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230E8" w14:textId="08872A67" w:rsidR="009751F8" w:rsidRDefault="004D2898" w:rsidP="000556F0">
      <w:pPr>
        <w:pStyle w:val="ChapitreTitre"/>
      </w:pPr>
      <w:bookmarkStart w:id="0" w:name="_Toc363062335"/>
      <w:r w:rsidRPr="000556F0">
        <w:t>Réponses</w:t>
      </w:r>
      <w:r>
        <w:t xml:space="preserve"> aux guides d’étude</w:t>
      </w:r>
    </w:p>
    <w:p w14:paraId="6BBEE0D9" w14:textId="4A640F53" w:rsidR="004D2898" w:rsidRDefault="004D2898" w:rsidP="003F7E56">
      <w:pPr>
        <w:pStyle w:val="TitreNiveau1"/>
        <w:rPr>
          <w:bCs/>
        </w:rPr>
      </w:pPr>
      <w:bookmarkStart w:id="1" w:name="_Toc471916932"/>
      <w:bookmarkStart w:id="2" w:name="_Toc474632349"/>
      <w:bookmarkEnd w:id="0"/>
      <w:r>
        <w:t>C</w:t>
      </w:r>
      <w:r w:rsidR="005C0EDF">
        <w:t>hapitre </w:t>
      </w:r>
      <w:bookmarkEnd w:id="1"/>
      <w:r w:rsidR="008A2EDB">
        <w:t>Introductif</w:t>
      </w:r>
      <w:bookmarkEnd w:id="2"/>
    </w:p>
    <w:p w14:paraId="14C4D30E" w14:textId="77777777" w:rsidR="00AE70E5" w:rsidRPr="005C753A" w:rsidRDefault="00AE70E5" w:rsidP="00AE70E5">
      <w:pPr>
        <w:pStyle w:val="Question"/>
      </w:pPr>
      <w:r>
        <w:t>Q</w:t>
      </w:r>
      <w:r w:rsidRPr="005C753A">
        <w:t>u’est</w:t>
      </w:r>
      <w:r>
        <w:t>-</w:t>
      </w:r>
      <w:r w:rsidRPr="005C753A">
        <w:t>ce qu’un paradigme ?</w:t>
      </w:r>
    </w:p>
    <w:p w14:paraId="2E3AA00E" w14:textId="66843375" w:rsidR="0018368E" w:rsidRPr="003F7E56" w:rsidRDefault="0018368E">
      <w:pPr>
        <w:pStyle w:val="TexteCourant"/>
      </w:pPr>
      <w:r w:rsidRPr="003F7E56">
        <w:t>Un paradigme est une perception des choses, un schéma de pensée, une idéologie, qui produit automatiquement une réponse, un comportement, une façon de faire précise.</w:t>
      </w:r>
    </w:p>
    <w:p w14:paraId="1A1AF601" w14:textId="77777777" w:rsidR="00AE70E5" w:rsidRPr="005C753A" w:rsidRDefault="00AE70E5" w:rsidP="00AE70E5">
      <w:pPr>
        <w:pStyle w:val="Question"/>
      </w:pPr>
      <w:r>
        <w:t>P</w:t>
      </w:r>
      <w:r w:rsidRPr="005C753A">
        <w:t>ourquoi dit-on que le MapReduce est un paradigme ?</w:t>
      </w:r>
    </w:p>
    <w:p w14:paraId="3BC3D3F6" w14:textId="7BFD20AA" w:rsidR="00AE70E5" w:rsidRPr="008354FA" w:rsidRDefault="0005077D">
      <w:pPr>
        <w:pStyle w:val="TexteCourant"/>
      </w:pPr>
      <w:r w:rsidRPr="003F7E56">
        <w:t>On dit qu</w:t>
      </w:r>
      <w:r w:rsidR="008354FA">
        <w:t>’il s’agit d’</w:t>
      </w:r>
      <w:r w:rsidRPr="003F7E56">
        <w:t>un paradigme parce que programmer en MapReduce</w:t>
      </w:r>
      <w:r w:rsidR="008354FA">
        <w:t>,</w:t>
      </w:r>
      <w:r w:rsidRPr="003F7E56">
        <w:t xml:space="preserve"> c’est penser</w:t>
      </w:r>
      <w:r w:rsidR="008354FA">
        <w:t xml:space="preserve"> autrement</w:t>
      </w:r>
      <w:r w:rsidRPr="003F7E56">
        <w:t xml:space="preserve"> la programmation des tâches parallèles</w:t>
      </w:r>
      <w:r w:rsidR="008354FA">
        <w:t> :</w:t>
      </w:r>
      <w:r w:rsidRPr="003F7E56">
        <w:t xml:space="preserve"> penser au découpage d’un problème en tâches indépendantes</w:t>
      </w:r>
      <w:r w:rsidR="008354FA">
        <w:t>.</w:t>
      </w:r>
    </w:p>
    <w:p w14:paraId="62A760C1" w14:textId="77777777" w:rsidR="00AE70E5" w:rsidRPr="005C753A" w:rsidRDefault="00AE70E5" w:rsidP="00AE70E5">
      <w:pPr>
        <w:pStyle w:val="Question"/>
      </w:pPr>
      <w:r>
        <w:t>Q</w:t>
      </w:r>
      <w:r w:rsidRPr="005C753A">
        <w:t>u’est</w:t>
      </w:r>
      <w:r>
        <w:t>-</w:t>
      </w:r>
      <w:r w:rsidRPr="005C753A">
        <w:t>ce qu’un modèle algorithme ?</w:t>
      </w:r>
    </w:p>
    <w:p w14:paraId="16DD2188" w14:textId="5C687BE9" w:rsidR="00AE70E5" w:rsidRPr="005C753A" w:rsidRDefault="008354FA">
      <w:pPr>
        <w:pStyle w:val="TexteCourant"/>
      </w:pPr>
      <w:r>
        <w:t>C</w:t>
      </w:r>
      <w:r w:rsidR="0005077D" w:rsidRPr="003F7E56">
        <w:t>’est une façon de programmer, une manière de penser le découpage d’un problème en tâches.</w:t>
      </w:r>
    </w:p>
    <w:p w14:paraId="3C5C2584" w14:textId="77777777" w:rsidR="00AE70E5" w:rsidRPr="005C753A" w:rsidRDefault="00AE70E5" w:rsidP="00AE70E5">
      <w:pPr>
        <w:pStyle w:val="Question"/>
      </w:pPr>
      <w:r>
        <w:t>E</w:t>
      </w:r>
      <w:r w:rsidRPr="005C753A">
        <w:t>n quoi consiste le MapReduce</w:t>
      </w:r>
      <w:r>
        <w:t> </w:t>
      </w:r>
      <w:r w:rsidRPr="005C753A">
        <w:t>?</w:t>
      </w:r>
    </w:p>
    <w:p w14:paraId="27523A24" w14:textId="1ADBC333" w:rsidR="00AE70E5" w:rsidRPr="005C753A" w:rsidRDefault="00F853A2">
      <w:pPr>
        <w:pStyle w:val="TexteCourant"/>
      </w:pPr>
      <w:r>
        <w:t>Il s’agit de</w:t>
      </w:r>
      <w:r w:rsidR="0005077D" w:rsidRPr="003F7E56">
        <w:t xml:space="preserve"> découper un problème en tâches indépendantes qui s’exécutent en trois phases : </w:t>
      </w:r>
      <w:proofErr w:type="spellStart"/>
      <w:r w:rsidR="0005077D" w:rsidRPr="003F7E56">
        <w:t>Map</w:t>
      </w:r>
      <w:proofErr w:type="spellEnd"/>
      <w:r w:rsidR="0005077D" w:rsidRPr="003F7E56">
        <w:t xml:space="preserve">, </w:t>
      </w:r>
      <w:proofErr w:type="spellStart"/>
      <w:r w:rsidR="0005077D" w:rsidRPr="003F7E56">
        <w:t>Shuffle</w:t>
      </w:r>
      <w:proofErr w:type="spellEnd"/>
      <w:r w:rsidR="0005077D" w:rsidRPr="003F7E56">
        <w:t xml:space="preserve"> et </w:t>
      </w:r>
      <w:proofErr w:type="spellStart"/>
      <w:r w:rsidR="0005077D" w:rsidRPr="003F7E56">
        <w:t>Reduce</w:t>
      </w:r>
      <w:proofErr w:type="spellEnd"/>
      <w:r w:rsidR="0005077D" w:rsidRPr="003F7E56">
        <w:t>.</w:t>
      </w:r>
    </w:p>
    <w:p w14:paraId="188D40E3" w14:textId="77777777" w:rsidR="00AE70E5" w:rsidRPr="005C753A" w:rsidRDefault="00AE70E5" w:rsidP="00AE70E5">
      <w:pPr>
        <w:pStyle w:val="Question"/>
      </w:pPr>
      <w:r>
        <w:t>Q</w:t>
      </w:r>
      <w:r w:rsidRPr="005C753A">
        <w:t>uel est le but du MapReduce</w:t>
      </w:r>
      <w:r>
        <w:t> </w:t>
      </w:r>
      <w:r w:rsidRPr="005C753A">
        <w:t>?</w:t>
      </w:r>
    </w:p>
    <w:p w14:paraId="2C0D5CE0" w14:textId="3BBD0EBD" w:rsidR="00AE70E5" w:rsidRPr="005C753A" w:rsidRDefault="00612C56">
      <w:pPr>
        <w:pStyle w:val="TexteCourant"/>
      </w:pPr>
      <w:r>
        <w:t>Son but est de m</w:t>
      </w:r>
      <w:r w:rsidR="0005077D" w:rsidRPr="003F7E56">
        <w:t xml:space="preserve">asquer la complexité des opérations liées </w:t>
      </w:r>
      <w:r>
        <w:t>à la parallélisation</w:t>
      </w:r>
      <w:r w:rsidR="0005077D" w:rsidRPr="003F7E56">
        <w:t xml:space="preserve">, </w:t>
      </w:r>
      <w:r>
        <w:t xml:space="preserve">à </w:t>
      </w:r>
      <w:r w:rsidR="0005077D" w:rsidRPr="003F7E56">
        <w:t xml:space="preserve">la distribution des traitements de données, </w:t>
      </w:r>
      <w:r>
        <w:t xml:space="preserve">à </w:t>
      </w:r>
      <w:r w:rsidR="0005077D" w:rsidRPr="003F7E56">
        <w:t xml:space="preserve">la gestion de leur exécution dans le cluster et </w:t>
      </w:r>
      <w:r>
        <w:t xml:space="preserve">à </w:t>
      </w:r>
      <w:r w:rsidR="0005077D" w:rsidRPr="003F7E56">
        <w:t>la gestion des défaillances qui peuvent survenir pendant le traitement.</w:t>
      </w:r>
    </w:p>
    <w:p w14:paraId="17B0C276" w14:textId="77777777" w:rsidR="00AE70E5" w:rsidRPr="005C753A" w:rsidRDefault="00AE70E5" w:rsidP="00AE70E5">
      <w:pPr>
        <w:pStyle w:val="Question"/>
      </w:pPr>
      <w:r>
        <w:t>Q</w:t>
      </w:r>
      <w:r w:rsidRPr="005C753A">
        <w:t xml:space="preserve">uelle définition donneriez-vous </w:t>
      </w:r>
      <w:r>
        <w:t>d’</w:t>
      </w:r>
      <w:r w:rsidRPr="005C753A">
        <w:t>Hadoop ?</w:t>
      </w:r>
    </w:p>
    <w:p w14:paraId="51698E58" w14:textId="1EB17961" w:rsidR="00AE70E5" w:rsidRPr="005C753A" w:rsidRDefault="00612C56">
      <w:pPr>
        <w:pStyle w:val="TexteCourant"/>
      </w:pPr>
      <w:r>
        <w:t>C’est un e</w:t>
      </w:r>
      <w:r w:rsidR="0005077D" w:rsidRPr="003F7E56">
        <w:t xml:space="preserve">nsemble de classes </w:t>
      </w:r>
      <w:r>
        <w:t>J</w:t>
      </w:r>
      <w:r w:rsidR="0005077D" w:rsidRPr="003F7E56">
        <w:t xml:space="preserve">ava </w:t>
      </w:r>
      <w:r>
        <w:t>servant à</w:t>
      </w:r>
      <w:r w:rsidR="0005077D" w:rsidRPr="003F7E56">
        <w:t xml:space="preserve"> faire du calcul massivement parallèle sur un cluster de façon complètement tolérante aux pannes.</w:t>
      </w:r>
    </w:p>
    <w:p w14:paraId="59869F82" w14:textId="77777777" w:rsidR="00AE70E5" w:rsidRPr="005C753A" w:rsidRDefault="00AE70E5" w:rsidP="00AE70E5">
      <w:pPr>
        <w:pStyle w:val="Question"/>
      </w:pPr>
      <w:r>
        <w:t>Q</w:t>
      </w:r>
      <w:r w:rsidRPr="005C753A">
        <w:t>uelle différence faites-vous entre le MapReduce et Hadoop ?</w:t>
      </w:r>
    </w:p>
    <w:p w14:paraId="11DB31D7" w14:textId="29887861" w:rsidR="00AE70E5" w:rsidRPr="005C753A" w:rsidRDefault="0005077D">
      <w:pPr>
        <w:pStyle w:val="TexteCourant"/>
        <w:rPr>
          <w:b/>
        </w:rPr>
      </w:pPr>
      <w:r w:rsidRPr="003F7E56">
        <w:lastRenderedPageBreak/>
        <w:t>Le MapReduce est un paradigme et Hadoop est une implémentation logicielle de ce paradigme.</w:t>
      </w:r>
    </w:p>
    <w:p w14:paraId="2113D1D6" w14:textId="77777777" w:rsidR="00AE70E5" w:rsidRPr="005C753A" w:rsidRDefault="00AE70E5" w:rsidP="00AE70E5">
      <w:pPr>
        <w:pStyle w:val="Question"/>
      </w:pPr>
      <w:r>
        <w:t>Q</w:t>
      </w:r>
      <w:r w:rsidRPr="005C753A">
        <w:t xml:space="preserve">uelle est la différence entre le </w:t>
      </w:r>
      <w:proofErr w:type="spellStart"/>
      <w:r>
        <w:t>j</w:t>
      </w:r>
      <w:r w:rsidRPr="005C753A">
        <w:t>ob</w:t>
      </w:r>
      <w:r>
        <w:t>t</w:t>
      </w:r>
      <w:r w:rsidRPr="005C753A">
        <w:t>racker</w:t>
      </w:r>
      <w:proofErr w:type="spellEnd"/>
      <w:r w:rsidRPr="005C753A">
        <w:t xml:space="preserve">, le </w:t>
      </w:r>
      <w:r>
        <w:t>n</w:t>
      </w:r>
      <w:r w:rsidRPr="005C753A">
        <w:t>œud de référence et le processus Master</w:t>
      </w:r>
      <w:r>
        <w:t> </w:t>
      </w:r>
      <w:r w:rsidRPr="005C753A">
        <w:t>?</w:t>
      </w:r>
    </w:p>
    <w:p w14:paraId="2872E004" w14:textId="11CB21C0" w:rsidR="00AE70E5" w:rsidRPr="005C753A" w:rsidRDefault="0005077D">
      <w:pPr>
        <w:pStyle w:val="TexteCourant"/>
        <w:rPr>
          <w:b/>
        </w:rPr>
      </w:pPr>
      <w:r w:rsidRPr="003F7E56">
        <w:t>Le nœud de référence est la machine centrale du cluster</w:t>
      </w:r>
      <w:r w:rsidR="00612C56">
        <w:t> ;</w:t>
      </w:r>
      <w:r w:rsidRPr="003F7E56">
        <w:t xml:space="preserve"> c’est à son niveau qu’est déclenché le processus Master. </w:t>
      </w:r>
      <w:r w:rsidR="00612C56">
        <w:t>Ce dernier</w:t>
      </w:r>
      <w:r w:rsidRPr="003F7E56">
        <w:t xml:space="preserve"> est le processus central du cluster. </w:t>
      </w:r>
      <w:r w:rsidR="00612C56">
        <w:t>D</w:t>
      </w:r>
      <w:r w:rsidRPr="003F7E56">
        <w:t>ans le cadre d</w:t>
      </w:r>
      <w:r w:rsidR="00612C56">
        <w:t xml:space="preserve">e </w:t>
      </w:r>
      <w:r w:rsidRPr="003F7E56">
        <w:t xml:space="preserve">Hadoop, </w:t>
      </w:r>
      <w:r w:rsidR="00612C56">
        <w:t>il</w:t>
      </w:r>
      <w:r w:rsidRPr="003F7E56">
        <w:t xml:space="preserve"> s’appelle le </w:t>
      </w:r>
      <w:proofErr w:type="spellStart"/>
      <w:r w:rsidR="00612C56">
        <w:t>j</w:t>
      </w:r>
      <w:r w:rsidRPr="003F7E56">
        <w:t>ob</w:t>
      </w:r>
      <w:r w:rsidR="00612C56">
        <w:t>t</w:t>
      </w:r>
      <w:r w:rsidRPr="003F7E56">
        <w:t>racker</w:t>
      </w:r>
      <w:proofErr w:type="spellEnd"/>
      <w:r w:rsidRPr="003F7E56">
        <w:t xml:space="preserve"> et</w:t>
      </w:r>
      <w:r w:rsidR="00612C56">
        <w:t>,</w:t>
      </w:r>
      <w:r w:rsidRPr="003F7E56">
        <w:t xml:space="preserve"> en plus de coord</w:t>
      </w:r>
      <w:r w:rsidR="00612C56">
        <w:t>on</w:t>
      </w:r>
      <w:r w:rsidRPr="003F7E56">
        <w:t>n</w:t>
      </w:r>
      <w:r w:rsidR="00612C56">
        <w:t>er</w:t>
      </w:r>
      <w:r w:rsidRPr="003F7E56">
        <w:t xml:space="preserve"> l’exécution des tâches MapReduce, il s’assure également de leur planification sur le cluster.</w:t>
      </w:r>
    </w:p>
    <w:p w14:paraId="5A08D2D7" w14:textId="77777777" w:rsidR="00AE70E5" w:rsidRPr="005C753A" w:rsidRDefault="00AE70E5" w:rsidP="00AE70E5">
      <w:pPr>
        <w:pStyle w:val="Question"/>
      </w:pPr>
      <w:r w:rsidRPr="00662AC8">
        <w:t>Q</w:t>
      </w:r>
      <w:r w:rsidRPr="005C753A">
        <w:t>u’est</w:t>
      </w:r>
      <w:r>
        <w:t>-</w:t>
      </w:r>
      <w:r w:rsidRPr="005C753A">
        <w:t xml:space="preserve">ce que le </w:t>
      </w:r>
      <w:proofErr w:type="spellStart"/>
      <w:r>
        <w:t>t</w:t>
      </w:r>
      <w:r w:rsidRPr="005C753A">
        <w:t>ask</w:t>
      </w:r>
      <w:r>
        <w:t>t</w:t>
      </w:r>
      <w:r w:rsidRPr="005C753A">
        <w:t>racker</w:t>
      </w:r>
      <w:proofErr w:type="spellEnd"/>
      <w:r>
        <w:t> </w:t>
      </w:r>
      <w:r w:rsidRPr="005C753A">
        <w:t>?</w:t>
      </w:r>
    </w:p>
    <w:p w14:paraId="1F8D76B2" w14:textId="3B47B850" w:rsidR="00AE70E5" w:rsidRPr="005C753A" w:rsidRDefault="00612C56">
      <w:pPr>
        <w:pStyle w:val="TexteCourant"/>
        <w:rPr>
          <w:b/>
        </w:rPr>
      </w:pPr>
      <w:r>
        <w:t>C’est u</w:t>
      </w:r>
      <w:r w:rsidR="0005077D" w:rsidRPr="003F7E56">
        <w:t xml:space="preserve">n processus qui s’exécute sur les nœuds de données du cluster. Il est chargé </w:t>
      </w:r>
      <w:r>
        <w:t>d</w:t>
      </w:r>
      <w:r w:rsidR="0005077D" w:rsidRPr="003F7E56">
        <w:t>’exécut</w:t>
      </w:r>
      <w:r>
        <w:t>er</w:t>
      </w:r>
      <w:r w:rsidR="0005077D" w:rsidRPr="003F7E56">
        <w:t xml:space="preserve"> </w:t>
      </w:r>
      <w:r>
        <w:t xml:space="preserve">soit </w:t>
      </w:r>
      <w:r w:rsidR="0005077D" w:rsidRPr="003F7E56">
        <w:t xml:space="preserve">une tâche </w:t>
      </w:r>
      <w:proofErr w:type="spellStart"/>
      <w:r w:rsidR="0005077D" w:rsidRPr="003F7E56">
        <w:t>Map</w:t>
      </w:r>
      <w:proofErr w:type="spellEnd"/>
      <w:r>
        <w:t>,</w:t>
      </w:r>
      <w:r w:rsidR="0005077D" w:rsidRPr="003F7E56">
        <w:t xml:space="preserve"> soit</w:t>
      </w:r>
      <w:r>
        <w:t xml:space="preserve"> </w:t>
      </w:r>
      <w:r w:rsidR="0005077D" w:rsidRPr="003F7E56">
        <w:t xml:space="preserve">une tâche </w:t>
      </w:r>
      <w:proofErr w:type="spellStart"/>
      <w:r w:rsidR="0005077D" w:rsidRPr="003F7E56">
        <w:t>Reduce</w:t>
      </w:r>
      <w:proofErr w:type="spellEnd"/>
      <w:r w:rsidR="0005077D" w:rsidRPr="003F7E56">
        <w:t>.</w:t>
      </w:r>
    </w:p>
    <w:p w14:paraId="110F566B" w14:textId="77777777" w:rsidR="00AE70E5" w:rsidRPr="005C753A" w:rsidRDefault="00AE70E5" w:rsidP="00AE70E5">
      <w:pPr>
        <w:pStyle w:val="Question"/>
      </w:pPr>
      <w:r>
        <w:t>Q</w:t>
      </w:r>
      <w:r w:rsidRPr="005C753A">
        <w:t xml:space="preserve">uelle est la différence entre le </w:t>
      </w:r>
      <w:proofErr w:type="spellStart"/>
      <w:r>
        <w:t>t</w:t>
      </w:r>
      <w:r w:rsidRPr="005C753A">
        <w:t>ask</w:t>
      </w:r>
      <w:r>
        <w:t>t</w:t>
      </w:r>
      <w:r w:rsidRPr="005C753A">
        <w:t>racker</w:t>
      </w:r>
      <w:proofErr w:type="spellEnd"/>
      <w:r w:rsidRPr="005C753A">
        <w:t xml:space="preserve">, le </w:t>
      </w:r>
      <w:r>
        <w:t>n</w:t>
      </w:r>
      <w:r w:rsidRPr="005C753A">
        <w:t xml:space="preserve">œud de données et le </w:t>
      </w:r>
      <w:r>
        <w:t xml:space="preserve">processus </w:t>
      </w:r>
      <w:proofErr w:type="spellStart"/>
      <w:r w:rsidRPr="005C753A">
        <w:t>Worker</w:t>
      </w:r>
      <w:proofErr w:type="spellEnd"/>
      <w:r>
        <w:t> </w:t>
      </w:r>
      <w:r w:rsidRPr="005C753A">
        <w:t>?</w:t>
      </w:r>
    </w:p>
    <w:p w14:paraId="147312DA" w14:textId="62354439" w:rsidR="00AE70E5" w:rsidRPr="005C753A" w:rsidRDefault="0005077D" w:rsidP="00AE70E5">
      <w:pPr>
        <w:pStyle w:val="TexteCourant"/>
        <w:rPr>
          <w:b/>
        </w:rPr>
      </w:pPr>
      <w:r w:rsidRPr="003F7E56">
        <w:t xml:space="preserve">Le </w:t>
      </w:r>
      <w:r w:rsidR="00612C56">
        <w:t>n</w:t>
      </w:r>
      <w:r w:rsidRPr="003F7E56">
        <w:t xml:space="preserve">œud de données est la machine esclave du cluster. C’est à son niveau qu’est déclenché le </w:t>
      </w:r>
      <w:proofErr w:type="spellStart"/>
      <w:r w:rsidRPr="003F7E56">
        <w:t>Worker</w:t>
      </w:r>
      <w:proofErr w:type="spellEnd"/>
      <w:r w:rsidRPr="003F7E56">
        <w:t xml:space="preserve">, un processus chargé de l’exécution des tâches </w:t>
      </w:r>
      <w:proofErr w:type="spellStart"/>
      <w:r w:rsidRPr="003F7E56">
        <w:t>Map</w:t>
      </w:r>
      <w:proofErr w:type="spellEnd"/>
      <w:r w:rsidRPr="003F7E56">
        <w:t xml:space="preserve"> ou </w:t>
      </w:r>
      <w:proofErr w:type="spellStart"/>
      <w:r w:rsidRPr="003F7E56">
        <w:t>Reduce</w:t>
      </w:r>
      <w:proofErr w:type="spellEnd"/>
      <w:r w:rsidRPr="003F7E56">
        <w:t xml:space="preserve">. Dans la terminologie </w:t>
      </w:r>
      <w:proofErr w:type="spellStart"/>
      <w:r w:rsidRPr="003F7E56">
        <w:t>Hadoop</w:t>
      </w:r>
      <w:proofErr w:type="spellEnd"/>
      <w:r w:rsidRPr="003F7E56">
        <w:t xml:space="preserve">, le </w:t>
      </w:r>
      <w:proofErr w:type="spellStart"/>
      <w:r w:rsidRPr="003F7E56">
        <w:t>Worker</w:t>
      </w:r>
      <w:proofErr w:type="spellEnd"/>
      <w:r w:rsidRPr="003F7E56">
        <w:t xml:space="preserve"> porte le nom de </w:t>
      </w:r>
      <w:proofErr w:type="spellStart"/>
      <w:r w:rsidR="00612C56">
        <w:t>t</w:t>
      </w:r>
      <w:r w:rsidRPr="003F7E56">
        <w:t>asktracker</w:t>
      </w:r>
      <w:proofErr w:type="spellEnd"/>
      <w:r w:rsidRPr="003F7E56">
        <w:t>.</w:t>
      </w:r>
    </w:p>
    <w:p w14:paraId="1DA6EFB7" w14:textId="77777777" w:rsidR="00AE70E5" w:rsidRPr="005C753A" w:rsidRDefault="00AE70E5" w:rsidP="00AE70E5">
      <w:pPr>
        <w:pStyle w:val="Question"/>
      </w:pPr>
      <w:r>
        <w:t>P</w:t>
      </w:r>
      <w:r w:rsidRPr="005C753A">
        <w:t>ourquoi est-il nécessaire de diviser le fichier d’entrée en plusieurs blocs de taille égale (de 64</w:t>
      </w:r>
      <w:r>
        <w:t> </w:t>
      </w:r>
      <w:r w:rsidRPr="005C753A">
        <w:t>Mo par défaut) pour le traitement ?</w:t>
      </w:r>
    </w:p>
    <w:p w14:paraId="49D719A5" w14:textId="25B144C7" w:rsidR="00AE70E5" w:rsidRPr="005C753A" w:rsidRDefault="00612C56">
      <w:pPr>
        <w:pStyle w:val="TexteCourant"/>
      </w:pPr>
      <w:r>
        <w:t>D</w:t>
      </w:r>
      <w:r w:rsidR="0005077D" w:rsidRPr="003F7E56">
        <w:t>iviser le fichier d’entrée en blocs de taille égale répartit mieux le traitement parallèle entre les nœuds du cluster, c’est-à-dire que chaque nœud reçoit exactement la même charge de travail</w:t>
      </w:r>
      <w:r>
        <w:t>. C</w:t>
      </w:r>
      <w:r w:rsidR="0005077D" w:rsidRPr="003F7E56">
        <w:t>omme tous les nœuds de données ont la même configuration, le traitement devrait normalement s’achever à peu près au même moment</w:t>
      </w:r>
      <w:r>
        <w:t>.</w:t>
      </w:r>
    </w:p>
    <w:p w14:paraId="5BFF9A05" w14:textId="77777777" w:rsidR="00AE70E5" w:rsidRPr="005C753A" w:rsidRDefault="00AE70E5" w:rsidP="00AE70E5">
      <w:pPr>
        <w:pStyle w:val="Question"/>
      </w:pPr>
      <w:r w:rsidRPr="00662AC8">
        <w:t>Qu’est-ce que</w:t>
      </w:r>
      <w:r w:rsidRPr="005C753A">
        <w:t xml:space="preserve"> le </w:t>
      </w:r>
      <w:r w:rsidRPr="005C753A">
        <w:rPr>
          <w:i/>
        </w:rPr>
        <w:t>facteur de réplication</w:t>
      </w:r>
      <w:r w:rsidRPr="005C753A">
        <w:t xml:space="preserve"> dans un cluster Hadoop ?</w:t>
      </w:r>
    </w:p>
    <w:p w14:paraId="4A343D72" w14:textId="3AA4C298" w:rsidR="00AE70E5" w:rsidRPr="005C753A" w:rsidRDefault="00612C56">
      <w:pPr>
        <w:pStyle w:val="TexteCourant"/>
      </w:pPr>
      <w:r>
        <w:t>C</w:t>
      </w:r>
      <w:r w:rsidR="0005077D" w:rsidRPr="003F7E56">
        <w:t xml:space="preserve">’est le nombre de fois qu’un bloc de fichier est répliqué dans le cluster par le HDFS. Il est défini par l’utilisateur et </w:t>
      </w:r>
      <w:r>
        <w:t xml:space="preserve">vaut 3 </w:t>
      </w:r>
      <w:r w:rsidR="0005077D" w:rsidRPr="003F7E56">
        <w:t>par défaut.</w:t>
      </w:r>
    </w:p>
    <w:p w14:paraId="51260F90" w14:textId="77777777" w:rsidR="00AE70E5" w:rsidRPr="005C753A" w:rsidRDefault="00AE70E5" w:rsidP="00AE70E5">
      <w:pPr>
        <w:pStyle w:val="Question"/>
      </w:pPr>
      <w:r>
        <w:t>P</w:t>
      </w:r>
      <w:r w:rsidRPr="005C753A">
        <w:t>ar défaut, combien de nœuds de données sont utilisés pour un job MapReduce complet ? Justifiez votre réponse</w:t>
      </w:r>
      <w:r>
        <w:t>.</w:t>
      </w:r>
    </w:p>
    <w:p w14:paraId="123C9998" w14:textId="2EB0A08E" w:rsidR="00AE70E5" w:rsidRPr="005C753A" w:rsidRDefault="0005077D">
      <w:pPr>
        <w:pStyle w:val="TexteCourant"/>
      </w:pPr>
      <w:r w:rsidRPr="003F7E56">
        <w:t>M</w:t>
      </w:r>
      <w:r w:rsidR="00612C56">
        <w:t> </w:t>
      </w:r>
      <w:r w:rsidRPr="003F7E56">
        <w:t xml:space="preserve">nœuds pour le nombre de tâches </w:t>
      </w:r>
      <w:proofErr w:type="spellStart"/>
      <w:r w:rsidRPr="003F7E56">
        <w:t>Map</w:t>
      </w:r>
      <w:proofErr w:type="spellEnd"/>
      <w:r w:rsidRPr="003F7E56">
        <w:t xml:space="preserve">, avec le nombre de tâches </w:t>
      </w:r>
      <w:proofErr w:type="spellStart"/>
      <w:r w:rsidRPr="003F7E56">
        <w:t>Map</w:t>
      </w:r>
      <w:proofErr w:type="spellEnd"/>
      <w:r w:rsidRPr="003F7E56">
        <w:t xml:space="preserve"> </w:t>
      </w:r>
      <w:r w:rsidR="00612C56">
        <w:t>égal au</w:t>
      </w:r>
      <w:r w:rsidRPr="003F7E56">
        <w:t xml:space="preserve"> nombre de blocs </w:t>
      </w:r>
      <w:r w:rsidR="00612C56">
        <w:t>d</w:t>
      </w:r>
      <w:r w:rsidRPr="003F7E56">
        <w:t>u fichier à traiter +</w:t>
      </w:r>
      <w:r w:rsidR="00612C56">
        <w:t> </w:t>
      </w:r>
      <w:r w:rsidRPr="003F7E56">
        <w:t>R</w:t>
      </w:r>
      <w:r w:rsidR="00612C56">
        <w:t> </w:t>
      </w:r>
      <w:r w:rsidRPr="003F7E56">
        <w:t xml:space="preserve">nœuds pour le nombre de tâches </w:t>
      </w:r>
      <w:proofErr w:type="spellStart"/>
      <w:r w:rsidRPr="003F7E56">
        <w:t>Reduce</w:t>
      </w:r>
      <w:proofErr w:type="spellEnd"/>
      <w:r w:rsidRPr="003F7E56">
        <w:t xml:space="preserve"> +</w:t>
      </w:r>
      <w:r w:rsidR="00612C56">
        <w:t> </w:t>
      </w:r>
      <w:r w:rsidRPr="003F7E56">
        <w:t xml:space="preserve">le </w:t>
      </w:r>
      <w:r w:rsidR="00FD0F96">
        <w:t>n</w:t>
      </w:r>
      <w:r w:rsidRPr="003F7E56">
        <w:t>œud de référence</w:t>
      </w:r>
      <w:r w:rsidR="00FD0F96">
        <w:t> </w:t>
      </w:r>
      <w:r w:rsidR="00FD0F96" w:rsidRPr="00C02B78">
        <w:t>N</w:t>
      </w:r>
      <w:r w:rsidRPr="003F7E56">
        <w:t xml:space="preserve"> qui supervise l’exécution. Donc M</w:t>
      </w:r>
      <w:r w:rsidR="00FD0F96">
        <w:t> </w:t>
      </w:r>
      <w:r w:rsidRPr="003F7E56">
        <w:t>+</w:t>
      </w:r>
      <w:r w:rsidR="00FD0F96">
        <w:t> </w:t>
      </w:r>
      <w:r w:rsidRPr="003F7E56">
        <w:t>R</w:t>
      </w:r>
      <w:r w:rsidR="00FD0F96">
        <w:t> </w:t>
      </w:r>
      <w:r w:rsidRPr="003F7E56">
        <w:t>+</w:t>
      </w:r>
      <w:r w:rsidR="00FD0F96">
        <w:t> </w:t>
      </w:r>
      <w:r w:rsidRPr="003F7E56">
        <w:t>N</w:t>
      </w:r>
      <w:r w:rsidR="00FD0F96">
        <w:t> </w:t>
      </w:r>
      <w:r w:rsidRPr="003F7E56">
        <w:t>nœuds sont nécessaires pour l’exécution complète d’un job MapReduce.</w:t>
      </w:r>
    </w:p>
    <w:p w14:paraId="39DD2559" w14:textId="77777777" w:rsidR="00AE70E5" w:rsidRPr="005C753A" w:rsidRDefault="00AE70E5" w:rsidP="00AE70E5">
      <w:pPr>
        <w:pStyle w:val="Question"/>
      </w:pPr>
      <w:r>
        <w:lastRenderedPageBreak/>
        <w:t>P</w:t>
      </w:r>
      <w:r w:rsidRPr="005C753A">
        <w:t xml:space="preserve">ar défaut, combien de </w:t>
      </w:r>
      <w:proofErr w:type="spellStart"/>
      <w:r w:rsidRPr="005C753A">
        <w:t>tasktrackers</w:t>
      </w:r>
      <w:proofErr w:type="spellEnd"/>
      <w:r w:rsidRPr="005C753A">
        <w:t xml:space="preserve"> sont démarrés lors d’un job MapReduce ? Justifiez votre réponse.</w:t>
      </w:r>
    </w:p>
    <w:p w14:paraId="2647D409" w14:textId="1E32D1B0" w:rsidR="00AE70E5" w:rsidRPr="005C753A" w:rsidRDefault="0005077D">
      <w:pPr>
        <w:pStyle w:val="TexteCourant"/>
        <w:rPr>
          <w:b/>
        </w:rPr>
      </w:pPr>
      <w:r w:rsidRPr="003F7E56">
        <w:t>M</w:t>
      </w:r>
      <w:r w:rsidR="00024ED8">
        <w:t> </w:t>
      </w:r>
      <w:r w:rsidRPr="003F7E56">
        <w:t>+</w:t>
      </w:r>
      <w:r w:rsidR="00024ED8">
        <w:t> </w:t>
      </w:r>
      <w:r w:rsidRPr="003F7E56">
        <w:t xml:space="preserve">R </w:t>
      </w:r>
      <w:proofErr w:type="spellStart"/>
      <w:r w:rsidRPr="003F7E56">
        <w:t>tasktrackers</w:t>
      </w:r>
      <w:proofErr w:type="spellEnd"/>
      <w:r w:rsidRPr="003F7E56">
        <w:t xml:space="preserve"> sont démarrés lors d’un job MapReduce. M</w:t>
      </w:r>
      <w:r w:rsidR="00024ED8">
        <w:t> </w:t>
      </w:r>
      <w:r w:rsidRPr="003F7E56">
        <w:t>est automatique et est égal au nombre de partition</w:t>
      </w:r>
      <w:r w:rsidR="00024ED8">
        <w:t>s</w:t>
      </w:r>
      <w:r w:rsidRPr="003F7E56">
        <w:t xml:space="preserve"> du fichier à traiter et R</w:t>
      </w:r>
      <w:r w:rsidR="00024ED8">
        <w:t> </w:t>
      </w:r>
      <w:r w:rsidRPr="003F7E56">
        <w:t xml:space="preserve">est fixé par l’utilisateur et correspond au nombre de tâches </w:t>
      </w:r>
      <w:proofErr w:type="spellStart"/>
      <w:r w:rsidRPr="003F7E56">
        <w:t>Reduce</w:t>
      </w:r>
      <w:proofErr w:type="spellEnd"/>
      <w:r w:rsidRPr="003F7E56">
        <w:t xml:space="preserve"> à exécuter.</w:t>
      </w:r>
    </w:p>
    <w:p w14:paraId="2C9E24D4" w14:textId="77777777" w:rsidR="00AE70E5" w:rsidRPr="005C753A" w:rsidRDefault="00AE70E5" w:rsidP="00AE70E5">
      <w:pPr>
        <w:pStyle w:val="Question"/>
      </w:pPr>
      <w:r w:rsidRPr="00662AC8">
        <w:t xml:space="preserve">Y </w:t>
      </w:r>
      <w:proofErr w:type="spellStart"/>
      <w:r w:rsidRPr="00662AC8">
        <w:t>a-t-il</w:t>
      </w:r>
      <w:proofErr w:type="spellEnd"/>
      <w:r w:rsidRPr="00662AC8">
        <w:t xml:space="preserve"> </w:t>
      </w:r>
      <w:r w:rsidRPr="005C753A">
        <w:t xml:space="preserve">autant de </w:t>
      </w:r>
      <w:proofErr w:type="spellStart"/>
      <w:r>
        <w:t>j</w:t>
      </w:r>
      <w:r w:rsidRPr="005C753A">
        <w:t>ob</w:t>
      </w:r>
      <w:r>
        <w:t>t</w:t>
      </w:r>
      <w:r w:rsidRPr="005C753A">
        <w:t>racker</w:t>
      </w:r>
      <w:r>
        <w:t>s</w:t>
      </w:r>
      <w:proofErr w:type="spellEnd"/>
      <w:r w:rsidRPr="005C753A">
        <w:t xml:space="preserve"> déclenchés que de jobs MapReduce exécutés</w:t>
      </w:r>
      <w:r>
        <w:t> ?</w:t>
      </w:r>
    </w:p>
    <w:p w14:paraId="49F79E66" w14:textId="77777777" w:rsidR="00AE70E5" w:rsidRPr="005C753A" w:rsidRDefault="00BF27C5" w:rsidP="00AE70E5">
      <w:pPr>
        <w:pStyle w:val="TexteCourant"/>
      </w:pPr>
      <w:r>
        <w:t>Non.</w:t>
      </w:r>
    </w:p>
    <w:p w14:paraId="3B849089" w14:textId="77777777" w:rsidR="00AE70E5" w:rsidRPr="005C753A" w:rsidRDefault="00AE70E5" w:rsidP="00AE70E5">
      <w:pPr>
        <w:pStyle w:val="Question"/>
      </w:pPr>
      <w:r>
        <w:t>D</w:t>
      </w:r>
      <w:r w:rsidRPr="005C753A">
        <w:t>éterminez l’ordre d’exécution d’un job MapReduce dans la liste suivante (attribuez un numéro entre</w:t>
      </w:r>
      <w:r>
        <w:t> </w:t>
      </w:r>
      <w:r w:rsidRPr="005C753A">
        <w:t xml:space="preserve">1 </w:t>
      </w:r>
      <w:r>
        <w:t>et </w:t>
      </w:r>
      <w:r w:rsidRPr="005C753A">
        <w:t>7) :</w:t>
      </w:r>
    </w:p>
    <w:p w14:paraId="67A9BDAB" w14:textId="77777777" w:rsidR="00BF27C5" w:rsidRPr="00662AC8" w:rsidRDefault="00BF27C5" w:rsidP="00BF27C5">
      <w:pPr>
        <w:pStyle w:val="ListeANumero"/>
      </w:pPr>
      <w:r>
        <w:t>1.</w:t>
      </w:r>
      <w:r>
        <w:tab/>
      </w:r>
      <w:r w:rsidRPr="00662AC8">
        <w:t xml:space="preserve">Configuration du </w:t>
      </w:r>
      <w:r>
        <w:t>j</w:t>
      </w:r>
      <w:r w:rsidRPr="00662AC8">
        <w:t>ob MapReduce</w:t>
      </w:r>
    </w:p>
    <w:p w14:paraId="75DE4A85" w14:textId="77777777" w:rsidR="00AE70E5" w:rsidRPr="00662AC8" w:rsidRDefault="00BF27C5" w:rsidP="00AE70E5">
      <w:pPr>
        <w:pStyle w:val="ListeANumero"/>
      </w:pPr>
      <w:r>
        <w:t>2.</w:t>
      </w:r>
      <w:r w:rsidR="00AE70E5">
        <w:tab/>
      </w:r>
      <w:r w:rsidR="00AE70E5" w:rsidRPr="00662AC8">
        <w:t>Découpe du fichier d’entrée en blocs de taille fixe par le HDFS</w:t>
      </w:r>
    </w:p>
    <w:p w14:paraId="6BDDC4C1" w14:textId="77777777" w:rsidR="00AE70E5" w:rsidRPr="00662AC8" w:rsidRDefault="00BF27C5" w:rsidP="00AE70E5">
      <w:pPr>
        <w:pStyle w:val="ListeANumero"/>
      </w:pPr>
      <w:r>
        <w:t>3.</w:t>
      </w:r>
      <w:r w:rsidR="00AE70E5">
        <w:tab/>
      </w:r>
      <w:r w:rsidR="00AE70E5" w:rsidRPr="00662AC8">
        <w:t xml:space="preserve">Création de </w:t>
      </w:r>
      <w:r w:rsidR="00AE70E5" w:rsidRPr="00662AC8">
        <w:rPr>
          <w:rStyle w:val="CodeDansTexte"/>
        </w:rPr>
        <w:t>M</w:t>
      </w:r>
      <w:r w:rsidR="00AE70E5">
        <w:t> </w:t>
      </w:r>
      <w:proofErr w:type="spellStart"/>
      <w:r w:rsidR="00AE70E5" w:rsidRPr="00662AC8">
        <w:t>tasktrackers</w:t>
      </w:r>
      <w:proofErr w:type="spellEnd"/>
      <w:r w:rsidR="00AE70E5" w:rsidRPr="00662AC8">
        <w:t xml:space="preserve"> correspondant aux </w:t>
      </w:r>
      <w:r w:rsidR="00AE70E5" w:rsidRPr="00662AC8">
        <w:rPr>
          <w:rStyle w:val="CodeDansTexte"/>
        </w:rPr>
        <w:t>M</w:t>
      </w:r>
      <w:r w:rsidR="00AE70E5">
        <w:t> </w:t>
      </w:r>
      <w:r w:rsidR="00AE70E5" w:rsidRPr="00662AC8">
        <w:t>blocs de fichiers</w:t>
      </w:r>
    </w:p>
    <w:p w14:paraId="35D20471" w14:textId="77777777" w:rsidR="00AE70E5" w:rsidRPr="00662AC8" w:rsidRDefault="00BF27C5" w:rsidP="00AE70E5">
      <w:pPr>
        <w:pStyle w:val="ListeANumero"/>
      </w:pPr>
      <w:r>
        <w:t>4.</w:t>
      </w:r>
      <w:r w:rsidR="00AE70E5">
        <w:tab/>
      </w:r>
      <w:r w:rsidR="00AE70E5" w:rsidRPr="00662AC8">
        <w:t xml:space="preserve">Application de la fonction </w:t>
      </w:r>
      <w:proofErr w:type="spellStart"/>
      <w:r w:rsidR="00AE70E5" w:rsidRPr="00662AC8">
        <w:t>Map</w:t>
      </w:r>
      <w:proofErr w:type="spellEnd"/>
      <w:r w:rsidR="00AE70E5" w:rsidRPr="00662AC8">
        <w:t xml:space="preserve"> et sérialisation sur le disque dur local du nœud</w:t>
      </w:r>
    </w:p>
    <w:p w14:paraId="55014548" w14:textId="77777777" w:rsidR="00BF27C5" w:rsidRPr="005C753A" w:rsidRDefault="00BF27C5" w:rsidP="00BF27C5">
      <w:pPr>
        <w:pStyle w:val="ListeANumero"/>
        <w:rPr>
          <w:i/>
        </w:rPr>
      </w:pPr>
      <w:r>
        <w:t>5.</w:t>
      </w:r>
      <w:r>
        <w:tab/>
      </w:r>
      <w:r w:rsidRPr="00662AC8">
        <w:t xml:space="preserve">Tri des paires clé-valeur et passage à la fonction </w:t>
      </w:r>
      <w:proofErr w:type="spellStart"/>
      <w:r w:rsidRPr="00662AC8">
        <w:t>Reduce</w:t>
      </w:r>
      <w:proofErr w:type="spellEnd"/>
      <w:r w:rsidRPr="00662AC8">
        <w:t xml:space="preserve"> pour traitement</w:t>
      </w:r>
    </w:p>
    <w:p w14:paraId="2CCBBA04" w14:textId="77777777" w:rsidR="00BF27C5" w:rsidRPr="00662AC8" w:rsidRDefault="00BF27C5" w:rsidP="00BF27C5">
      <w:pPr>
        <w:pStyle w:val="ListeANumero"/>
      </w:pPr>
      <w:r>
        <w:t>6.</w:t>
      </w:r>
      <w:r>
        <w:tab/>
      </w:r>
      <w:r w:rsidRPr="00662AC8">
        <w:t xml:space="preserve">Application de la fonction </w:t>
      </w:r>
      <w:proofErr w:type="spellStart"/>
      <w:r w:rsidRPr="00662AC8">
        <w:t>Reduce</w:t>
      </w:r>
      <w:proofErr w:type="spellEnd"/>
      <w:r w:rsidRPr="00662AC8">
        <w:t xml:space="preserve"> et sérialisation dans le fichier</w:t>
      </w:r>
      <w:r>
        <w:t> </w:t>
      </w:r>
      <w:r w:rsidRPr="00662AC8">
        <w:rPr>
          <w:rStyle w:val="CodeDansTexte"/>
        </w:rPr>
        <w:t>ri</w:t>
      </w:r>
    </w:p>
    <w:p w14:paraId="1EAC03A5" w14:textId="77777777" w:rsidR="00BF27C5" w:rsidRPr="00662AC8" w:rsidRDefault="00BF27C5" w:rsidP="00BF27C5">
      <w:pPr>
        <w:pStyle w:val="ListeANumero"/>
      </w:pPr>
      <w:r>
        <w:t>7.</w:t>
      </w:r>
      <w:r>
        <w:tab/>
      </w:r>
      <w:r w:rsidRPr="00662AC8">
        <w:t xml:space="preserve">Sérialisation des </w:t>
      </w:r>
      <w:r w:rsidRPr="00662AC8">
        <w:rPr>
          <w:rStyle w:val="CodeDansTexte"/>
        </w:rPr>
        <w:t>r</w:t>
      </w:r>
      <w:r>
        <w:t> </w:t>
      </w:r>
      <w:r w:rsidRPr="00662AC8">
        <w:t xml:space="preserve">fichiers </w:t>
      </w:r>
      <w:proofErr w:type="spellStart"/>
      <w:r w:rsidRPr="00662AC8">
        <w:t>Reduce</w:t>
      </w:r>
      <w:proofErr w:type="spellEnd"/>
      <w:r w:rsidRPr="00662AC8">
        <w:t xml:space="preserve"> dans un SGBD</w:t>
      </w:r>
    </w:p>
    <w:p w14:paraId="4814A2C3" w14:textId="77777777" w:rsidR="00AE70E5" w:rsidRDefault="00AE70E5" w:rsidP="00AE70E5">
      <w:pPr>
        <w:pStyle w:val="Question"/>
      </w:pPr>
      <w:r>
        <w:t>P</w:t>
      </w:r>
      <w:r w:rsidRPr="005C753A">
        <w:t>our développer des jobs MapReduce</w:t>
      </w:r>
      <w:r>
        <w:t>,</w:t>
      </w:r>
      <w:r w:rsidRPr="005C753A">
        <w:t xml:space="preserve"> faut</w:t>
      </w:r>
      <w:r>
        <w:t>-il</w:t>
      </w:r>
      <w:r w:rsidRPr="005C753A">
        <w:t xml:space="preserve"> forcément être développeur Java</w:t>
      </w:r>
      <w:r>
        <w:t> ?</w:t>
      </w:r>
    </w:p>
    <w:p w14:paraId="5AB4FA2A" w14:textId="77777777" w:rsidR="00AE70E5" w:rsidRPr="005C753A" w:rsidRDefault="00D812D4" w:rsidP="00AE70E5">
      <w:pPr>
        <w:pStyle w:val="TexteCourant"/>
      </w:pPr>
      <w:r>
        <w:t>Non.</w:t>
      </w:r>
    </w:p>
    <w:p w14:paraId="6BEE099A" w14:textId="77777777" w:rsidR="00AE70E5" w:rsidRPr="005C753A" w:rsidRDefault="00AE70E5" w:rsidP="00AE70E5">
      <w:pPr>
        <w:pStyle w:val="Question"/>
      </w:pPr>
      <w:r>
        <w:t>Q</w:t>
      </w:r>
      <w:r w:rsidRPr="005C753A">
        <w:t>u’est</w:t>
      </w:r>
      <w:r>
        <w:t>-</w:t>
      </w:r>
      <w:r w:rsidRPr="005C753A">
        <w:t>ce que l’écosystème Hadoop</w:t>
      </w:r>
      <w:r>
        <w:t> </w:t>
      </w:r>
      <w:r w:rsidRPr="005C753A">
        <w:t>?</w:t>
      </w:r>
    </w:p>
    <w:p w14:paraId="01B02F93" w14:textId="0234B082" w:rsidR="00AE70E5" w:rsidRPr="00D812D4" w:rsidRDefault="00D812D4">
      <w:pPr>
        <w:pStyle w:val="TexteCourant"/>
      </w:pPr>
      <w:r w:rsidRPr="003F7E56">
        <w:t>C’est l’ensemble d</w:t>
      </w:r>
      <w:r>
        <w:t xml:space="preserve">es </w:t>
      </w:r>
      <w:r w:rsidRPr="003F7E56">
        <w:t>outils qui facilite</w:t>
      </w:r>
      <w:r>
        <w:t>nt</w:t>
      </w:r>
      <w:r w:rsidRPr="003F7E56">
        <w:t xml:space="preserve"> le développement d’applications sous Hadoop et son adoption</w:t>
      </w:r>
      <w:r>
        <w:t>.</w:t>
      </w:r>
    </w:p>
    <w:p w14:paraId="5F1DD90A" w14:textId="77777777" w:rsidR="00AE70E5" w:rsidRPr="005C753A" w:rsidRDefault="00AE70E5" w:rsidP="00AE70E5">
      <w:pPr>
        <w:pStyle w:val="Question"/>
      </w:pPr>
      <w:r>
        <w:t>P</w:t>
      </w:r>
      <w:r w:rsidRPr="005C753A">
        <w:t>ourquoi a-t-on besoin d’un écosystème Hadoop</w:t>
      </w:r>
      <w:r>
        <w:t> </w:t>
      </w:r>
      <w:r w:rsidRPr="005C753A">
        <w:t>?</w:t>
      </w:r>
    </w:p>
    <w:p w14:paraId="171C4F25" w14:textId="6C238587" w:rsidR="00D812D4" w:rsidRPr="003F7E56" w:rsidRDefault="00D812D4">
      <w:pPr>
        <w:pStyle w:val="TexteCourant"/>
      </w:pPr>
      <w:r>
        <w:t>S</w:t>
      </w:r>
      <w:r w:rsidRPr="003F7E56">
        <w:t>ans ces outils, il reviendrait à chaque entreprise</w:t>
      </w:r>
      <w:r>
        <w:t>,</w:t>
      </w:r>
      <w:r w:rsidRPr="003F7E56">
        <w:t xml:space="preserve"> en fonction de son besoin, de développer elle-même des outils compatibles avec Hadoop afin de déployer ses solutions sur le </w:t>
      </w:r>
      <w:r>
        <w:t>c</w:t>
      </w:r>
      <w:r w:rsidRPr="003F7E56">
        <w:t>luster</w:t>
      </w:r>
      <w:r>
        <w:t>, alors que d’autres ont peut-être déjà résolu le même problème.</w:t>
      </w:r>
    </w:p>
    <w:p w14:paraId="3415083F" w14:textId="77777777" w:rsidR="00AE70E5" w:rsidRDefault="00AE70E5" w:rsidP="00AE70E5">
      <w:pPr>
        <w:pStyle w:val="Question"/>
      </w:pPr>
      <w:r>
        <w:t>P</w:t>
      </w:r>
      <w:r w:rsidRPr="005C753A">
        <w:t>eut</w:t>
      </w:r>
      <w:r>
        <w:t>-on</w:t>
      </w:r>
      <w:r w:rsidRPr="005C753A">
        <w:t xml:space="preserve"> utiliser Hadoop sans passer par un écosystème d’outils</w:t>
      </w:r>
      <w:r>
        <w:t> ?</w:t>
      </w:r>
    </w:p>
    <w:p w14:paraId="25EA2F81" w14:textId="77777777" w:rsidR="00AE70E5" w:rsidRPr="005C753A" w:rsidRDefault="00D812D4" w:rsidP="00AE70E5">
      <w:pPr>
        <w:pStyle w:val="TexteCourant"/>
      </w:pPr>
      <w:r>
        <w:t>Oui.</w:t>
      </w:r>
    </w:p>
    <w:p w14:paraId="242D40CE" w14:textId="77777777" w:rsidR="00AE70E5" w:rsidRDefault="00AE70E5" w:rsidP="00AE70E5">
      <w:pPr>
        <w:pStyle w:val="Question"/>
      </w:pPr>
      <w:r>
        <w:lastRenderedPageBreak/>
        <w:t>C</w:t>
      </w:r>
      <w:r w:rsidRPr="005C753A">
        <w:t xml:space="preserve">itez </w:t>
      </w:r>
      <w:r>
        <w:t>trois</w:t>
      </w:r>
      <w:r w:rsidRPr="005C753A">
        <w:t xml:space="preserve"> outils de votre choix de l’écosystème Hadoop et donnez leur rôle</w:t>
      </w:r>
      <w:r>
        <w:t>.</w:t>
      </w:r>
    </w:p>
    <w:p w14:paraId="771BE99D" w14:textId="7B6AA3D8" w:rsidR="00D812D4" w:rsidRPr="003F7E56" w:rsidRDefault="00D812D4" w:rsidP="003F7E56">
      <w:pPr>
        <w:pStyle w:val="ListeANumero"/>
      </w:pPr>
      <w:r w:rsidRPr="003F7E56">
        <w:t>1</w:t>
      </w:r>
      <w:r w:rsidR="00E27EA0">
        <w:t>.</w:t>
      </w:r>
      <w:r w:rsidR="00E27EA0">
        <w:tab/>
      </w:r>
      <w:proofErr w:type="spellStart"/>
      <w:r w:rsidRPr="003F7E56">
        <w:t>ZooKeeper</w:t>
      </w:r>
      <w:proofErr w:type="spellEnd"/>
      <w:r w:rsidRPr="003F7E56">
        <w:t> : service de coordination distribué. I</w:t>
      </w:r>
      <w:r w:rsidR="00E27EA0">
        <w:t>l</w:t>
      </w:r>
      <w:r w:rsidRPr="003F7E56">
        <w:t xml:space="preserve"> fournit des fonctions de registre</w:t>
      </w:r>
      <w:r w:rsidR="00E27EA0">
        <w:t xml:space="preserve"> et</w:t>
      </w:r>
      <w:r w:rsidRPr="003F7E56">
        <w:t xml:space="preserve"> de consensus, entre autre</w:t>
      </w:r>
      <w:r w:rsidR="00E27EA0">
        <w:t>s</w:t>
      </w:r>
      <w:r w:rsidRPr="003F7E56">
        <w:t>, pour permettre le partage de la donnée et la synchronisation des nœuds d’un cluster</w:t>
      </w:r>
      <w:r w:rsidR="00E27EA0">
        <w:t>.</w:t>
      </w:r>
    </w:p>
    <w:p w14:paraId="04DE1085" w14:textId="76644542" w:rsidR="00D812D4" w:rsidRPr="003F7E56" w:rsidRDefault="00D812D4" w:rsidP="003F7E56">
      <w:pPr>
        <w:pStyle w:val="ListeANumero"/>
      </w:pPr>
      <w:r w:rsidRPr="003F7E56">
        <w:t>2</w:t>
      </w:r>
      <w:r w:rsidR="00E27EA0">
        <w:t>.</w:t>
      </w:r>
      <w:r w:rsidR="00E27EA0">
        <w:tab/>
      </w:r>
      <w:r w:rsidRPr="003F7E56">
        <w:t>YARN : application générique de gestion de</w:t>
      </w:r>
      <w:r w:rsidR="00E27EA0">
        <w:t>s</w:t>
      </w:r>
      <w:r w:rsidRPr="003F7E56">
        <w:t xml:space="preserve"> ressources, qui permet d’exécuter plusieurs modèles de calcul sur un cluster Hadoop</w:t>
      </w:r>
      <w:r w:rsidR="00E27EA0">
        <w:t>.</w:t>
      </w:r>
    </w:p>
    <w:p w14:paraId="7FAF2617" w14:textId="42637A89" w:rsidR="005C0EDF" w:rsidRPr="00E27EA0" w:rsidRDefault="00D812D4" w:rsidP="003F7E56">
      <w:pPr>
        <w:pStyle w:val="ListeANumero"/>
      </w:pPr>
      <w:r w:rsidRPr="003F7E56">
        <w:t>3</w:t>
      </w:r>
      <w:r w:rsidR="00E27EA0">
        <w:t>.</w:t>
      </w:r>
      <w:r w:rsidR="00E27EA0">
        <w:tab/>
      </w:r>
      <w:proofErr w:type="spellStart"/>
      <w:r w:rsidRPr="003F7E56">
        <w:t>Lucene</w:t>
      </w:r>
      <w:proofErr w:type="spellEnd"/>
      <w:r w:rsidRPr="003F7E56">
        <w:t> : ensemble de classe</w:t>
      </w:r>
      <w:r w:rsidR="00E27EA0">
        <w:t>s</w:t>
      </w:r>
      <w:r w:rsidRPr="003F7E56">
        <w:t xml:space="preserve"> Java destinées au développement d’application</w:t>
      </w:r>
      <w:r w:rsidR="00E27EA0">
        <w:t>s</w:t>
      </w:r>
      <w:r w:rsidRPr="003F7E56">
        <w:t xml:space="preserve"> de recherche et d’indexation de contenu</w:t>
      </w:r>
      <w:r w:rsidR="00E27EA0">
        <w:t>.</w:t>
      </w:r>
    </w:p>
    <w:p w14:paraId="37086AD0" w14:textId="7BACB139" w:rsidR="004D2898" w:rsidRDefault="005C0EDF" w:rsidP="003F7E56">
      <w:pPr>
        <w:pStyle w:val="TitreNiveau1"/>
      </w:pPr>
      <w:r w:rsidRPr="003F7E56">
        <w:t>C</w:t>
      </w:r>
      <w:r>
        <w:t>hapitre </w:t>
      </w:r>
      <w:r w:rsidR="008A2EDB">
        <w:t>1</w:t>
      </w:r>
    </w:p>
    <w:p w14:paraId="58F6896C" w14:textId="77777777" w:rsidR="009C43E6" w:rsidRPr="008A6CB3" w:rsidRDefault="009C43E6" w:rsidP="009C43E6">
      <w:pPr>
        <w:pStyle w:val="Question"/>
      </w:pPr>
      <w:r>
        <w:t>Q</w:t>
      </w:r>
      <w:r w:rsidRPr="008A6CB3">
        <w:t>u’est</w:t>
      </w:r>
      <w:r>
        <w:t>-</w:t>
      </w:r>
      <w:r w:rsidRPr="008A6CB3">
        <w:t>ce qu’un modèle de calcul ?</w:t>
      </w:r>
    </w:p>
    <w:p w14:paraId="0502E89A" w14:textId="556BB5DE" w:rsidR="009C43E6" w:rsidRPr="00F745DC" w:rsidRDefault="00F745DC">
      <w:pPr>
        <w:pStyle w:val="TexteCourant"/>
      </w:pPr>
      <w:r w:rsidRPr="003F7E56">
        <w:t xml:space="preserve">Le modèle de calcul définit la façon </w:t>
      </w:r>
      <w:r>
        <w:t xml:space="preserve">dont </w:t>
      </w:r>
      <w:r w:rsidRPr="003F7E56">
        <w:t>l’utilisateur va écrire ses algorithmes et la façon dont ils vont s’exécuter.</w:t>
      </w:r>
    </w:p>
    <w:p w14:paraId="5BA212CB" w14:textId="37FCCADC" w:rsidR="009C43E6" w:rsidRPr="008A6CB3" w:rsidRDefault="009C43E6" w:rsidP="009C43E6">
      <w:pPr>
        <w:pStyle w:val="Question"/>
      </w:pPr>
      <w:r>
        <w:t>C</w:t>
      </w:r>
      <w:r w:rsidRPr="008A6CB3">
        <w:t xml:space="preserve">itez les </w:t>
      </w:r>
      <w:r>
        <w:t>quatre</w:t>
      </w:r>
      <w:r w:rsidRPr="008A6CB3">
        <w:t xml:space="preserve"> principes de base du traitement informatique de données</w:t>
      </w:r>
      <w:r w:rsidR="00F745DC">
        <w:t>.</w:t>
      </w:r>
    </w:p>
    <w:p w14:paraId="29A0BD4E" w14:textId="442E87C2" w:rsidR="00F745DC" w:rsidRPr="003F7E56" w:rsidRDefault="00F745DC">
      <w:pPr>
        <w:pStyle w:val="TexteCourant"/>
      </w:pPr>
      <w:r>
        <w:t>T</w:t>
      </w:r>
      <w:r w:rsidRPr="003F7E56">
        <w:t xml:space="preserve">out traitement informatique des données implique toujours la participation de </w:t>
      </w:r>
      <w:r>
        <w:t>trois</w:t>
      </w:r>
      <w:r w:rsidRPr="003F7E56">
        <w:t xml:space="preserve"> composants</w:t>
      </w:r>
      <w:r>
        <w:t xml:space="preserve"> </w:t>
      </w:r>
      <w:r w:rsidRPr="003F7E56">
        <w:t>de l’ordinateur : le disque dur, la mémoire centrale</w:t>
      </w:r>
      <w:r>
        <w:t xml:space="preserve"> (RAM)</w:t>
      </w:r>
      <w:r w:rsidRPr="003F7E56">
        <w:t xml:space="preserve"> et le </w:t>
      </w:r>
      <w:r>
        <w:t>m</w:t>
      </w:r>
      <w:r w:rsidRPr="003F7E56">
        <w:t>icro-processeur</w:t>
      </w:r>
      <w:r>
        <w:t>.</w:t>
      </w:r>
    </w:p>
    <w:p w14:paraId="168B10A3" w14:textId="63A5C669" w:rsidR="00F745DC" w:rsidRPr="003F7E56" w:rsidRDefault="00F745DC">
      <w:pPr>
        <w:pStyle w:val="TexteCourant"/>
      </w:pPr>
      <w:r>
        <w:t>L</w:t>
      </w:r>
      <w:r w:rsidRPr="003F7E56">
        <w:t xml:space="preserve">e </w:t>
      </w:r>
      <w:r>
        <w:t>m</w:t>
      </w:r>
      <w:r w:rsidRPr="003F7E56">
        <w:t>icro</w:t>
      </w:r>
      <w:r>
        <w:t>-</w:t>
      </w:r>
      <w:r w:rsidRPr="003F7E56">
        <w:t>processeur traite toujours les données à partir de la</w:t>
      </w:r>
      <w:r>
        <w:t> </w:t>
      </w:r>
      <w:r w:rsidRPr="003F7E56">
        <w:t>RAM</w:t>
      </w:r>
      <w:r>
        <w:t>.</w:t>
      </w:r>
    </w:p>
    <w:p w14:paraId="7009F2A3" w14:textId="1113FDAA" w:rsidR="00F745DC" w:rsidRPr="003F7E56" w:rsidRDefault="00F745DC">
      <w:pPr>
        <w:pStyle w:val="TexteCourant"/>
      </w:pPr>
      <w:r>
        <w:t>L</w:t>
      </w:r>
      <w:r w:rsidRPr="003F7E56">
        <w:t>a mémoire RAM garde son contenu le temps d’une session</w:t>
      </w:r>
      <w:r>
        <w:t>.</w:t>
      </w:r>
    </w:p>
    <w:p w14:paraId="73B7CE15" w14:textId="11EE7885" w:rsidR="009C43E6" w:rsidRPr="008A6CB3" w:rsidRDefault="00F745DC" w:rsidP="009C43E6">
      <w:pPr>
        <w:pStyle w:val="TexteCourant"/>
      </w:pPr>
      <w:r>
        <w:t>L</w:t>
      </w:r>
      <w:r w:rsidRPr="003F7E56">
        <w:t>e disque dur a été conçu pour la persistance des données</w:t>
      </w:r>
      <w:r>
        <w:t>.</w:t>
      </w:r>
    </w:p>
    <w:p w14:paraId="6D6A01C0" w14:textId="77777777" w:rsidR="009C43E6" w:rsidRPr="008A6CB3" w:rsidRDefault="009C43E6" w:rsidP="009C43E6">
      <w:pPr>
        <w:pStyle w:val="Question"/>
      </w:pPr>
      <w:r>
        <w:t>Q</w:t>
      </w:r>
      <w:r w:rsidRPr="008A6CB3">
        <w:t>u’est</w:t>
      </w:r>
      <w:r>
        <w:t>-</w:t>
      </w:r>
      <w:r w:rsidRPr="008A6CB3">
        <w:t xml:space="preserve">ce que le </w:t>
      </w:r>
      <w:r w:rsidRPr="003F7E56">
        <w:rPr>
          <w:i/>
        </w:rPr>
        <w:t xml:space="preserve">batch </w:t>
      </w:r>
      <w:proofErr w:type="spellStart"/>
      <w:r w:rsidRPr="003F7E56">
        <w:rPr>
          <w:i/>
        </w:rPr>
        <w:t>processing</w:t>
      </w:r>
      <w:proofErr w:type="spellEnd"/>
      <w:r w:rsidRPr="008A6CB3">
        <w:t xml:space="preserve"> ou traitement sur disque</w:t>
      </w:r>
      <w:r>
        <w:t> </w:t>
      </w:r>
      <w:r w:rsidRPr="008A6CB3">
        <w:t>?</w:t>
      </w:r>
    </w:p>
    <w:p w14:paraId="16D201FD" w14:textId="1C556D00" w:rsidR="009C43E6" w:rsidRPr="008A6CB3" w:rsidRDefault="00F745DC" w:rsidP="009C43E6">
      <w:pPr>
        <w:pStyle w:val="TexteCourant"/>
      </w:pPr>
      <w:r w:rsidRPr="003F7E56">
        <w:t>C’est un traitement qui consiste à traiter les données par lots.</w:t>
      </w:r>
    </w:p>
    <w:p w14:paraId="11A2F54B" w14:textId="77777777" w:rsidR="009C43E6" w:rsidRPr="008A6CB3" w:rsidRDefault="009C43E6" w:rsidP="009C43E6">
      <w:pPr>
        <w:pStyle w:val="Question"/>
      </w:pPr>
      <w:r>
        <w:t>Q</w:t>
      </w:r>
      <w:r w:rsidRPr="008A6CB3">
        <w:t xml:space="preserve">uel est l’avantage du </w:t>
      </w:r>
      <w:r>
        <w:t>b</w:t>
      </w:r>
      <w:r w:rsidRPr="008A6CB3">
        <w:t xml:space="preserve">atch </w:t>
      </w:r>
      <w:proofErr w:type="spellStart"/>
      <w:r>
        <w:t>p</w:t>
      </w:r>
      <w:r w:rsidRPr="008A6CB3">
        <w:t>rocessing</w:t>
      </w:r>
      <w:proofErr w:type="spellEnd"/>
      <w:r>
        <w:t> </w:t>
      </w:r>
      <w:r w:rsidRPr="008A6CB3">
        <w:t>?</w:t>
      </w:r>
    </w:p>
    <w:p w14:paraId="33A9026F" w14:textId="03BC2ED1" w:rsidR="009C43E6" w:rsidRPr="008A6CB3" w:rsidRDefault="00F745DC" w:rsidP="009C43E6">
      <w:pPr>
        <w:pStyle w:val="TexteCourant"/>
      </w:pPr>
      <w:r>
        <w:t>Il p</w:t>
      </w:r>
      <w:r w:rsidRPr="003F7E56">
        <w:t>ermet de traiter de gros volumes de données</w:t>
      </w:r>
      <w:r>
        <w:t>.</w:t>
      </w:r>
    </w:p>
    <w:p w14:paraId="75CF1B09" w14:textId="77777777" w:rsidR="009C43E6" w:rsidRPr="008A6CB3" w:rsidRDefault="009C43E6" w:rsidP="009C43E6">
      <w:pPr>
        <w:pStyle w:val="Question"/>
      </w:pPr>
      <w:r>
        <w:t>Q</w:t>
      </w:r>
      <w:r w:rsidRPr="008A6CB3">
        <w:t xml:space="preserve">uel est l’inconvénient majeur du </w:t>
      </w:r>
      <w:r>
        <w:t>b</w:t>
      </w:r>
      <w:r w:rsidRPr="008A6CB3">
        <w:t xml:space="preserve">atch </w:t>
      </w:r>
      <w:proofErr w:type="spellStart"/>
      <w:r>
        <w:t>p</w:t>
      </w:r>
      <w:r w:rsidRPr="008A6CB3">
        <w:t>rocessing</w:t>
      </w:r>
      <w:proofErr w:type="spellEnd"/>
      <w:r>
        <w:t> </w:t>
      </w:r>
      <w:r w:rsidRPr="008A6CB3">
        <w:t>?</w:t>
      </w:r>
    </w:p>
    <w:p w14:paraId="254D29BF" w14:textId="164579E9" w:rsidR="009C43E6" w:rsidRPr="008A6CB3" w:rsidRDefault="00F745DC" w:rsidP="009C43E6">
      <w:pPr>
        <w:pStyle w:val="TexteCourant"/>
      </w:pPr>
      <w:r>
        <w:t>Son inconvénient est l</w:t>
      </w:r>
      <w:r w:rsidRPr="003F7E56">
        <w:t>a latence dans les calculs</w:t>
      </w:r>
      <w:r w:rsidR="000556F0">
        <w:t>,</w:t>
      </w:r>
      <w:r w:rsidRPr="003F7E56">
        <w:t xml:space="preserve"> due aux innombrables allers-retours entre le disque dur et la mémoire</w:t>
      </w:r>
      <w:r>
        <w:t>.</w:t>
      </w:r>
    </w:p>
    <w:p w14:paraId="1C47596F" w14:textId="77777777" w:rsidR="009C43E6" w:rsidRPr="008A6CB3" w:rsidRDefault="009C43E6" w:rsidP="009C43E6">
      <w:pPr>
        <w:pStyle w:val="Question"/>
      </w:pPr>
      <w:r>
        <w:t>E</w:t>
      </w:r>
      <w:r w:rsidRPr="008A6CB3">
        <w:t xml:space="preserve">n quoi le </w:t>
      </w:r>
      <w:r>
        <w:t>b</w:t>
      </w:r>
      <w:r w:rsidRPr="008A6CB3">
        <w:t xml:space="preserve">atch </w:t>
      </w:r>
      <w:proofErr w:type="spellStart"/>
      <w:r>
        <w:t>p</w:t>
      </w:r>
      <w:r w:rsidRPr="008A6CB3">
        <w:t>rocessing</w:t>
      </w:r>
      <w:proofErr w:type="spellEnd"/>
      <w:r w:rsidRPr="008A6CB3">
        <w:t xml:space="preserve"> facilite</w:t>
      </w:r>
      <w:r>
        <w:t>-t-il</w:t>
      </w:r>
      <w:r w:rsidRPr="008A6CB3">
        <w:t xml:space="preserve"> le calcul parallèle</w:t>
      </w:r>
      <w:r>
        <w:t> </w:t>
      </w:r>
      <w:r w:rsidRPr="008A6CB3">
        <w:t>?</w:t>
      </w:r>
    </w:p>
    <w:p w14:paraId="783EB104" w14:textId="26218E67" w:rsidR="009C43E6" w:rsidRPr="008A6CB3" w:rsidRDefault="00F745DC" w:rsidP="009C43E6">
      <w:pPr>
        <w:pStyle w:val="TexteCourant"/>
      </w:pPr>
      <w:r w:rsidRPr="003F7E56">
        <w:t xml:space="preserve">L’intérêt du batch </w:t>
      </w:r>
      <w:proofErr w:type="spellStart"/>
      <w:r>
        <w:t>p</w:t>
      </w:r>
      <w:r w:rsidRPr="003F7E56">
        <w:t>rocessing</w:t>
      </w:r>
      <w:proofErr w:type="spellEnd"/>
      <w:r w:rsidRPr="003F7E56">
        <w:t xml:space="preserve"> </w:t>
      </w:r>
      <w:r>
        <w:t>pour le</w:t>
      </w:r>
      <w:r w:rsidRPr="003F7E56">
        <w:t xml:space="preserve"> </w:t>
      </w:r>
      <w:r>
        <w:t xml:space="preserve">calcul parallèle </w:t>
      </w:r>
      <w:r w:rsidRPr="003F7E56">
        <w:t>est que chaque nœud du cluster possède son propre disque dur</w:t>
      </w:r>
      <w:r>
        <w:t> ;</w:t>
      </w:r>
      <w:r w:rsidRPr="003F7E56">
        <w:t xml:space="preserve"> par conséquent</w:t>
      </w:r>
      <w:r>
        <w:t>,</w:t>
      </w:r>
      <w:r w:rsidRPr="003F7E56">
        <w:t xml:space="preserve"> les données à traiter peuvent être répliquées ou être </w:t>
      </w:r>
      <w:r w:rsidRPr="003F7E56">
        <w:lastRenderedPageBreak/>
        <w:t>découpées en blocs</w:t>
      </w:r>
      <w:r>
        <w:t>,</w:t>
      </w:r>
      <w:r w:rsidRPr="003F7E56">
        <w:t xml:space="preserve"> dont le stockage sera distribué entre les nœuds du cluster.</w:t>
      </w:r>
    </w:p>
    <w:p w14:paraId="1819E16A" w14:textId="77777777" w:rsidR="009C43E6" w:rsidRPr="008A6CB3" w:rsidRDefault="009C43E6" w:rsidP="009C43E6">
      <w:pPr>
        <w:pStyle w:val="Question"/>
      </w:pPr>
      <w:r>
        <w:t>E</w:t>
      </w:r>
      <w:r w:rsidRPr="008A6CB3">
        <w:t xml:space="preserve">xpliquez l’expression suivante : « le calcul des index inversés est un problème </w:t>
      </w:r>
      <w:proofErr w:type="spellStart"/>
      <w:r w:rsidRPr="00662AC8">
        <w:rPr>
          <w:i/>
          <w:szCs w:val="24"/>
        </w:rPr>
        <w:t>embarrasingly</w:t>
      </w:r>
      <w:proofErr w:type="spellEnd"/>
      <w:r w:rsidRPr="00662AC8">
        <w:rPr>
          <w:i/>
          <w:szCs w:val="24"/>
        </w:rPr>
        <w:t xml:space="preserve"> </w:t>
      </w:r>
      <w:proofErr w:type="spellStart"/>
      <w:r w:rsidRPr="00662AC8">
        <w:rPr>
          <w:i/>
          <w:szCs w:val="24"/>
        </w:rPr>
        <w:t>parallel</w:t>
      </w:r>
      <w:proofErr w:type="spellEnd"/>
      <w:r w:rsidRPr="008A6CB3">
        <w:t> »</w:t>
      </w:r>
    </w:p>
    <w:p w14:paraId="33E955D5" w14:textId="410E29B4" w:rsidR="009C43E6" w:rsidRPr="008A6CB3" w:rsidRDefault="00F745DC" w:rsidP="009C43E6">
      <w:pPr>
        <w:pStyle w:val="TexteCourant"/>
      </w:pPr>
      <w:r w:rsidRPr="003F7E56">
        <w:t>Le calcul des index inversés est un problème facile à paralléliser. « </w:t>
      </w:r>
      <w:proofErr w:type="spellStart"/>
      <w:proofErr w:type="gramStart"/>
      <w:r w:rsidRPr="003F7E56">
        <w:t>embarrasingly</w:t>
      </w:r>
      <w:proofErr w:type="spellEnd"/>
      <w:proofErr w:type="gramEnd"/>
      <w:r w:rsidRPr="003F7E56">
        <w:t xml:space="preserve"> </w:t>
      </w:r>
      <w:proofErr w:type="spellStart"/>
      <w:r w:rsidRPr="003F7E56">
        <w:t>parallel</w:t>
      </w:r>
      <w:proofErr w:type="spellEnd"/>
      <w:r w:rsidRPr="003F7E56">
        <w:t xml:space="preserve"> » ne se traduit pas en </w:t>
      </w:r>
      <w:r>
        <w:t>f</w:t>
      </w:r>
      <w:r w:rsidRPr="003F7E56">
        <w:t>rançais par « embarrassant » ou « difficile »</w:t>
      </w:r>
      <w:r>
        <w:t>,</w:t>
      </w:r>
      <w:r w:rsidRPr="003F7E56">
        <w:t xml:space="preserve"> comme on pourrait </w:t>
      </w:r>
      <w:r>
        <w:t xml:space="preserve">le </w:t>
      </w:r>
      <w:r w:rsidRPr="003F7E56">
        <w:t>croire.</w:t>
      </w:r>
    </w:p>
    <w:p w14:paraId="198E9A4F" w14:textId="77777777" w:rsidR="009C43E6" w:rsidRPr="008A6CB3" w:rsidRDefault="009C43E6" w:rsidP="009C43E6">
      <w:pPr>
        <w:pStyle w:val="Question"/>
      </w:pPr>
      <w:r>
        <w:t>Q</w:t>
      </w:r>
      <w:r w:rsidRPr="008A6CB3">
        <w:t>uelle est la condition indispensable pour qu’un problème s’exécute sur un cluster</w:t>
      </w:r>
      <w:r>
        <w:t> </w:t>
      </w:r>
      <w:r w:rsidRPr="008A6CB3">
        <w:t>?</w:t>
      </w:r>
    </w:p>
    <w:p w14:paraId="0EC27895" w14:textId="18E3BC71" w:rsidR="009C43E6" w:rsidRPr="008A6CB3" w:rsidRDefault="00F745DC" w:rsidP="009C43E6">
      <w:pPr>
        <w:pStyle w:val="TexteCourant"/>
      </w:pPr>
      <w:r w:rsidRPr="003F7E56">
        <w:t xml:space="preserve">Il faut qu’il soit </w:t>
      </w:r>
      <w:proofErr w:type="spellStart"/>
      <w:r w:rsidRPr="003F7E56">
        <w:t>parallélisable</w:t>
      </w:r>
      <w:proofErr w:type="spellEnd"/>
      <w:r>
        <w:t>.</w:t>
      </w:r>
    </w:p>
    <w:p w14:paraId="5598A23A" w14:textId="77777777" w:rsidR="009C43E6" w:rsidRPr="008A6CB3" w:rsidRDefault="009C43E6" w:rsidP="009C43E6">
      <w:pPr>
        <w:pStyle w:val="Question"/>
      </w:pPr>
      <w:r>
        <w:t>Peut-on dire qu’u</w:t>
      </w:r>
      <w:r w:rsidRPr="008A6CB3">
        <w:t>n traitement batch parallèle est un traitement séquentiel répliqué plusieurs fois sur les nœuds d’un cluster</w:t>
      </w:r>
      <w:r>
        <w:t> ?</w:t>
      </w:r>
    </w:p>
    <w:p w14:paraId="5B946A74" w14:textId="4E2DD3DA" w:rsidR="009C43E6" w:rsidRPr="008A6CB3" w:rsidRDefault="00217045" w:rsidP="009C43E6">
      <w:pPr>
        <w:pStyle w:val="TexteCourant"/>
        <w:rPr>
          <w:szCs w:val="24"/>
        </w:rPr>
      </w:pPr>
      <w:r>
        <w:rPr>
          <w:szCs w:val="24"/>
        </w:rPr>
        <w:t>Oui.</w:t>
      </w:r>
    </w:p>
    <w:p w14:paraId="67C4C6BF" w14:textId="77777777" w:rsidR="009C43E6" w:rsidRPr="008A6CB3" w:rsidRDefault="009C43E6" w:rsidP="009C43E6">
      <w:pPr>
        <w:pStyle w:val="Question"/>
      </w:pPr>
      <w:r w:rsidRPr="00662AC8">
        <w:rPr>
          <w:szCs w:val="24"/>
        </w:rPr>
        <w:t>Peut-on dire qu’</w:t>
      </w:r>
      <w:r w:rsidRPr="008A6CB3">
        <w:t>un traitement batch parallèle est un traitement découpé en plusieurs tâches indépendantes dont l’exécution est parallélisé</w:t>
      </w:r>
      <w:r>
        <w:t>e</w:t>
      </w:r>
      <w:r w:rsidRPr="008A6CB3">
        <w:t xml:space="preserve"> dans un cluster</w:t>
      </w:r>
      <w:r>
        <w:t> ?</w:t>
      </w:r>
    </w:p>
    <w:p w14:paraId="030968BA" w14:textId="4F252F08" w:rsidR="009C43E6" w:rsidRPr="008A6CB3" w:rsidRDefault="00217045" w:rsidP="009C43E6">
      <w:pPr>
        <w:pStyle w:val="TexteCourant"/>
      </w:pPr>
      <w:r>
        <w:t>Non.</w:t>
      </w:r>
    </w:p>
    <w:p w14:paraId="1B036B29" w14:textId="321E831A" w:rsidR="009C43E6" w:rsidRPr="00F83B28" w:rsidRDefault="009C43E6" w:rsidP="009C43E6">
      <w:pPr>
        <w:pStyle w:val="Question"/>
      </w:pPr>
      <w:r>
        <w:t>D</w:t>
      </w:r>
      <w:r w:rsidRPr="00F83B28">
        <w:t xml:space="preserve">es trois figures suivantes, laquelle représente le batch parallèle du traitement séquentiel suivant ? </w:t>
      </w:r>
      <w:r>
        <w:t>Justifiez votre</w:t>
      </w:r>
      <w:r w:rsidRPr="00F83B28">
        <w:t xml:space="preserve"> réponse.</w:t>
      </w:r>
    </w:p>
    <w:p w14:paraId="6D32B13A" w14:textId="77777777" w:rsidR="009C43E6" w:rsidRPr="00CB5F12" w:rsidRDefault="009C43E6" w:rsidP="009C43E6">
      <w:pPr>
        <w:pStyle w:val="TexteCourant"/>
        <w:rPr>
          <w:sz w:val="10"/>
          <w:szCs w:val="10"/>
        </w:rPr>
      </w:pPr>
      <w:r>
        <w:rPr>
          <w:noProof/>
        </w:rPr>
        <w:drawing>
          <wp:inline distT="0" distB="0" distL="0" distR="0" wp14:anchorId="28555800" wp14:editId="6D1DD0B6">
            <wp:extent cx="2517416" cy="405753"/>
            <wp:effectExtent l="19050" t="0" r="0" b="0"/>
            <wp:docPr id="49" name="Image 38" descr="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pic:nvPicPr>
                  <pic:blipFill>
                    <a:blip r:embed="rId9" cstate="print"/>
                    <a:stretch>
                      <a:fillRect/>
                    </a:stretch>
                  </pic:blipFill>
                  <pic:spPr>
                    <a:xfrm>
                      <a:off x="0" y="0"/>
                      <a:ext cx="2533142" cy="408288"/>
                    </a:xfrm>
                    <a:prstGeom prst="rect">
                      <a:avLst/>
                    </a:prstGeom>
                  </pic:spPr>
                </pic:pic>
              </a:graphicData>
            </a:graphic>
          </wp:inline>
        </w:drawing>
      </w:r>
    </w:p>
    <w:p w14:paraId="4CC5EACA" w14:textId="77777777" w:rsidR="009C43E6" w:rsidRDefault="009C43E6" w:rsidP="009C43E6">
      <w:pPr>
        <w:pStyle w:val="TexteCourant"/>
      </w:pPr>
      <w:r>
        <w:rPr>
          <w:noProof/>
        </w:rPr>
        <w:drawing>
          <wp:inline distT="0" distB="0" distL="0" distR="0" wp14:anchorId="2BDCD8B8" wp14:editId="5272D566">
            <wp:extent cx="4112917" cy="990600"/>
            <wp:effectExtent l="0" t="0" r="0" b="0"/>
            <wp:docPr id="50" name="Image 40" descr="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pic:nvPicPr>
                  <pic:blipFill>
                    <a:blip r:embed="rId10" cstate="print"/>
                    <a:stretch>
                      <a:fillRect/>
                    </a:stretch>
                  </pic:blipFill>
                  <pic:spPr>
                    <a:xfrm>
                      <a:off x="0" y="0"/>
                      <a:ext cx="4173330" cy="1005151"/>
                    </a:xfrm>
                    <a:prstGeom prst="rect">
                      <a:avLst/>
                    </a:prstGeom>
                  </pic:spPr>
                </pic:pic>
              </a:graphicData>
            </a:graphic>
          </wp:inline>
        </w:drawing>
      </w:r>
    </w:p>
    <w:p w14:paraId="5FCD36CD" w14:textId="38A4DE5C" w:rsidR="009C43E6" w:rsidRPr="008A6CB3" w:rsidRDefault="00217045" w:rsidP="009C43E6">
      <w:pPr>
        <w:pStyle w:val="TexteCourant"/>
      </w:pPr>
      <w:r w:rsidRPr="003F7E56">
        <w:t>La réponse correcte est la</w:t>
      </w:r>
      <w:r>
        <w:t> </w:t>
      </w:r>
      <w:r w:rsidRPr="003F7E56">
        <w:t>(a) car</w:t>
      </w:r>
      <w:r>
        <w:t>,</w:t>
      </w:r>
      <w:r w:rsidRPr="003F7E56">
        <w:t xml:space="preserve"> dans un traitement batch parallèle, le même traitement séquentiel est répliqué plusieurs fois sur les nœuds du cluster</w:t>
      </w:r>
      <w:r>
        <w:t xml:space="preserve">, </w:t>
      </w:r>
      <w:r w:rsidRPr="003F7E56">
        <w:t>sur des blocs de données différents.</w:t>
      </w:r>
    </w:p>
    <w:p w14:paraId="5EBC3422" w14:textId="77777777" w:rsidR="009C43E6" w:rsidRPr="00F83B28" w:rsidRDefault="009C43E6" w:rsidP="009C43E6">
      <w:pPr>
        <w:pStyle w:val="Question"/>
      </w:pPr>
      <w:r>
        <w:t>E</w:t>
      </w:r>
      <w:r w:rsidRPr="00F83B28">
        <w:t xml:space="preserve">n quoi le MapReduce </w:t>
      </w:r>
      <w:r>
        <w:t>consiste-t-il </w:t>
      </w:r>
      <w:r w:rsidRPr="00F83B28">
        <w:t>?</w:t>
      </w:r>
    </w:p>
    <w:p w14:paraId="7528D823" w14:textId="08F1282E" w:rsidR="009C43E6" w:rsidRPr="00217045" w:rsidRDefault="00217045">
      <w:pPr>
        <w:pStyle w:val="TexteCourant"/>
      </w:pPr>
      <w:r>
        <w:t>Il consiste à</w:t>
      </w:r>
      <w:r w:rsidRPr="003F7E56">
        <w:t xml:space="preserve"> découper un problème en tâches indépendantes qui s’exécutent en trois phases : </w:t>
      </w:r>
      <w:proofErr w:type="spellStart"/>
      <w:r w:rsidRPr="003F7E56">
        <w:t>Map</w:t>
      </w:r>
      <w:proofErr w:type="spellEnd"/>
      <w:r w:rsidRPr="003F7E56">
        <w:t xml:space="preserve">, </w:t>
      </w:r>
      <w:proofErr w:type="spellStart"/>
      <w:r w:rsidRPr="003F7E56">
        <w:t>Shuffle</w:t>
      </w:r>
      <w:proofErr w:type="spellEnd"/>
      <w:r w:rsidRPr="003F7E56">
        <w:t xml:space="preserve"> et </w:t>
      </w:r>
      <w:proofErr w:type="spellStart"/>
      <w:r w:rsidRPr="003F7E56">
        <w:t>Reduce</w:t>
      </w:r>
      <w:proofErr w:type="spellEnd"/>
      <w:r w:rsidRPr="003F7E56">
        <w:t>.</w:t>
      </w:r>
    </w:p>
    <w:p w14:paraId="3AF8A41C" w14:textId="77777777" w:rsidR="009C43E6" w:rsidRDefault="009C43E6" w:rsidP="009C43E6">
      <w:pPr>
        <w:pStyle w:val="Question"/>
      </w:pPr>
      <w:r>
        <w:t>L</w:t>
      </w:r>
      <w:r w:rsidRPr="00F83B28">
        <w:t>e MapReduce est</w:t>
      </w:r>
      <w:r>
        <w:t>-il</w:t>
      </w:r>
      <w:r w:rsidRPr="00F83B28">
        <w:t xml:space="preserve"> un modèle algorithmique asynchrone</w:t>
      </w:r>
      <w:r>
        <w:t> ?</w:t>
      </w:r>
    </w:p>
    <w:p w14:paraId="6FBCA780" w14:textId="3E101DC3" w:rsidR="009C43E6" w:rsidRPr="008A6CB3" w:rsidRDefault="00217045" w:rsidP="009C43E6">
      <w:pPr>
        <w:pStyle w:val="TexteCourant"/>
      </w:pPr>
      <w:r>
        <w:t>Non.</w:t>
      </w:r>
    </w:p>
    <w:p w14:paraId="3372D7D5" w14:textId="77777777" w:rsidR="009C43E6" w:rsidRPr="00F83B28" w:rsidRDefault="009C43E6" w:rsidP="009C43E6">
      <w:pPr>
        <w:pStyle w:val="Question"/>
      </w:pPr>
      <w:r>
        <w:t>L</w:t>
      </w:r>
      <w:r w:rsidRPr="00F83B28">
        <w:t>e MapReduce est</w:t>
      </w:r>
      <w:r>
        <w:t>-il</w:t>
      </w:r>
      <w:r w:rsidRPr="00F83B28">
        <w:t xml:space="preserve"> un patron de conception (</w:t>
      </w:r>
      <w:r w:rsidRPr="00F83B28">
        <w:rPr>
          <w:i/>
        </w:rPr>
        <w:t>design pattern</w:t>
      </w:r>
      <w:r w:rsidRPr="00F83B28">
        <w:t>)</w:t>
      </w:r>
      <w:r>
        <w:t> ?</w:t>
      </w:r>
    </w:p>
    <w:p w14:paraId="57CEC372" w14:textId="0B529E88" w:rsidR="009C43E6" w:rsidRPr="008A6CB3" w:rsidRDefault="00217045" w:rsidP="009C43E6">
      <w:pPr>
        <w:pStyle w:val="TexteCourant"/>
      </w:pPr>
      <w:r>
        <w:lastRenderedPageBreak/>
        <w:t>Non.</w:t>
      </w:r>
    </w:p>
    <w:p w14:paraId="322CC7AE" w14:textId="77777777" w:rsidR="009C43E6" w:rsidRPr="00F83B28" w:rsidRDefault="009C43E6" w:rsidP="009C43E6">
      <w:pPr>
        <w:pStyle w:val="Question"/>
      </w:pPr>
      <w:r>
        <w:t>P</w:t>
      </w:r>
      <w:r w:rsidRPr="00F83B28">
        <w:t xml:space="preserve">ar défaut, </w:t>
      </w:r>
      <w:r>
        <w:t>c</w:t>
      </w:r>
      <w:r w:rsidRPr="00F83B28">
        <w:t xml:space="preserve">ombien de tâches </w:t>
      </w:r>
      <w:proofErr w:type="spellStart"/>
      <w:r w:rsidRPr="00F83B28">
        <w:t>Map</w:t>
      </w:r>
      <w:proofErr w:type="spellEnd"/>
      <w:r w:rsidRPr="00F83B28">
        <w:t xml:space="preserve"> sont</w:t>
      </w:r>
      <w:r>
        <w:t>-elles</w:t>
      </w:r>
      <w:r w:rsidRPr="00F83B28">
        <w:t xml:space="preserve"> exécutées lors d’un job MapReduce ? </w:t>
      </w:r>
      <w:r>
        <w:t>Justifiez votre réponse.</w:t>
      </w:r>
    </w:p>
    <w:p w14:paraId="7AF51AD3" w14:textId="21A62D8D" w:rsidR="009C43E6" w:rsidRPr="008A6CB3" w:rsidRDefault="00217045" w:rsidP="009C43E6">
      <w:pPr>
        <w:pStyle w:val="TexteCourant"/>
      </w:pPr>
      <w:r w:rsidRPr="003F7E56">
        <w:t>Par défaut</w:t>
      </w:r>
      <w:r>
        <w:t>,</w:t>
      </w:r>
      <w:r w:rsidRPr="003F7E56">
        <w:t xml:space="preserve"> le nombre de tâches </w:t>
      </w:r>
      <w:proofErr w:type="spellStart"/>
      <w:r w:rsidRPr="003F7E56">
        <w:t>Map</w:t>
      </w:r>
      <w:proofErr w:type="spellEnd"/>
      <w:r w:rsidRPr="003F7E56">
        <w:t xml:space="preserve"> </w:t>
      </w:r>
      <w:r>
        <w:t>est égal au</w:t>
      </w:r>
      <w:r w:rsidRPr="003F7E56">
        <w:t xml:space="preserve"> nombre de blocs du fichier d’entrée.</w:t>
      </w:r>
    </w:p>
    <w:p w14:paraId="28130ED5" w14:textId="77777777" w:rsidR="009C43E6" w:rsidRPr="00F83B28" w:rsidRDefault="009C43E6" w:rsidP="009C43E6">
      <w:pPr>
        <w:pStyle w:val="Question"/>
      </w:pPr>
      <w:r>
        <w:t>À</w:t>
      </w:r>
      <w:r w:rsidRPr="00F83B28">
        <w:t xml:space="preserve"> quel moment les r</w:t>
      </w:r>
      <w:r>
        <w:t> </w:t>
      </w:r>
      <w:r w:rsidRPr="00F83B28">
        <w:t xml:space="preserve">fichiers d’entrée du </w:t>
      </w:r>
      <w:proofErr w:type="spellStart"/>
      <w:r w:rsidRPr="00F83B28">
        <w:t>Reduce</w:t>
      </w:r>
      <w:proofErr w:type="spellEnd"/>
      <w:r>
        <w:t xml:space="preserve"> sont-ils créés</w:t>
      </w:r>
      <w:r w:rsidRPr="00F83B28">
        <w:t> ?</w:t>
      </w:r>
    </w:p>
    <w:p w14:paraId="7E2CD6B8" w14:textId="1688A12C" w:rsidR="009C43E6" w:rsidRPr="008A6CB3" w:rsidRDefault="00217045" w:rsidP="009C43E6">
      <w:pPr>
        <w:pStyle w:val="TexteCourant"/>
      </w:pPr>
      <w:r w:rsidRPr="003F7E56">
        <w:t>Les r</w:t>
      </w:r>
      <w:r>
        <w:t> </w:t>
      </w:r>
      <w:r w:rsidRPr="003F7E56">
        <w:t xml:space="preserve">fichiers sont créés lorsque l’utilisateur spécifie le nombre de tâches </w:t>
      </w:r>
      <w:proofErr w:type="spellStart"/>
      <w:r>
        <w:t>R</w:t>
      </w:r>
      <w:r w:rsidRPr="003F7E56">
        <w:t>educe</w:t>
      </w:r>
      <w:proofErr w:type="spellEnd"/>
      <w:r w:rsidRPr="003F7E56">
        <w:t xml:space="preserve"> et exécute le job MapReduce.</w:t>
      </w:r>
    </w:p>
    <w:p w14:paraId="19364CC7" w14:textId="77777777" w:rsidR="009C43E6" w:rsidRPr="00F83B28" w:rsidRDefault="009C43E6" w:rsidP="009C43E6">
      <w:pPr>
        <w:pStyle w:val="Question"/>
      </w:pPr>
      <w:r w:rsidRPr="00F83B28">
        <w:t>Citez et donnez le rôle des trois processus qui sont déclenchés lors de l’exécution du MapReduce dans un cluster</w:t>
      </w:r>
      <w:r>
        <w:t>.</w:t>
      </w:r>
    </w:p>
    <w:p w14:paraId="0DF7FF58" w14:textId="4926B716" w:rsidR="00217045" w:rsidRPr="003F7E56" w:rsidRDefault="00217045" w:rsidP="003F7E56">
      <w:pPr>
        <w:pStyle w:val="ListeANumero"/>
      </w:pPr>
      <w:r w:rsidRPr="003F7E56">
        <w:t>1</w:t>
      </w:r>
      <w:r>
        <w:t>.</w:t>
      </w:r>
      <w:r>
        <w:tab/>
      </w:r>
      <w:r w:rsidRPr="003F7E56">
        <w:t>Le processus Master planifie et coordonne l’ensemble des tâches MapReduce qui s</w:t>
      </w:r>
      <w:r>
        <w:t>’</w:t>
      </w:r>
      <w:r w:rsidRPr="003F7E56">
        <w:t>exécutent sur le cluster</w:t>
      </w:r>
      <w:r>
        <w:t>.</w:t>
      </w:r>
    </w:p>
    <w:p w14:paraId="7E0B85C4" w14:textId="377B05E1" w:rsidR="00217045" w:rsidRPr="003F7E56" w:rsidRDefault="00217045" w:rsidP="003F7E56">
      <w:pPr>
        <w:pStyle w:val="ListeANumero"/>
      </w:pPr>
      <w:r w:rsidRPr="003F7E56">
        <w:t>2</w:t>
      </w:r>
      <w:r>
        <w:t>.</w:t>
      </w:r>
      <w:r>
        <w:tab/>
      </w:r>
      <w:r w:rsidRPr="003F7E56">
        <w:t xml:space="preserve">Les processus </w:t>
      </w:r>
      <w:proofErr w:type="spellStart"/>
      <w:r>
        <w:t>w</w:t>
      </w:r>
      <w:r w:rsidRPr="003F7E56">
        <w:t>orkers</w:t>
      </w:r>
      <w:proofErr w:type="spellEnd"/>
      <w:r w:rsidRPr="003F7E56">
        <w:t xml:space="preserve"> </w:t>
      </w:r>
      <w:proofErr w:type="spellStart"/>
      <w:r w:rsidRPr="003F7E56">
        <w:t>Map</w:t>
      </w:r>
      <w:proofErr w:type="spellEnd"/>
      <w:r w:rsidRPr="003F7E56">
        <w:t xml:space="preserve"> exécutent les tâches </w:t>
      </w:r>
      <w:proofErr w:type="spellStart"/>
      <w:r w:rsidRPr="003F7E56">
        <w:t>Map</w:t>
      </w:r>
      <w:proofErr w:type="spellEnd"/>
      <w:r>
        <w:t>.</w:t>
      </w:r>
    </w:p>
    <w:p w14:paraId="532C328D" w14:textId="5C7448D5" w:rsidR="009C43E6" w:rsidRPr="00217045" w:rsidRDefault="00217045" w:rsidP="003F7E56">
      <w:pPr>
        <w:pStyle w:val="ListeANumero"/>
      </w:pPr>
      <w:r w:rsidRPr="003F7E56">
        <w:t>3</w:t>
      </w:r>
      <w:r>
        <w:t>.</w:t>
      </w:r>
      <w:r>
        <w:tab/>
      </w:r>
      <w:r w:rsidRPr="003F7E56">
        <w:t xml:space="preserve">Les processus </w:t>
      </w:r>
      <w:proofErr w:type="spellStart"/>
      <w:r>
        <w:t>w</w:t>
      </w:r>
      <w:r w:rsidRPr="003F7E56">
        <w:t>orkers</w:t>
      </w:r>
      <w:proofErr w:type="spellEnd"/>
      <w:r w:rsidRPr="003F7E56">
        <w:t xml:space="preserve"> </w:t>
      </w:r>
      <w:proofErr w:type="spellStart"/>
      <w:r>
        <w:t>Reduce</w:t>
      </w:r>
      <w:proofErr w:type="spellEnd"/>
      <w:r w:rsidRPr="003F7E56">
        <w:t xml:space="preserve"> exécutent les tâches </w:t>
      </w:r>
      <w:proofErr w:type="spellStart"/>
      <w:r w:rsidRPr="003F7E56">
        <w:t>Reduce</w:t>
      </w:r>
      <w:proofErr w:type="spellEnd"/>
      <w:r>
        <w:t>.</w:t>
      </w:r>
    </w:p>
    <w:p w14:paraId="619C3744" w14:textId="77777777" w:rsidR="009C43E6" w:rsidRPr="00F83B28" w:rsidRDefault="009C43E6" w:rsidP="009C43E6">
      <w:pPr>
        <w:pStyle w:val="Question"/>
      </w:pPr>
      <w:r>
        <w:t>P</w:t>
      </w:r>
      <w:r w:rsidRPr="00F83B28">
        <w:t xml:space="preserve">our un traitement précis, un nœud peut-il faire tourner à la fois </w:t>
      </w:r>
      <w:r>
        <w:t xml:space="preserve">un </w:t>
      </w:r>
      <w:proofErr w:type="spellStart"/>
      <w:r>
        <w:t>w</w:t>
      </w:r>
      <w:r w:rsidRPr="00F83B28">
        <w:t>orker</w:t>
      </w:r>
      <w:proofErr w:type="spellEnd"/>
      <w:r w:rsidRPr="00F83B28">
        <w:t xml:space="preserve"> </w:t>
      </w:r>
      <w:proofErr w:type="spellStart"/>
      <w:r w:rsidRPr="00F83B28">
        <w:t>Map</w:t>
      </w:r>
      <w:proofErr w:type="spellEnd"/>
      <w:r w:rsidRPr="00F83B28">
        <w:t xml:space="preserve"> et un </w:t>
      </w:r>
      <w:proofErr w:type="spellStart"/>
      <w:r>
        <w:t>w</w:t>
      </w:r>
      <w:r w:rsidRPr="00F83B28">
        <w:t>orker</w:t>
      </w:r>
      <w:proofErr w:type="spellEnd"/>
      <w:r w:rsidRPr="00F83B28">
        <w:t xml:space="preserve"> </w:t>
      </w:r>
      <w:proofErr w:type="spellStart"/>
      <w:r w:rsidRPr="00F83B28">
        <w:t>Reduce</w:t>
      </w:r>
      <w:proofErr w:type="spellEnd"/>
      <w:r w:rsidRPr="00F83B28">
        <w:t> ? Justifiez votre réponse.</w:t>
      </w:r>
    </w:p>
    <w:p w14:paraId="4101290F" w14:textId="369FFEB6" w:rsidR="009C43E6" w:rsidRPr="00217045" w:rsidRDefault="00217045">
      <w:pPr>
        <w:pStyle w:val="TexteCourant"/>
      </w:pPr>
      <w:r w:rsidRPr="003F7E56">
        <w:t xml:space="preserve">Non, chaque nœud exécute soit un </w:t>
      </w:r>
      <w:proofErr w:type="spellStart"/>
      <w:r w:rsidRPr="003F7E56">
        <w:t>worker</w:t>
      </w:r>
      <w:proofErr w:type="spellEnd"/>
      <w:r w:rsidRPr="003F7E56">
        <w:t xml:space="preserve"> </w:t>
      </w:r>
      <w:proofErr w:type="spellStart"/>
      <w:r w:rsidRPr="003F7E56">
        <w:t>Map</w:t>
      </w:r>
      <w:proofErr w:type="spellEnd"/>
      <w:r w:rsidRPr="003F7E56">
        <w:t xml:space="preserve">, soit un </w:t>
      </w:r>
      <w:proofErr w:type="spellStart"/>
      <w:r w:rsidRPr="003F7E56">
        <w:t>worker</w:t>
      </w:r>
      <w:proofErr w:type="spellEnd"/>
      <w:r w:rsidRPr="003F7E56">
        <w:t xml:space="preserve"> </w:t>
      </w:r>
      <w:proofErr w:type="spellStart"/>
      <w:r w:rsidRPr="003F7E56">
        <w:t>Reduce</w:t>
      </w:r>
      <w:proofErr w:type="spellEnd"/>
      <w:r>
        <w:t>. P</w:t>
      </w:r>
      <w:r w:rsidRPr="003F7E56">
        <w:t>arce que le MapReduce est un graphe acyclique direct, des nœuds différents sont utilisés à chaque phase.</w:t>
      </w:r>
    </w:p>
    <w:p w14:paraId="6490F9DE" w14:textId="77777777" w:rsidR="009C43E6" w:rsidRDefault="009C43E6" w:rsidP="009C43E6">
      <w:pPr>
        <w:pStyle w:val="Question"/>
      </w:pPr>
      <w:r>
        <w:t>Q</w:t>
      </w:r>
      <w:r w:rsidRPr="00F83B28">
        <w:t xml:space="preserve">uel est le processus chargé de l’exécution du </w:t>
      </w:r>
      <w:proofErr w:type="spellStart"/>
      <w:r w:rsidRPr="00F83B28">
        <w:t>Shuffle</w:t>
      </w:r>
      <w:proofErr w:type="spellEnd"/>
      <w:r w:rsidRPr="00F83B28">
        <w:t> ? Cochez la bonne réponse</w:t>
      </w:r>
    </w:p>
    <w:p w14:paraId="68320C57" w14:textId="2F6E8A18" w:rsidR="009C43E6" w:rsidRPr="003F7E56" w:rsidRDefault="00217045" w:rsidP="003F7E56">
      <w:pPr>
        <w:pStyle w:val="TexteCourant"/>
      </w:pPr>
      <w:r>
        <w:t>C’est l</w:t>
      </w:r>
      <w:r w:rsidR="009C43E6">
        <w:t>e processus Maître</w:t>
      </w:r>
      <w:r>
        <w:t>.</w:t>
      </w:r>
    </w:p>
    <w:p w14:paraId="63104C08" w14:textId="77777777" w:rsidR="009C43E6" w:rsidRPr="00041DA7" w:rsidRDefault="009C43E6" w:rsidP="009C43E6">
      <w:pPr>
        <w:pStyle w:val="Question"/>
      </w:pPr>
      <w:r w:rsidRPr="00662AC8">
        <w:rPr>
          <w:szCs w:val="24"/>
        </w:rPr>
        <w:t>S</w:t>
      </w:r>
      <w:r w:rsidRPr="00041DA7">
        <w:t xml:space="preserve">upposons que l’analyste de données, dans un traitement MapReduce, spécifie le nombre de processus </w:t>
      </w:r>
      <w:proofErr w:type="spellStart"/>
      <w:r>
        <w:t>R</w:t>
      </w:r>
      <w:r w:rsidRPr="00041DA7">
        <w:t>educe</w:t>
      </w:r>
      <w:proofErr w:type="spellEnd"/>
      <w:r w:rsidRPr="00041DA7">
        <w:t xml:space="preserve"> r=0. Quel</w:t>
      </w:r>
      <w:r>
        <w:t>le</w:t>
      </w:r>
      <w:r w:rsidRPr="00041DA7">
        <w:t xml:space="preserve"> </w:t>
      </w:r>
      <w:r>
        <w:t>se</w:t>
      </w:r>
      <w:r w:rsidRPr="00041DA7">
        <w:t>ra l’incidence de cette valeur ?</w:t>
      </w:r>
    </w:p>
    <w:p w14:paraId="0341B45D" w14:textId="258231E8" w:rsidR="009C43E6" w:rsidRPr="00217045" w:rsidRDefault="00217045">
      <w:pPr>
        <w:pStyle w:val="TexteCourant"/>
      </w:pPr>
      <w:r w:rsidRPr="003F7E56">
        <w:t>Si le nombre de tâche</w:t>
      </w:r>
      <w:r>
        <w:t>s</w:t>
      </w:r>
      <w:r w:rsidRPr="003F7E56">
        <w:t xml:space="preserve"> </w:t>
      </w:r>
      <w:proofErr w:type="spellStart"/>
      <w:r w:rsidRPr="003F7E56">
        <w:t>Reduce</w:t>
      </w:r>
      <w:proofErr w:type="spellEnd"/>
      <w:r w:rsidRPr="003F7E56">
        <w:t xml:space="preserve"> est nul, alors il n’y</w:t>
      </w:r>
      <w:r>
        <w:t xml:space="preserve"> </w:t>
      </w:r>
      <w:r w:rsidRPr="003F7E56">
        <w:t xml:space="preserve">aura pas de phase </w:t>
      </w:r>
      <w:proofErr w:type="spellStart"/>
      <w:r w:rsidRPr="003F7E56">
        <w:t>Shuffle</w:t>
      </w:r>
      <w:proofErr w:type="spellEnd"/>
      <w:r w:rsidRPr="003F7E56">
        <w:t xml:space="preserve"> </w:t>
      </w:r>
      <w:r>
        <w:t>ni</w:t>
      </w:r>
      <w:r w:rsidRPr="003F7E56">
        <w:t xml:space="preserve"> </w:t>
      </w:r>
      <w:proofErr w:type="spellStart"/>
      <w:r w:rsidRPr="003F7E56">
        <w:t>Reduce</w:t>
      </w:r>
      <w:proofErr w:type="spellEnd"/>
      <w:r w:rsidRPr="003F7E56">
        <w:t xml:space="preserve"> dans l’exécution du traitement.</w:t>
      </w:r>
    </w:p>
    <w:p w14:paraId="0AB10504" w14:textId="77777777" w:rsidR="009C43E6" w:rsidRPr="00041DA7" w:rsidRDefault="009C43E6" w:rsidP="009C43E6">
      <w:pPr>
        <w:pStyle w:val="Question"/>
      </w:pPr>
      <w:r>
        <w:t>Q</w:t>
      </w:r>
      <w:r w:rsidRPr="00041DA7">
        <w:t xml:space="preserve">uelle est l’entrée d’une fonction </w:t>
      </w:r>
      <w:proofErr w:type="spellStart"/>
      <w:proofErr w:type="gramStart"/>
      <w:r w:rsidRPr="00662AC8">
        <w:rPr>
          <w:szCs w:val="24"/>
        </w:rPr>
        <w:t>map</w:t>
      </w:r>
      <w:proofErr w:type="spellEnd"/>
      <w:r w:rsidRPr="00662AC8">
        <w:rPr>
          <w:szCs w:val="24"/>
        </w:rPr>
        <w:t>(</w:t>
      </w:r>
      <w:proofErr w:type="gramEnd"/>
      <w:r w:rsidRPr="00662AC8">
        <w:rPr>
          <w:szCs w:val="24"/>
        </w:rPr>
        <w:t>)</w:t>
      </w:r>
      <w:r w:rsidRPr="00041DA7">
        <w:t> ?</w:t>
      </w:r>
    </w:p>
    <w:p w14:paraId="441A2AE5" w14:textId="0B369BBF" w:rsidR="009C43E6" w:rsidRPr="008A6CB3" w:rsidRDefault="00217045" w:rsidP="009C43E6">
      <w:pPr>
        <w:pStyle w:val="TexteCourant"/>
      </w:pPr>
      <w:r w:rsidRPr="003F7E56">
        <w:t>Un bloc du fichier d’entrée</w:t>
      </w:r>
      <w:r>
        <w:t>.</w:t>
      </w:r>
    </w:p>
    <w:p w14:paraId="3AEC65C1" w14:textId="77777777" w:rsidR="009C43E6" w:rsidRPr="00041DA7" w:rsidRDefault="009C43E6" w:rsidP="009C43E6">
      <w:pPr>
        <w:pStyle w:val="Question"/>
      </w:pPr>
      <w:r>
        <w:t>Q</w:t>
      </w:r>
      <w:r w:rsidRPr="00041DA7">
        <w:t xml:space="preserve">uelle est l’entrée d’une fonction </w:t>
      </w:r>
      <w:proofErr w:type="spellStart"/>
      <w:proofErr w:type="gramStart"/>
      <w:r w:rsidRPr="00662AC8">
        <w:rPr>
          <w:szCs w:val="24"/>
        </w:rPr>
        <w:t>reduce</w:t>
      </w:r>
      <w:proofErr w:type="spellEnd"/>
      <w:r w:rsidRPr="00662AC8">
        <w:rPr>
          <w:szCs w:val="24"/>
        </w:rPr>
        <w:t>(</w:t>
      </w:r>
      <w:proofErr w:type="gramEnd"/>
      <w:r w:rsidRPr="00662AC8">
        <w:rPr>
          <w:szCs w:val="24"/>
        </w:rPr>
        <w:t>)</w:t>
      </w:r>
      <w:r w:rsidRPr="00041DA7">
        <w:t> ?</w:t>
      </w:r>
    </w:p>
    <w:p w14:paraId="1A086E1D" w14:textId="30D8968B" w:rsidR="009C43E6" w:rsidRPr="008419D4" w:rsidRDefault="00217045">
      <w:pPr>
        <w:pStyle w:val="TexteCourant"/>
      </w:pPr>
      <w:r w:rsidRPr="003F7E56">
        <w:t xml:space="preserve">Les paires clé/valeur triées de la phase </w:t>
      </w:r>
      <w:proofErr w:type="spellStart"/>
      <w:r w:rsidR="008419D4">
        <w:t>Shuffle</w:t>
      </w:r>
      <w:proofErr w:type="spellEnd"/>
      <w:r w:rsidRPr="003F7E56">
        <w:t>.</w:t>
      </w:r>
    </w:p>
    <w:p w14:paraId="50750F92" w14:textId="77777777" w:rsidR="009C43E6" w:rsidRPr="00041DA7" w:rsidRDefault="009C43E6" w:rsidP="009C43E6">
      <w:pPr>
        <w:pStyle w:val="Question"/>
        <w:rPr>
          <w:i/>
        </w:rPr>
      </w:pPr>
      <w:r>
        <w:t>S</w:t>
      </w:r>
      <w:r w:rsidRPr="00041DA7">
        <w:t>uppos</w:t>
      </w:r>
      <w:r>
        <w:t>ons</w:t>
      </w:r>
      <w:r w:rsidRPr="00041DA7">
        <w:t xml:space="preserve"> que nous souhait</w:t>
      </w:r>
      <w:r>
        <w:t>i</w:t>
      </w:r>
      <w:r w:rsidRPr="00041DA7">
        <w:t xml:space="preserve">ons </w:t>
      </w:r>
      <w:r>
        <w:t>obtenir</w:t>
      </w:r>
      <w:r w:rsidRPr="00041DA7">
        <w:t xml:space="preserve"> l’index inversé des tweets suivants :</w:t>
      </w:r>
    </w:p>
    <w:p w14:paraId="35E3475B" w14:textId="77777777" w:rsidR="009C43E6" w:rsidRPr="00041DA7" w:rsidRDefault="009C43E6" w:rsidP="003F7E56">
      <w:pPr>
        <w:pStyle w:val="Question"/>
        <w:spacing w:before="120"/>
      </w:pPr>
      <w:r w:rsidRPr="00041DA7">
        <w:t>Tweet1</w:t>
      </w:r>
      <w:r>
        <w:t> :</w:t>
      </w:r>
      <w:r w:rsidRPr="00041DA7">
        <w:t xml:space="preserve"> « je mange la banane »</w:t>
      </w:r>
    </w:p>
    <w:p w14:paraId="6B353670" w14:textId="77777777" w:rsidR="009C43E6" w:rsidRPr="00041DA7" w:rsidRDefault="009C43E6" w:rsidP="003F7E56">
      <w:pPr>
        <w:pStyle w:val="Question"/>
        <w:spacing w:before="120"/>
      </w:pPr>
      <w:r w:rsidRPr="00041DA7">
        <w:lastRenderedPageBreak/>
        <w:t>Tweet2</w:t>
      </w:r>
      <w:r>
        <w:t> :</w:t>
      </w:r>
      <w:r w:rsidRPr="00041DA7">
        <w:t xml:space="preserve"> « je déteste la banane »</w:t>
      </w:r>
    </w:p>
    <w:p w14:paraId="7376525B" w14:textId="77777777" w:rsidR="009C43E6" w:rsidRPr="00041DA7" w:rsidRDefault="009C43E6" w:rsidP="003F7E56">
      <w:pPr>
        <w:pStyle w:val="Question"/>
        <w:spacing w:before="120"/>
      </w:pPr>
      <w:r w:rsidRPr="00041DA7">
        <w:t>Tweet3</w:t>
      </w:r>
      <w:r>
        <w:t> :</w:t>
      </w:r>
      <w:r w:rsidRPr="00041DA7">
        <w:t xml:space="preserve"> « la banane est un bon aliment »</w:t>
      </w:r>
    </w:p>
    <w:p w14:paraId="1D426E03" w14:textId="77777777" w:rsidR="009C43E6" w:rsidRPr="00041DA7" w:rsidRDefault="009C43E6" w:rsidP="003F7E56">
      <w:pPr>
        <w:pStyle w:val="Question"/>
        <w:spacing w:before="120"/>
      </w:pPr>
      <w:r w:rsidRPr="00041DA7">
        <w:t>Tweet4</w:t>
      </w:r>
      <w:r>
        <w:t> :</w:t>
      </w:r>
      <w:r w:rsidRPr="00041DA7">
        <w:t xml:space="preserve"> « la banane est bonne pour la santé »</w:t>
      </w:r>
    </w:p>
    <w:p w14:paraId="188333CC" w14:textId="77777777" w:rsidR="009C43E6" w:rsidRPr="00041DA7" w:rsidRDefault="009C43E6" w:rsidP="003F7E56">
      <w:pPr>
        <w:pStyle w:val="Question"/>
        <w:spacing w:before="120"/>
      </w:pPr>
      <w:r w:rsidRPr="00041DA7">
        <w:t>Tweet5</w:t>
      </w:r>
      <w:r>
        <w:t> :</w:t>
      </w:r>
      <w:r w:rsidRPr="00041DA7">
        <w:t xml:space="preserve"> « les aliments frais incluent les œufs »</w:t>
      </w:r>
    </w:p>
    <w:p w14:paraId="7C66D041" w14:textId="77777777" w:rsidR="009C43E6" w:rsidRPr="00041DA7" w:rsidRDefault="009C43E6" w:rsidP="003F7E56">
      <w:pPr>
        <w:pStyle w:val="Question"/>
        <w:spacing w:before="120"/>
      </w:pPr>
      <w:r w:rsidRPr="00041DA7">
        <w:t>Tweet6</w:t>
      </w:r>
      <w:r>
        <w:t> :</w:t>
      </w:r>
      <w:r w:rsidRPr="00041DA7">
        <w:t xml:space="preserve"> « Pour votre santé, mangez </w:t>
      </w:r>
      <w:r>
        <w:t>cinq</w:t>
      </w:r>
      <w:r w:rsidRPr="00041DA7">
        <w:t xml:space="preserve"> fruits et légumes par jour »</w:t>
      </w:r>
    </w:p>
    <w:p w14:paraId="0F5041D5" w14:textId="77777777" w:rsidR="009C43E6" w:rsidRPr="00041DA7" w:rsidRDefault="009C43E6" w:rsidP="003F7E56">
      <w:pPr>
        <w:pStyle w:val="Question"/>
        <w:spacing w:before="120"/>
      </w:pPr>
      <w:r w:rsidRPr="00041DA7">
        <w:t>Tweet7</w:t>
      </w:r>
      <w:r>
        <w:t> :</w:t>
      </w:r>
      <w:r w:rsidRPr="00041DA7">
        <w:t xml:space="preserve"> « Pour votre santé, évitez de fumer</w:t>
      </w:r>
      <w:r>
        <w:t> </w:t>
      </w:r>
      <w:r w:rsidRPr="00041DA7">
        <w:t>»</w:t>
      </w:r>
    </w:p>
    <w:p w14:paraId="14FA315E" w14:textId="77777777" w:rsidR="009C43E6" w:rsidRDefault="009C43E6" w:rsidP="009C43E6">
      <w:pPr>
        <w:pStyle w:val="Question"/>
      </w:pPr>
      <w:r w:rsidRPr="00041DA7">
        <w:t>Avec m=2</w:t>
      </w:r>
      <w:r>
        <w:t> </w:t>
      </w:r>
      <w:r w:rsidRPr="00041DA7">
        <w:t>tâches</w:t>
      </w:r>
      <w:r>
        <w:t> </w:t>
      </w:r>
      <w:proofErr w:type="spellStart"/>
      <w:r w:rsidRPr="00041DA7">
        <w:t>Map</w:t>
      </w:r>
      <w:proofErr w:type="spellEnd"/>
      <w:r w:rsidRPr="00041DA7">
        <w:t xml:space="preserve"> et r=1</w:t>
      </w:r>
      <w:r>
        <w:t> </w:t>
      </w:r>
      <w:r w:rsidRPr="00041DA7">
        <w:t xml:space="preserve">tâche </w:t>
      </w:r>
      <w:proofErr w:type="spellStart"/>
      <w:r>
        <w:t>R</w:t>
      </w:r>
      <w:r w:rsidRPr="00041DA7">
        <w:t>educe</w:t>
      </w:r>
      <w:proofErr w:type="spellEnd"/>
      <w:r w:rsidRPr="00041DA7">
        <w:t>, construisez le graphe de flux du MapReduce nécessaire pour l’obtention de l’index inversé.</w:t>
      </w:r>
    </w:p>
    <w:p w14:paraId="5D44A456" w14:textId="3819320B" w:rsidR="009C43E6" w:rsidRPr="00662AC8" w:rsidRDefault="00C40593" w:rsidP="009C43E6">
      <w:pPr>
        <w:pStyle w:val="TexteCourant"/>
      </w:pPr>
      <w:r>
        <w:rPr>
          <w:rFonts w:asciiTheme="minorHAnsi" w:eastAsiaTheme="minorEastAsia" w:hAnsiTheme="minorHAnsi" w:cstheme="minorBidi"/>
          <w:noProof/>
          <w:sz w:val="16"/>
          <w:szCs w:val="16"/>
        </w:rPr>
        <w:drawing>
          <wp:inline distT="0" distB="0" distL="0" distR="0" wp14:anchorId="4C39D5C1" wp14:editId="0F1479A5">
            <wp:extent cx="4599940" cy="237515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pReduce exercic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14312" cy="2382578"/>
                    </a:xfrm>
                    <a:prstGeom prst="rect">
                      <a:avLst/>
                    </a:prstGeom>
                  </pic:spPr>
                </pic:pic>
              </a:graphicData>
            </a:graphic>
          </wp:inline>
        </w:drawing>
      </w:r>
    </w:p>
    <w:p w14:paraId="2D615222" w14:textId="77777777" w:rsidR="009C43E6" w:rsidRPr="00041DA7" w:rsidRDefault="009C43E6" w:rsidP="009C43E6">
      <w:pPr>
        <w:pStyle w:val="Question"/>
      </w:pPr>
      <w:r w:rsidRPr="00662AC8">
        <w:rPr>
          <w:szCs w:val="24"/>
        </w:rPr>
        <w:t>S</w:t>
      </w:r>
      <w:r w:rsidRPr="00041DA7">
        <w:t>oient les tables suivantes :</w:t>
      </w:r>
    </w:p>
    <w:tbl>
      <w:tblPr>
        <w:tblW w:w="7831" w:type="dxa"/>
        <w:tblInd w:w="1510" w:type="dxa"/>
        <w:tblCellMar>
          <w:left w:w="70" w:type="dxa"/>
          <w:right w:w="70" w:type="dxa"/>
        </w:tblCellMar>
        <w:tblLook w:val="04A0" w:firstRow="1" w:lastRow="0" w:firstColumn="1" w:lastColumn="0" w:noHBand="0" w:noVBand="1"/>
      </w:tblPr>
      <w:tblGrid>
        <w:gridCol w:w="1420"/>
        <w:gridCol w:w="2191"/>
        <w:gridCol w:w="1920"/>
        <w:gridCol w:w="2300"/>
      </w:tblGrid>
      <w:tr w:rsidR="009C43E6" w:rsidRPr="00041DA7" w14:paraId="3EE79BD9" w14:textId="77777777" w:rsidTr="00217045">
        <w:trPr>
          <w:trHeight w:val="270"/>
        </w:trPr>
        <w:tc>
          <w:tcPr>
            <w:tcW w:w="5531" w:type="dxa"/>
            <w:gridSpan w:val="3"/>
            <w:tcBorders>
              <w:top w:val="nil"/>
              <w:left w:val="nil"/>
              <w:bottom w:val="nil"/>
              <w:right w:val="nil"/>
            </w:tcBorders>
            <w:shd w:val="clear" w:color="auto" w:fill="auto"/>
            <w:noWrap/>
            <w:vAlign w:val="bottom"/>
            <w:hideMark/>
          </w:tcPr>
          <w:p w14:paraId="0998A27E" w14:textId="77777777" w:rsidR="009C43E6" w:rsidRPr="00041DA7" w:rsidRDefault="009C43E6" w:rsidP="00217045">
            <w:pPr>
              <w:pStyle w:val="TableauTitreColonne"/>
              <w:rPr>
                <w:color w:val="000000"/>
                <w:sz w:val="24"/>
                <w:szCs w:val="24"/>
              </w:rPr>
            </w:pPr>
            <w:r w:rsidRPr="00041DA7">
              <w:t>Commande</w:t>
            </w:r>
          </w:p>
        </w:tc>
        <w:tc>
          <w:tcPr>
            <w:tcW w:w="2300" w:type="dxa"/>
            <w:tcBorders>
              <w:top w:val="nil"/>
              <w:left w:val="nil"/>
              <w:bottom w:val="nil"/>
              <w:right w:val="nil"/>
            </w:tcBorders>
            <w:shd w:val="clear" w:color="auto" w:fill="auto"/>
            <w:noWrap/>
            <w:vAlign w:val="bottom"/>
            <w:hideMark/>
          </w:tcPr>
          <w:p w14:paraId="3F9E81D5" w14:textId="77777777" w:rsidR="009C43E6" w:rsidRPr="00041DA7" w:rsidRDefault="009C43E6" w:rsidP="00217045">
            <w:pPr>
              <w:spacing w:after="0"/>
              <w:rPr>
                <w:color w:val="000000"/>
                <w:sz w:val="24"/>
                <w:szCs w:val="24"/>
              </w:rPr>
            </w:pPr>
          </w:p>
        </w:tc>
      </w:tr>
      <w:tr w:rsidR="009C43E6" w:rsidRPr="00041DA7" w14:paraId="250A0BCE" w14:textId="77777777" w:rsidTr="00217045">
        <w:trPr>
          <w:trHeight w:val="30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2BB02" w14:textId="77777777" w:rsidR="009C43E6" w:rsidRPr="00291048" w:rsidRDefault="009C43E6" w:rsidP="00217045">
            <w:pPr>
              <w:pStyle w:val="TableauTitreColonne"/>
            </w:pPr>
            <w:proofErr w:type="spellStart"/>
            <w:r w:rsidRPr="00291048">
              <w:t>Commande_ID</w:t>
            </w:r>
            <w:proofErr w:type="spellEnd"/>
          </w:p>
        </w:tc>
        <w:tc>
          <w:tcPr>
            <w:tcW w:w="2191" w:type="dxa"/>
            <w:tcBorders>
              <w:top w:val="single" w:sz="4" w:space="0" w:color="auto"/>
              <w:left w:val="nil"/>
              <w:bottom w:val="single" w:sz="4" w:space="0" w:color="auto"/>
              <w:right w:val="single" w:sz="4" w:space="0" w:color="auto"/>
            </w:tcBorders>
            <w:shd w:val="clear" w:color="auto" w:fill="auto"/>
            <w:noWrap/>
            <w:vAlign w:val="bottom"/>
            <w:hideMark/>
          </w:tcPr>
          <w:p w14:paraId="3EDD1A23" w14:textId="77777777" w:rsidR="009C43E6" w:rsidRPr="00291048" w:rsidRDefault="009C43E6" w:rsidP="00217045">
            <w:pPr>
              <w:pStyle w:val="TableauTitreColonne"/>
            </w:pPr>
            <w:proofErr w:type="spellStart"/>
            <w:r w:rsidRPr="00291048">
              <w:t>Date_commande</w:t>
            </w:r>
            <w:proofErr w:type="spellEnd"/>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43408575" w14:textId="77777777" w:rsidR="009C43E6" w:rsidRPr="00291048" w:rsidRDefault="009C43E6" w:rsidP="00217045">
            <w:pPr>
              <w:pStyle w:val="TableauTitreColonne"/>
            </w:pPr>
            <w:r w:rsidRPr="00291048">
              <w:t>Client</w:t>
            </w:r>
          </w:p>
        </w:tc>
        <w:tc>
          <w:tcPr>
            <w:tcW w:w="2300" w:type="dxa"/>
            <w:tcBorders>
              <w:top w:val="nil"/>
              <w:left w:val="nil"/>
              <w:bottom w:val="nil"/>
              <w:right w:val="nil"/>
            </w:tcBorders>
            <w:shd w:val="clear" w:color="auto" w:fill="auto"/>
            <w:noWrap/>
            <w:vAlign w:val="bottom"/>
            <w:hideMark/>
          </w:tcPr>
          <w:p w14:paraId="1D4CC40E" w14:textId="77777777" w:rsidR="009C43E6" w:rsidRPr="00041DA7" w:rsidRDefault="009C43E6" w:rsidP="00217045">
            <w:pPr>
              <w:spacing w:after="0"/>
              <w:jc w:val="center"/>
              <w:rPr>
                <w:color w:val="000000"/>
                <w:sz w:val="24"/>
                <w:szCs w:val="24"/>
              </w:rPr>
            </w:pPr>
          </w:p>
        </w:tc>
      </w:tr>
      <w:tr w:rsidR="009C43E6" w:rsidRPr="00041DA7" w14:paraId="5DD36E48" w14:textId="77777777" w:rsidTr="00217045">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D739297" w14:textId="77777777" w:rsidR="009C43E6" w:rsidRPr="00291048" w:rsidRDefault="009C43E6" w:rsidP="00217045">
            <w:pPr>
              <w:pStyle w:val="TableauTexte"/>
            </w:pPr>
            <w:r w:rsidRPr="00291048">
              <w:t>1890</w:t>
            </w:r>
          </w:p>
        </w:tc>
        <w:tc>
          <w:tcPr>
            <w:tcW w:w="2191" w:type="dxa"/>
            <w:tcBorders>
              <w:top w:val="nil"/>
              <w:left w:val="nil"/>
              <w:bottom w:val="single" w:sz="4" w:space="0" w:color="auto"/>
              <w:right w:val="single" w:sz="4" w:space="0" w:color="auto"/>
            </w:tcBorders>
            <w:shd w:val="clear" w:color="auto" w:fill="auto"/>
            <w:noWrap/>
            <w:vAlign w:val="bottom"/>
            <w:hideMark/>
          </w:tcPr>
          <w:p w14:paraId="25CB598A" w14:textId="77777777" w:rsidR="009C43E6" w:rsidRPr="00291048" w:rsidRDefault="009C43E6" w:rsidP="00217045">
            <w:pPr>
              <w:pStyle w:val="TableauTexte"/>
            </w:pPr>
            <w:r w:rsidRPr="00291048">
              <w:t>10/03/2016</w:t>
            </w:r>
          </w:p>
        </w:tc>
        <w:tc>
          <w:tcPr>
            <w:tcW w:w="1920" w:type="dxa"/>
            <w:tcBorders>
              <w:top w:val="nil"/>
              <w:left w:val="nil"/>
              <w:bottom w:val="single" w:sz="4" w:space="0" w:color="auto"/>
              <w:right w:val="single" w:sz="4" w:space="0" w:color="auto"/>
            </w:tcBorders>
            <w:shd w:val="clear" w:color="auto" w:fill="auto"/>
            <w:noWrap/>
            <w:vAlign w:val="bottom"/>
            <w:hideMark/>
          </w:tcPr>
          <w:p w14:paraId="0536BCD5" w14:textId="77777777" w:rsidR="009C43E6" w:rsidRPr="00291048" w:rsidRDefault="009C43E6" w:rsidP="00217045">
            <w:pPr>
              <w:pStyle w:val="TableauTexte"/>
            </w:pPr>
            <w:r w:rsidRPr="00291048">
              <w:t>Juvénal</w:t>
            </w:r>
          </w:p>
        </w:tc>
        <w:tc>
          <w:tcPr>
            <w:tcW w:w="2300" w:type="dxa"/>
            <w:tcBorders>
              <w:top w:val="nil"/>
              <w:left w:val="nil"/>
              <w:bottom w:val="nil"/>
              <w:right w:val="nil"/>
            </w:tcBorders>
            <w:shd w:val="clear" w:color="auto" w:fill="auto"/>
            <w:noWrap/>
            <w:vAlign w:val="bottom"/>
            <w:hideMark/>
          </w:tcPr>
          <w:p w14:paraId="1FF6E59D" w14:textId="77777777" w:rsidR="009C43E6" w:rsidRPr="00041DA7" w:rsidRDefault="009C43E6" w:rsidP="00217045">
            <w:pPr>
              <w:spacing w:after="0"/>
              <w:rPr>
                <w:color w:val="000000"/>
                <w:sz w:val="24"/>
                <w:szCs w:val="24"/>
              </w:rPr>
            </w:pPr>
          </w:p>
        </w:tc>
      </w:tr>
      <w:tr w:rsidR="009C43E6" w:rsidRPr="00041DA7" w14:paraId="49DC5CD2" w14:textId="77777777" w:rsidTr="00217045">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33AAD7B" w14:textId="77777777" w:rsidR="009C43E6" w:rsidRPr="00291048" w:rsidRDefault="009C43E6" w:rsidP="00217045">
            <w:pPr>
              <w:pStyle w:val="TableauTexte"/>
            </w:pPr>
            <w:r w:rsidRPr="00291048">
              <w:t>1978</w:t>
            </w:r>
          </w:p>
        </w:tc>
        <w:tc>
          <w:tcPr>
            <w:tcW w:w="2191" w:type="dxa"/>
            <w:tcBorders>
              <w:top w:val="nil"/>
              <w:left w:val="nil"/>
              <w:bottom w:val="single" w:sz="4" w:space="0" w:color="auto"/>
              <w:right w:val="single" w:sz="4" w:space="0" w:color="auto"/>
            </w:tcBorders>
            <w:shd w:val="clear" w:color="auto" w:fill="auto"/>
            <w:noWrap/>
            <w:vAlign w:val="bottom"/>
            <w:hideMark/>
          </w:tcPr>
          <w:p w14:paraId="4D1DFBAF" w14:textId="77777777" w:rsidR="009C43E6" w:rsidRPr="00291048" w:rsidRDefault="009C43E6" w:rsidP="00217045">
            <w:pPr>
              <w:pStyle w:val="TableauTexte"/>
            </w:pPr>
            <w:r w:rsidRPr="00291048">
              <w:t>15/03/2016</w:t>
            </w:r>
          </w:p>
        </w:tc>
        <w:tc>
          <w:tcPr>
            <w:tcW w:w="1920" w:type="dxa"/>
            <w:tcBorders>
              <w:top w:val="nil"/>
              <w:left w:val="nil"/>
              <w:bottom w:val="single" w:sz="4" w:space="0" w:color="auto"/>
              <w:right w:val="single" w:sz="4" w:space="0" w:color="auto"/>
            </w:tcBorders>
            <w:shd w:val="clear" w:color="auto" w:fill="auto"/>
            <w:noWrap/>
            <w:vAlign w:val="bottom"/>
            <w:hideMark/>
          </w:tcPr>
          <w:p w14:paraId="124D44AA" w14:textId="77777777" w:rsidR="009C43E6" w:rsidRPr="00291048" w:rsidRDefault="009C43E6" w:rsidP="00217045">
            <w:pPr>
              <w:pStyle w:val="TableauTexte"/>
            </w:pPr>
            <w:r w:rsidRPr="00291048">
              <w:t>Fabiola</w:t>
            </w:r>
          </w:p>
        </w:tc>
        <w:tc>
          <w:tcPr>
            <w:tcW w:w="2300" w:type="dxa"/>
            <w:tcBorders>
              <w:top w:val="nil"/>
              <w:left w:val="nil"/>
              <w:bottom w:val="nil"/>
              <w:right w:val="nil"/>
            </w:tcBorders>
            <w:shd w:val="clear" w:color="auto" w:fill="auto"/>
            <w:noWrap/>
            <w:vAlign w:val="bottom"/>
            <w:hideMark/>
          </w:tcPr>
          <w:p w14:paraId="394FEA4D" w14:textId="77777777" w:rsidR="009C43E6" w:rsidRPr="00041DA7" w:rsidRDefault="009C43E6" w:rsidP="00217045">
            <w:pPr>
              <w:spacing w:after="0"/>
              <w:rPr>
                <w:color w:val="000000"/>
                <w:sz w:val="24"/>
                <w:szCs w:val="24"/>
              </w:rPr>
            </w:pPr>
          </w:p>
        </w:tc>
      </w:tr>
      <w:tr w:rsidR="009C43E6" w:rsidRPr="00041DA7" w14:paraId="2C9B99CC" w14:textId="77777777" w:rsidTr="00217045">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5E1BDC1" w14:textId="77777777" w:rsidR="009C43E6" w:rsidRPr="00291048" w:rsidRDefault="009C43E6" w:rsidP="00217045">
            <w:pPr>
              <w:pStyle w:val="TableauTexte"/>
            </w:pPr>
            <w:r w:rsidRPr="00291048">
              <w:t>2000</w:t>
            </w:r>
          </w:p>
        </w:tc>
        <w:tc>
          <w:tcPr>
            <w:tcW w:w="2191" w:type="dxa"/>
            <w:tcBorders>
              <w:top w:val="nil"/>
              <w:left w:val="nil"/>
              <w:bottom w:val="single" w:sz="4" w:space="0" w:color="auto"/>
              <w:right w:val="single" w:sz="4" w:space="0" w:color="auto"/>
            </w:tcBorders>
            <w:shd w:val="clear" w:color="auto" w:fill="auto"/>
            <w:noWrap/>
            <w:vAlign w:val="bottom"/>
            <w:hideMark/>
          </w:tcPr>
          <w:p w14:paraId="60396A4E" w14:textId="77777777" w:rsidR="009C43E6" w:rsidRPr="00291048" w:rsidRDefault="009C43E6" w:rsidP="00217045">
            <w:pPr>
              <w:pStyle w:val="TableauTexte"/>
            </w:pPr>
            <w:r w:rsidRPr="00291048">
              <w:t>20/05/2016</w:t>
            </w:r>
          </w:p>
        </w:tc>
        <w:tc>
          <w:tcPr>
            <w:tcW w:w="1920" w:type="dxa"/>
            <w:tcBorders>
              <w:top w:val="nil"/>
              <w:left w:val="nil"/>
              <w:bottom w:val="single" w:sz="4" w:space="0" w:color="auto"/>
              <w:right w:val="single" w:sz="4" w:space="0" w:color="auto"/>
            </w:tcBorders>
            <w:shd w:val="clear" w:color="auto" w:fill="auto"/>
            <w:noWrap/>
            <w:vAlign w:val="bottom"/>
            <w:hideMark/>
          </w:tcPr>
          <w:p w14:paraId="15B02055" w14:textId="77777777" w:rsidR="009C43E6" w:rsidRPr="00291048" w:rsidRDefault="009C43E6" w:rsidP="00217045">
            <w:pPr>
              <w:pStyle w:val="TableauTexte"/>
            </w:pPr>
            <w:r w:rsidRPr="00291048">
              <w:t>Jean</w:t>
            </w:r>
          </w:p>
        </w:tc>
        <w:tc>
          <w:tcPr>
            <w:tcW w:w="2300" w:type="dxa"/>
            <w:tcBorders>
              <w:top w:val="nil"/>
              <w:left w:val="nil"/>
              <w:bottom w:val="nil"/>
              <w:right w:val="nil"/>
            </w:tcBorders>
            <w:shd w:val="clear" w:color="auto" w:fill="auto"/>
            <w:noWrap/>
            <w:vAlign w:val="bottom"/>
            <w:hideMark/>
          </w:tcPr>
          <w:p w14:paraId="20D5293C" w14:textId="77777777" w:rsidR="009C43E6" w:rsidRPr="00041DA7" w:rsidRDefault="009C43E6" w:rsidP="00217045">
            <w:pPr>
              <w:spacing w:after="0"/>
              <w:rPr>
                <w:color w:val="000000"/>
                <w:sz w:val="24"/>
                <w:szCs w:val="24"/>
              </w:rPr>
            </w:pPr>
          </w:p>
        </w:tc>
      </w:tr>
      <w:tr w:rsidR="009C43E6" w:rsidRPr="00041DA7" w14:paraId="201EA449" w14:textId="77777777" w:rsidTr="00217045">
        <w:trPr>
          <w:trHeight w:val="300"/>
        </w:trPr>
        <w:tc>
          <w:tcPr>
            <w:tcW w:w="1420" w:type="dxa"/>
            <w:tcBorders>
              <w:top w:val="nil"/>
              <w:left w:val="nil"/>
              <w:bottom w:val="nil"/>
              <w:right w:val="nil"/>
            </w:tcBorders>
            <w:shd w:val="clear" w:color="auto" w:fill="auto"/>
            <w:noWrap/>
            <w:vAlign w:val="bottom"/>
            <w:hideMark/>
          </w:tcPr>
          <w:p w14:paraId="6867E705" w14:textId="77777777" w:rsidR="009C43E6" w:rsidRPr="00041DA7" w:rsidRDefault="009C43E6" w:rsidP="00217045">
            <w:pPr>
              <w:spacing w:after="0"/>
              <w:rPr>
                <w:color w:val="000000"/>
                <w:sz w:val="24"/>
                <w:szCs w:val="24"/>
              </w:rPr>
            </w:pPr>
          </w:p>
        </w:tc>
        <w:tc>
          <w:tcPr>
            <w:tcW w:w="2191" w:type="dxa"/>
            <w:tcBorders>
              <w:top w:val="nil"/>
              <w:left w:val="nil"/>
              <w:bottom w:val="nil"/>
              <w:right w:val="nil"/>
            </w:tcBorders>
            <w:shd w:val="clear" w:color="auto" w:fill="auto"/>
            <w:noWrap/>
            <w:vAlign w:val="bottom"/>
            <w:hideMark/>
          </w:tcPr>
          <w:p w14:paraId="7516A8B1" w14:textId="77777777" w:rsidR="009C43E6" w:rsidRPr="00041DA7" w:rsidRDefault="009C43E6" w:rsidP="00217045">
            <w:pPr>
              <w:spacing w:after="0"/>
              <w:rPr>
                <w:color w:val="000000"/>
                <w:sz w:val="24"/>
                <w:szCs w:val="24"/>
              </w:rPr>
            </w:pPr>
          </w:p>
        </w:tc>
        <w:tc>
          <w:tcPr>
            <w:tcW w:w="1920" w:type="dxa"/>
            <w:tcBorders>
              <w:top w:val="nil"/>
              <w:left w:val="nil"/>
              <w:bottom w:val="nil"/>
              <w:right w:val="nil"/>
            </w:tcBorders>
            <w:shd w:val="clear" w:color="auto" w:fill="auto"/>
            <w:noWrap/>
            <w:vAlign w:val="bottom"/>
            <w:hideMark/>
          </w:tcPr>
          <w:p w14:paraId="01529480" w14:textId="77777777" w:rsidR="009C43E6" w:rsidRPr="00041DA7" w:rsidRDefault="009C43E6" w:rsidP="00217045">
            <w:pPr>
              <w:spacing w:after="0"/>
              <w:rPr>
                <w:color w:val="000000"/>
                <w:sz w:val="24"/>
                <w:szCs w:val="24"/>
              </w:rPr>
            </w:pPr>
          </w:p>
        </w:tc>
        <w:tc>
          <w:tcPr>
            <w:tcW w:w="2300" w:type="dxa"/>
            <w:tcBorders>
              <w:top w:val="nil"/>
              <w:left w:val="nil"/>
              <w:bottom w:val="nil"/>
              <w:right w:val="nil"/>
            </w:tcBorders>
            <w:shd w:val="clear" w:color="auto" w:fill="auto"/>
            <w:noWrap/>
            <w:vAlign w:val="bottom"/>
            <w:hideMark/>
          </w:tcPr>
          <w:p w14:paraId="5817B243" w14:textId="77777777" w:rsidR="009C43E6" w:rsidRPr="00041DA7" w:rsidRDefault="009C43E6" w:rsidP="00217045">
            <w:pPr>
              <w:spacing w:after="0"/>
              <w:rPr>
                <w:color w:val="000000"/>
                <w:sz w:val="24"/>
                <w:szCs w:val="24"/>
              </w:rPr>
            </w:pPr>
          </w:p>
        </w:tc>
      </w:tr>
      <w:tr w:rsidR="009C43E6" w:rsidRPr="00041DA7" w14:paraId="2BF7F6F4" w14:textId="77777777" w:rsidTr="00217045">
        <w:trPr>
          <w:trHeight w:val="300"/>
        </w:trPr>
        <w:tc>
          <w:tcPr>
            <w:tcW w:w="7831" w:type="dxa"/>
            <w:gridSpan w:val="4"/>
            <w:tcBorders>
              <w:top w:val="nil"/>
              <w:left w:val="nil"/>
              <w:bottom w:val="nil"/>
              <w:right w:val="nil"/>
            </w:tcBorders>
            <w:shd w:val="clear" w:color="auto" w:fill="auto"/>
            <w:noWrap/>
            <w:vAlign w:val="bottom"/>
            <w:hideMark/>
          </w:tcPr>
          <w:p w14:paraId="529151B2" w14:textId="77777777" w:rsidR="009C43E6" w:rsidRPr="00662AC8" w:rsidRDefault="009C43E6" w:rsidP="00217045">
            <w:pPr>
              <w:pStyle w:val="TableauTitreColonne"/>
            </w:pPr>
            <w:proofErr w:type="spellStart"/>
            <w:r w:rsidRPr="00662AC8">
              <w:t>Détail_commande</w:t>
            </w:r>
            <w:proofErr w:type="spellEnd"/>
          </w:p>
        </w:tc>
      </w:tr>
      <w:tr w:rsidR="009C43E6" w:rsidRPr="00041DA7" w14:paraId="6DCEE4DE" w14:textId="77777777" w:rsidTr="00217045">
        <w:trPr>
          <w:trHeight w:val="30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9A796" w14:textId="77777777" w:rsidR="009C43E6" w:rsidRPr="00291048" w:rsidRDefault="009C43E6" w:rsidP="00217045">
            <w:pPr>
              <w:pStyle w:val="TableauTitreColonne"/>
            </w:pPr>
            <w:proofErr w:type="spellStart"/>
            <w:r w:rsidRPr="00291048">
              <w:t>Commande_ID</w:t>
            </w:r>
            <w:proofErr w:type="spellEnd"/>
          </w:p>
        </w:tc>
        <w:tc>
          <w:tcPr>
            <w:tcW w:w="2191" w:type="dxa"/>
            <w:tcBorders>
              <w:top w:val="single" w:sz="4" w:space="0" w:color="auto"/>
              <w:left w:val="nil"/>
              <w:bottom w:val="single" w:sz="4" w:space="0" w:color="auto"/>
              <w:right w:val="single" w:sz="4" w:space="0" w:color="auto"/>
            </w:tcBorders>
            <w:shd w:val="clear" w:color="auto" w:fill="auto"/>
            <w:noWrap/>
            <w:vAlign w:val="bottom"/>
            <w:hideMark/>
          </w:tcPr>
          <w:p w14:paraId="6D2F0121" w14:textId="77777777" w:rsidR="009C43E6" w:rsidRPr="00291048" w:rsidRDefault="009C43E6" w:rsidP="00217045">
            <w:pPr>
              <w:pStyle w:val="TableauTitreColonne"/>
            </w:pPr>
            <w:r w:rsidRPr="00291048">
              <w:t>produit</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3F4B2E73" w14:textId="77777777" w:rsidR="009C43E6" w:rsidRPr="00291048" w:rsidRDefault="009C43E6" w:rsidP="00217045">
            <w:pPr>
              <w:pStyle w:val="TableauTitreColonne"/>
            </w:pPr>
            <w:r w:rsidRPr="00291048">
              <w:t>Quantité</w:t>
            </w:r>
          </w:p>
        </w:tc>
        <w:tc>
          <w:tcPr>
            <w:tcW w:w="2300" w:type="dxa"/>
            <w:tcBorders>
              <w:top w:val="single" w:sz="4" w:space="0" w:color="auto"/>
              <w:left w:val="nil"/>
              <w:bottom w:val="single" w:sz="4" w:space="0" w:color="auto"/>
              <w:right w:val="single" w:sz="4" w:space="0" w:color="auto"/>
            </w:tcBorders>
            <w:shd w:val="clear" w:color="auto" w:fill="auto"/>
            <w:noWrap/>
            <w:vAlign w:val="bottom"/>
            <w:hideMark/>
          </w:tcPr>
          <w:p w14:paraId="4241B523" w14:textId="77777777" w:rsidR="009C43E6" w:rsidRPr="00291048" w:rsidRDefault="009C43E6" w:rsidP="00217045">
            <w:pPr>
              <w:pStyle w:val="TableauTitreColonne"/>
            </w:pPr>
            <w:r w:rsidRPr="00291048">
              <w:t>Prix unitaire</w:t>
            </w:r>
          </w:p>
        </w:tc>
      </w:tr>
      <w:tr w:rsidR="009C43E6" w:rsidRPr="00041DA7" w14:paraId="11C16C9E" w14:textId="77777777" w:rsidTr="00217045">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52EFABB" w14:textId="77777777" w:rsidR="009C43E6" w:rsidRPr="00041DA7" w:rsidRDefault="009C43E6" w:rsidP="00217045">
            <w:pPr>
              <w:pStyle w:val="TableauTexte"/>
            </w:pPr>
            <w:r w:rsidRPr="00041DA7">
              <w:t>1890</w:t>
            </w:r>
          </w:p>
        </w:tc>
        <w:tc>
          <w:tcPr>
            <w:tcW w:w="2191" w:type="dxa"/>
            <w:tcBorders>
              <w:top w:val="nil"/>
              <w:left w:val="nil"/>
              <w:bottom w:val="single" w:sz="4" w:space="0" w:color="auto"/>
              <w:right w:val="single" w:sz="4" w:space="0" w:color="auto"/>
            </w:tcBorders>
            <w:shd w:val="clear" w:color="auto" w:fill="auto"/>
            <w:noWrap/>
            <w:vAlign w:val="bottom"/>
            <w:hideMark/>
          </w:tcPr>
          <w:p w14:paraId="6655A8EE" w14:textId="77777777" w:rsidR="009C43E6" w:rsidRPr="00041DA7" w:rsidRDefault="009C43E6" w:rsidP="00217045">
            <w:pPr>
              <w:pStyle w:val="TableauTexte"/>
            </w:pPr>
            <w:r w:rsidRPr="00041DA7">
              <w:t>livre Big Data</w:t>
            </w:r>
          </w:p>
        </w:tc>
        <w:tc>
          <w:tcPr>
            <w:tcW w:w="1920" w:type="dxa"/>
            <w:tcBorders>
              <w:top w:val="nil"/>
              <w:left w:val="nil"/>
              <w:bottom w:val="single" w:sz="4" w:space="0" w:color="auto"/>
              <w:right w:val="single" w:sz="4" w:space="0" w:color="auto"/>
            </w:tcBorders>
            <w:shd w:val="clear" w:color="auto" w:fill="auto"/>
            <w:noWrap/>
            <w:vAlign w:val="bottom"/>
            <w:hideMark/>
          </w:tcPr>
          <w:p w14:paraId="7F3E99DC" w14:textId="77777777" w:rsidR="009C43E6" w:rsidRPr="00041DA7" w:rsidRDefault="009C43E6" w:rsidP="00217045">
            <w:pPr>
              <w:pStyle w:val="TableauTexte"/>
            </w:pPr>
            <w:r w:rsidRPr="00041DA7">
              <w:t>1</w:t>
            </w:r>
          </w:p>
        </w:tc>
        <w:tc>
          <w:tcPr>
            <w:tcW w:w="2300" w:type="dxa"/>
            <w:tcBorders>
              <w:top w:val="nil"/>
              <w:left w:val="nil"/>
              <w:bottom w:val="single" w:sz="4" w:space="0" w:color="auto"/>
              <w:right w:val="single" w:sz="4" w:space="0" w:color="auto"/>
            </w:tcBorders>
            <w:shd w:val="clear" w:color="auto" w:fill="auto"/>
            <w:noWrap/>
            <w:vAlign w:val="bottom"/>
            <w:hideMark/>
          </w:tcPr>
          <w:p w14:paraId="1FA1803D" w14:textId="77777777" w:rsidR="009C43E6" w:rsidRPr="000F64E7" w:rsidRDefault="009C43E6" w:rsidP="00217045">
            <w:pPr>
              <w:pStyle w:val="TableauTexte"/>
            </w:pPr>
            <w:r w:rsidRPr="000F64E7">
              <w:t>33</w:t>
            </w:r>
          </w:p>
        </w:tc>
      </w:tr>
      <w:tr w:rsidR="009C43E6" w:rsidRPr="00041DA7" w14:paraId="6D58F8B5" w14:textId="77777777" w:rsidTr="00217045">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470B5AD" w14:textId="77777777" w:rsidR="009C43E6" w:rsidRPr="00041DA7" w:rsidRDefault="009C43E6" w:rsidP="00217045">
            <w:pPr>
              <w:pStyle w:val="TableauTexte"/>
            </w:pPr>
            <w:r w:rsidRPr="00041DA7">
              <w:t>1890</w:t>
            </w:r>
          </w:p>
        </w:tc>
        <w:tc>
          <w:tcPr>
            <w:tcW w:w="2191" w:type="dxa"/>
            <w:tcBorders>
              <w:top w:val="nil"/>
              <w:left w:val="nil"/>
              <w:bottom w:val="single" w:sz="4" w:space="0" w:color="auto"/>
              <w:right w:val="single" w:sz="4" w:space="0" w:color="auto"/>
            </w:tcBorders>
            <w:shd w:val="clear" w:color="auto" w:fill="auto"/>
            <w:noWrap/>
            <w:vAlign w:val="bottom"/>
            <w:hideMark/>
          </w:tcPr>
          <w:p w14:paraId="32F6843E" w14:textId="77777777" w:rsidR="009C43E6" w:rsidRPr="00041DA7" w:rsidRDefault="009C43E6" w:rsidP="00217045">
            <w:pPr>
              <w:pStyle w:val="TableauTexte"/>
            </w:pPr>
            <w:r w:rsidRPr="00041DA7">
              <w:t>Costume 3</w:t>
            </w:r>
            <w:r>
              <w:t> </w:t>
            </w:r>
            <w:proofErr w:type="spellStart"/>
            <w:r w:rsidRPr="00041DA7">
              <w:t>pièces</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14:paraId="363C028F" w14:textId="77777777" w:rsidR="009C43E6" w:rsidRPr="00041DA7" w:rsidRDefault="009C43E6" w:rsidP="00217045">
            <w:pPr>
              <w:pStyle w:val="TableauTexte"/>
            </w:pPr>
            <w:r w:rsidRPr="00041DA7">
              <w:t>1</w:t>
            </w:r>
          </w:p>
        </w:tc>
        <w:tc>
          <w:tcPr>
            <w:tcW w:w="2300" w:type="dxa"/>
            <w:tcBorders>
              <w:top w:val="nil"/>
              <w:left w:val="nil"/>
              <w:bottom w:val="single" w:sz="4" w:space="0" w:color="auto"/>
              <w:right w:val="single" w:sz="4" w:space="0" w:color="auto"/>
            </w:tcBorders>
            <w:shd w:val="clear" w:color="auto" w:fill="auto"/>
            <w:noWrap/>
            <w:vAlign w:val="bottom"/>
            <w:hideMark/>
          </w:tcPr>
          <w:p w14:paraId="373AFF17" w14:textId="77777777" w:rsidR="009C43E6" w:rsidRPr="000F64E7" w:rsidRDefault="009C43E6" w:rsidP="00217045">
            <w:pPr>
              <w:pStyle w:val="TableauTexte"/>
            </w:pPr>
            <w:r w:rsidRPr="000F64E7">
              <w:t>800</w:t>
            </w:r>
          </w:p>
        </w:tc>
      </w:tr>
      <w:tr w:rsidR="009C43E6" w:rsidRPr="00041DA7" w14:paraId="1C5D9F9E" w14:textId="77777777" w:rsidTr="00217045">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94A326A" w14:textId="77777777" w:rsidR="009C43E6" w:rsidRPr="00041DA7" w:rsidRDefault="009C43E6" w:rsidP="00217045">
            <w:pPr>
              <w:pStyle w:val="TableauTexte"/>
            </w:pPr>
            <w:r w:rsidRPr="00041DA7">
              <w:t>1978</w:t>
            </w:r>
          </w:p>
        </w:tc>
        <w:tc>
          <w:tcPr>
            <w:tcW w:w="2191" w:type="dxa"/>
            <w:tcBorders>
              <w:top w:val="nil"/>
              <w:left w:val="nil"/>
              <w:bottom w:val="single" w:sz="4" w:space="0" w:color="auto"/>
              <w:right w:val="single" w:sz="4" w:space="0" w:color="auto"/>
            </w:tcBorders>
            <w:shd w:val="clear" w:color="auto" w:fill="auto"/>
            <w:noWrap/>
            <w:vAlign w:val="bottom"/>
            <w:hideMark/>
          </w:tcPr>
          <w:p w14:paraId="7E7CCD51" w14:textId="77777777" w:rsidR="009C43E6" w:rsidRPr="00041DA7" w:rsidRDefault="009C43E6" w:rsidP="00217045">
            <w:pPr>
              <w:pStyle w:val="TableauTexte"/>
            </w:pPr>
            <w:r w:rsidRPr="00041DA7">
              <w:t>Gel de douche</w:t>
            </w:r>
          </w:p>
        </w:tc>
        <w:tc>
          <w:tcPr>
            <w:tcW w:w="1920" w:type="dxa"/>
            <w:tcBorders>
              <w:top w:val="nil"/>
              <w:left w:val="nil"/>
              <w:bottom w:val="single" w:sz="4" w:space="0" w:color="auto"/>
              <w:right w:val="single" w:sz="4" w:space="0" w:color="auto"/>
            </w:tcBorders>
            <w:shd w:val="clear" w:color="auto" w:fill="auto"/>
            <w:noWrap/>
            <w:vAlign w:val="bottom"/>
            <w:hideMark/>
          </w:tcPr>
          <w:p w14:paraId="14DDA134" w14:textId="77777777" w:rsidR="009C43E6" w:rsidRPr="00041DA7" w:rsidRDefault="009C43E6" w:rsidP="00217045">
            <w:pPr>
              <w:pStyle w:val="TableauTexte"/>
            </w:pPr>
            <w:r w:rsidRPr="00041DA7">
              <w:t>1</w:t>
            </w:r>
          </w:p>
        </w:tc>
        <w:tc>
          <w:tcPr>
            <w:tcW w:w="2300" w:type="dxa"/>
            <w:tcBorders>
              <w:top w:val="nil"/>
              <w:left w:val="nil"/>
              <w:bottom w:val="single" w:sz="4" w:space="0" w:color="auto"/>
              <w:right w:val="single" w:sz="4" w:space="0" w:color="auto"/>
            </w:tcBorders>
            <w:shd w:val="clear" w:color="auto" w:fill="auto"/>
            <w:noWrap/>
            <w:vAlign w:val="bottom"/>
            <w:hideMark/>
          </w:tcPr>
          <w:p w14:paraId="157DF646" w14:textId="77777777" w:rsidR="009C43E6" w:rsidRPr="000F64E7" w:rsidRDefault="009C43E6" w:rsidP="00217045">
            <w:pPr>
              <w:pStyle w:val="TableauTexte"/>
            </w:pPr>
            <w:r w:rsidRPr="000F64E7">
              <w:t>50</w:t>
            </w:r>
          </w:p>
        </w:tc>
      </w:tr>
      <w:tr w:rsidR="009C43E6" w:rsidRPr="00041DA7" w14:paraId="6FAFE9EB" w14:textId="77777777" w:rsidTr="00217045">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EC12F1D" w14:textId="77777777" w:rsidR="009C43E6" w:rsidRPr="00041DA7" w:rsidRDefault="009C43E6" w:rsidP="00217045">
            <w:pPr>
              <w:pStyle w:val="TableauTexte"/>
            </w:pPr>
            <w:r w:rsidRPr="00041DA7">
              <w:t>2000</w:t>
            </w:r>
          </w:p>
        </w:tc>
        <w:tc>
          <w:tcPr>
            <w:tcW w:w="2191" w:type="dxa"/>
            <w:tcBorders>
              <w:top w:val="nil"/>
              <w:left w:val="nil"/>
              <w:bottom w:val="single" w:sz="4" w:space="0" w:color="auto"/>
              <w:right w:val="single" w:sz="4" w:space="0" w:color="auto"/>
            </w:tcBorders>
            <w:shd w:val="clear" w:color="auto" w:fill="auto"/>
            <w:noWrap/>
            <w:vAlign w:val="bottom"/>
            <w:hideMark/>
          </w:tcPr>
          <w:p w14:paraId="643946A5" w14:textId="77777777" w:rsidR="009C43E6" w:rsidRPr="00041DA7" w:rsidRDefault="009C43E6" w:rsidP="00217045">
            <w:pPr>
              <w:pStyle w:val="TableauTexte"/>
            </w:pPr>
            <w:proofErr w:type="spellStart"/>
            <w:r>
              <w:t>P</w:t>
            </w:r>
            <w:r w:rsidRPr="00041DA7">
              <w:t>aire</w:t>
            </w:r>
            <w:proofErr w:type="spellEnd"/>
            <w:r w:rsidRPr="00041DA7">
              <w:t xml:space="preserve"> de </w:t>
            </w:r>
            <w:proofErr w:type="spellStart"/>
            <w:r w:rsidRPr="00041DA7">
              <w:t>chaussure</w:t>
            </w:r>
            <w:r>
              <w:t>s</w:t>
            </w:r>
            <w:proofErr w:type="spellEnd"/>
          </w:p>
        </w:tc>
        <w:tc>
          <w:tcPr>
            <w:tcW w:w="1920" w:type="dxa"/>
            <w:tcBorders>
              <w:top w:val="nil"/>
              <w:left w:val="nil"/>
              <w:bottom w:val="single" w:sz="4" w:space="0" w:color="auto"/>
              <w:right w:val="single" w:sz="4" w:space="0" w:color="auto"/>
            </w:tcBorders>
            <w:shd w:val="clear" w:color="auto" w:fill="auto"/>
            <w:noWrap/>
            <w:vAlign w:val="bottom"/>
            <w:hideMark/>
          </w:tcPr>
          <w:p w14:paraId="0458235A" w14:textId="77777777" w:rsidR="009C43E6" w:rsidRPr="00041DA7" w:rsidRDefault="009C43E6" w:rsidP="00217045">
            <w:pPr>
              <w:pStyle w:val="TableauTexte"/>
            </w:pPr>
            <w:r w:rsidRPr="00041DA7">
              <w:t>1</w:t>
            </w:r>
          </w:p>
        </w:tc>
        <w:tc>
          <w:tcPr>
            <w:tcW w:w="2300" w:type="dxa"/>
            <w:tcBorders>
              <w:top w:val="nil"/>
              <w:left w:val="nil"/>
              <w:bottom w:val="single" w:sz="4" w:space="0" w:color="auto"/>
              <w:right w:val="single" w:sz="4" w:space="0" w:color="auto"/>
            </w:tcBorders>
            <w:shd w:val="clear" w:color="auto" w:fill="auto"/>
            <w:noWrap/>
            <w:vAlign w:val="bottom"/>
            <w:hideMark/>
          </w:tcPr>
          <w:p w14:paraId="4450ED64" w14:textId="77777777" w:rsidR="009C43E6" w:rsidRPr="000F64E7" w:rsidRDefault="009C43E6" w:rsidP="00217045">
            <w:pPr>
              <w:pStyle w:val="TableauTexte"/>
            </w:pPr>
            <w:r w:rsidRPr="000F64E7">
              <w:t>200</w:t>
            </w:r>
          </w:p>
        </w:tc>
      </w:tr>
      <w:tr w:rsidR="009C43E6" w:rsidRPr="00041DA7" w14:paraId="2523A85D" w14:textId="77777777" w:rsidTr="00217045">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AADDF58" w14:textId="77777777" w:rsidR="009C43E6" w:rsidRPr="00041DA7" w:rsidRDefault="009C43E6" w:rsidP="00217045">
            <w:pPr>
              <w:pStyle w:val="TableauTexte"/>
            </w:pPr>
            <w:r w:rsidRPr="00041DA7">
              <w:lastRenderedPageBreak/>
              <w:t>2000</w:t>
            </w:r>
          </w:p>
        </w:tc>
        <w:tc>
          <w:tcPr>
            <w:tcW w:w="2191" w:type="dxa"/>
            <w:tcBorders>
              <w:top w:val="nil"/>
              <w:left w:val="nil"/>
              <w:bottom w:val="single" w:sz="4" w:space="0" w:color="auto"/>
              <w:right w:val="single" w:sz="4" w:space="0" w:color="auto"/>
            </w:tcBorders>
            <w:shd w:val="clear" w:color="auto" w:fill="auto"/>
            <w:noWrap/>
            <w:vAlign w:val="bottom"/>
            <w:hideMark/>
          </w:tcPr>
          <w:p w14:paraId="0B5E204B" w14:textId="77777777" w:rsidR="009C43E6" w:rsidRPr="00041DA7" w:rsidRDefault="009C43E6" w:rsidP="00217045">
            <w:pPr>
              <w:pStyle w:val="TableauTexte"/>
            </w:pPr>
            <w:r w:rsidRPr="00041DA7">
              <w:t>Dentifrice</w:t>
            </w:r>
          </w:p>
        </w:tc>
        <w:tc>
          <w:tcPr>
            <w:tcW w:w="1920" w:type="dxa"/>
            <w:tcBorders>
              <w:top w:val="nil"/>
              <w:left w:val="nil"/>
              <w:bottom w:val="single" w:sz="4" w:space="0" w:color="auto"/>
              <w:right w:val="single" w:sz="4" w:space="0" w:color="auto"/>
            </w:tcBorders>
            <w:shd w:val="clear" w:color="auto" w:fill="auto"/>
            <w:noWrap/>
            <w:vAlign w:val="bottom"/>
            <w:hideMark/>
          </w:tcPr>
          <w:p w14:paraId="3509913F" w14:textId="77777777" w:rsidR="009C43E6" w:rsidRPr="00041DA7" w:rsidRDefault="009C43E6" w:rsidP="00217045">
            <w:pPr>
              <w:pStyle w:val="TableauTexte"/>
            </w:pPr>
            <w:r w:rsidRPr="00041DA7">
              <w:t>1</w:t>
            </w:r>
          </w:p>
        </w:tc>
        <w:tc>
          <w:tcPr>
            <w:tcW w:w="2300" w:type="dxa"/>
            <w:tcBorders>
              <w:top w:val="nil"/>
              <w:left w:val="nil"/>
              <w:bottom w:val="single" w:sz="4" w:space="0" w:color="auto"/>
              <w:right w:val="single" w:sz="4" w:space="0" w:color="auto"/>
            </w:tcBorders>
            <w:shd w:val="clear" w:color="auto" w:fill="auto"/>
            <w:noWrap/>
            <w:vAlign w:val="bottom"/>
            <w:hideMark/>
          </w:tcPr>
          <w:p w14:paraId="4B15F9F9" w14:textId="77777777" w:rsidR="009C43E6" w:rsidRPr="000F64E7" w:rsidRDefault="009C43E6" w:rsidP="00217045">
            <w:pPr>
              <w:pStyle w:val="TableauTexte"/>
            </w:pPr>
            <w:r w:rsidRPr="000F64E7">
              <w:t>10</w:t>
            </w:r>
          </w:p>
        </w:tc>
      </w:tr>
      <w:tr w:rsidR="009C43E6" w:rsidRPr="00041DA7" w14:paraId="324FDE0B" w14:textId="77777777" w:rsidTr="00217045">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3FEC8A2" w14:textId="77777777" w:rsidR="009C43E6" w:rsidRPr="00041DA7" w:rsidRDefault="009C43E6" w:rsidP="00217045">
            <w:pPr>
              <w:pStyle w:val="TableauTexte"/>
            </w:pPr>
            <w:r w:rsidRPr="00041DA7">
              <w:t>2000</w:t>
            </w:r>
          </w:p>
        </w:tc>
        <w:tc>
          <w:tcPr>
            <w:tcW w:w="2191" w:type="dxa"/>
            <w:tcBorders>
              <w:top w:val="nil"/>
              <w:left w:val="nil"/>
              <w:bottom w:val="single" w:sz="4" w:space="0" w:color="auto"/>
              <w:right w:val="single" w:sz="4" w:space="0" w:color="auto"/>
            </w:tcBorders>
            <w:shd w:val="clear" w:color="auto" w:fill="auto"/>
            <w:noWrap/>
            <w:vAlign w:val="bottom"/>
            <w:hideMark/>
          </w:tcPr>
          <w:p w14:paraId="4063C851" w14:textId="77777777" w:rsidR="009C43E6" w:rsidRPr="00041DA7" w:rsidRDefault="009C43E6" w:rsidP="00217045">
            <w:pPr>
              <w:pStyle w:val="TableauTexte"/>
            </w:pPr>
            <w:r w:rsidRPr="00041DA7">
              <w:t>Livre leadership</w:t>
            </w:r>
          </w:p>
        </w:tc>
        <w:tc>
          <w:tcPr>
            <w:tcW w:w="1920" w:type="dxa"/>
            <w:tcBorders>
              <w:top w:val="nil"/>
              <w:left w:val="nil"/>
              <w:bottom w:val="single" w:sz="4" w:space="0" w:color="auto"/>
              <w:right w:val="single" w:sz="4" w:space="0" w:color="auto"/>
            </w:tcBorders>
            <w:shd w:val="clear" w:color="auto" w:fill="auto"/>
            <w:noWrap/>
            <w:vAlign w:val="bottom"/>
            <w:hideMark/>
          </w:tcPr>
          <w:p w14:paraId="4F08A09E" w14:textId="77777777" w:rsidR="009C43E6" w:rsidRPr="00041DA7" w:rsidRDefault="009C43E6" w:rsidP="00217045">
            <w:pPr>
              <w:pStyle w:val="TableauTexte"/>
            </w:pPr>
            <w:r w:rsidRPr="00041DA7">
              <w:t>1</w:t>
            </w:r>
          </w:p>
        </w:tc>
        <w:tc>
          <w:tcPr>
            <w:tcW w:w="2300" w:type="dxa"/>
            <w:tcBorders>
              <w:top w:val="nil"/>
              <w:left w:val="nil"/>
              <w:bottom w:val="single" w:sz="4" w:space="0" w:color="auto"/>
              <w:right w:val="single" w:sz="4" w:space="0" w:color="auto"/>
            </w:tcBorders>
            <w:shd w:val="clear" w:color="auto" w:fill="auto"/>
            <w:noWrap/>
            <w:vAlign w:val="bottom"/>
            <w:hideMark/>
          </w:tcPr>
          <w:p w14:paraId="1906BB65" w14:textId="77777777" w:rsidR="009C43E6" w:rsidRPr="000F64E7" w:rsidRDefault="009C43E6" w:rsidP="00217045">
            <w:pPr>
              <w:pStyle w:val="TableauTexte"/>
            </w:pPr>
            <w:r w:rsidRPr="000F64E7">
              <w:t>40</w:t>
            </w:r>
          </w:p>
        </w:tc>
      </w:tr>
    </w:tbl>
    <w:p w14:paraId="3D06295B" w14:textId="77777777" w:rsidR="009C43E6" w:rsidRPr="00041DA7" w:rsidRDefault="009C43E6" w:rsidP="009C43E6">
      <w:pPr>
        <w:pStyle w:val="Question"/>
      </w:pPr>
      <w:r w:rsidRPr="00041DA7">
        <w:t xml:space="preserve">Nous </w:t>
      </w:r>
      <w:r w:rsidRPr="00662AC8">
        <w:rPr>
          <w:szCs w:val="24"/>
        </w:rPr>
        <w:t>souhaitons</w:t>
      </w:r>
      <w:r w:rsidRPr="00041DA7">
        <w:t xml:space="preserve"> obtenir par jointure la table suivante :</w:t>
      </w:r>
    </w:p>
    <w:tbl>
      <w:tblPr>
        <w:tblW w:w="9761" w:type="dxa"/>
        <w:tblCellMar>
          <w:left w:w="70" w:type="dxa"/>
          <w:right w:w="70" w:type="dxa"/>
        </w:tblCellMar>
        <w:tblLook w:val="04A0" w:firstRow="1" w:lastRow="0" w:firstColumn="1" w:lastColumn="0" w:noHBand="0" w:noVBand="1"/>
      </w:tblPr>
      <w:tblGrid>
        <w:gridCol w:w="1446"/>
        <w:gridCol w:w="1868"/>
        <w:gridCol w:w="1254"/>
        <w:gridCol w:w="2371"/>
        <w:gridCol w:w="1210"/>
        <w:gridCol w:w="1612"/>
      </w:tblGrid>
      <w:tr w:rsidR="009C43E6" w:rsidRPr="00041DA7" w14:paraId="3D4B618D" w14:textId="77777777" w:rsidTr="00217045">
        <w:trPr>
          <w:trHeight w:val="317"/>
        </w:trPr>
        <w:tc>
          <w:tcPr>
            <w:tcW w:w="1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D6E56" w14:textId="77777777" w:rsidR="009C43E6" w:rsidRPr="00041DA7" w:rsidRDefault="009C43E6" w:rsidP="00217045">
            <w:pPr>
              <w:pStyle w:val="TableauTitreColonne"/>
            </w:pPr>
            <w:proofErr w:type="spellStart"/>
            <w:r w:rsidRPr="00041DA7">
              <w:t>Commande_ID</w:t>
            </w:r>
            <w:proofErr w:type="spellEnd"/>
          </w:p>
        </w:tc>
        <w:tc>
          <w:tcPr>
            <w:tcW w:w="1868" w:type="dxa"/>
            <w:tcBorders>
              <w:top w:val="single" w:sz="4" w:space="0" w:color="auto"/>
              <w:left w:val="nil"/>
              <w:bottom w:val="single" w:sz="4" w:space="0" w:color="auto"/>
              <w:right w:val="single" w:sz="4" w:space="0" w:color="auto"/>
            </w:tcBorders>
            <w:shd w:val="clear" w:color="auto" w:fill="auto"/>
            <w:noWrap/>
            <w:vAlign w:val="bottom"/>
            <w:hideMark/>
          </w:tcPr>
          <w:p w14:paraId="712EB0C1" w14:textId="77777777" w:rsidR="009C43E6" w:rsidRPr="00041DA7" w:rsidRDefault="009C43E6" w:rsidP="00217045">
            <w:pPr>
              <w:pStyle w:val="TableauTitreColonne"/>
            </w:pPr>
            <w:proofErr w:type="spellStart"/>
            <w:r w:rsidRPr="00041DA7">
              <w:t>Date_commande</w:t>
            </w:r>
            <w:proofErr w:type="spellEnd"/>
          </w:p>
        </w:tc>
        <w:tc>
          <w:tcPr>
            <w:tcW w:w="1254" w:type="dxa"/>
            <w:tcBorders>
              <w:top w:val="single" w:sz="4" w:space="0" w:color="auto"/>
              <w:left w:val="nil"/>
              <w:bottom w:val="single" w:sz="4" w:space="0" w:color="auto"/>
              <w:right w:val="single" w:sz="4" w:space="0" w:color="auto"/>
            </w:tcBorders>
            <w:shd w:val="clear" w:color="auto" w:fill="auto"/>
            <w:noWrap/>
            <w:vAlign w:val="bottom"/>
            <w:hideMark/>
          </w:tcPr>
          <w:p w14:paraId="273FE250" w14:textId="77777777" w:rsidR="009C43E6" w:rsidRPr="00041DA7" w:rsidRDefault="009C43E6" w:rsidP="00217045">
            <w:pPr>
              <w:pStyle w:val="TableauTitreColonne"/>
            </w:pPr>
            <w:r w:rsidRPr="00041DA7">
              <w:t>Client</w:t>
            </w:r>
          </w:p>
        </w:tc>
        <w:tc>
          <w:tcPr>
            <w:tcW w:w="2371" w:type="dxa"/>
            <w:tcBorders>
              <w:top w:val="single" w:sz="4" w:space="0" w:color="auto"/>
              <w:left w:val="nil"/>
              <w:bottom w:val="single" w:sz="4" w:space="0" w:color="auto"/>
              <w:right w:val="single" w:sz="4" w:space="0" w:color="auto"/>
            </w:tcBorders>
            <w:shd w:val="clear" w:color="auto" w:fill="auto"/>
            <w:noWrap/>
            <w:vAlign w:val="bottom"/>
            <w:hideMark/>
          </w:tcPr>
          <w:p w14:paraId="58D9D6D3" w14:textId="77777777" w:rsidR="009C43E6" w:rsidRPr="00041DA7" w:rsidRDefault="009C43E6" w:rsidP="00217045">
            <w:pPr>
              <w:pStyle w:val="TableauTitreColonne"/>
            </w:pPr>
            <w:r w:rsidRPr="00041DA7">
              <w:t>produit</w:t>
            </w:r>
          </w:p>
        </w:tc>
        <w:tc>
          <w:tcPr>
            <w:tcW w:w="1210" w:type="dxa"/>
            <w:tcBorders>
              <w:top w:val="single" w:sz="4" w:space="0" w:color="auto"/>
              <w:left w:val="nil"/>
              <w:bottom w:val="single" w:sz="4" w:space="0" w:color="auto"/>
              <w:right w:val="single" w:sz="4" w:space="0" w:color="auto"/>
            </w:tcBorders>
            <w:shd w:val="clear" w:color="auto" w:fill="auto"/>
            <w:noWrap/>
            <w:vAlign w:val="bottom"/>
            <w:hideMark/>
          </w:tcPr>
          <w:p w14:paraId="38134C99" w14:textId="77777777" w:rsidR="009C43E6" w:rsidRPr="00041DA7" w:rsidRDefault="009C43E6" w:rsidP="00217045">
            <w:pPr>
              <w:pStyle w:val="TableauTitreColonne"/>
            </w:pPr>
            <w:r w:rsidRPr="00041DA7">
              <w:t>Quantité</w:t>
            </w:r>
          </w:p>
        </w:tc>
        <w:tc>
          <w:tcPr>
            <w:tcW w:w="1612" w:type="dxa"/>
            <w:tcBorders>
              <w:top w:val="single" w:sz="4" w:space="0" w:color="auto"/>
              <w:left w:val="nil"/>
              <w:bottom w:val="single" w:sz="4" w:space="0" w:color="auto"/>
              <w:right w:val="single" w:sz="4" w:space="0" w:color="auto"/>
            </w:tcBorders>
            <w:shd w:val="clear" w:color="auto" w:fill="auto"/>
            <w:noWrap/>
            <w:vAlign w:val="bottom"/>
            <w:hideMark/>
          </w:tcPr>
          <w:p w14:paraId="576E4B4B" w14:textId="77777777" w:rsidR="009C43E6" w:rsidRPr="00041DA7" w:rsidRDefault="009C43E6" w:rsidP="00217045">
            <w:pPr>
              <w:pStyle w:val="TableauTitreColonne"/>
            </w:pPr>
            <w:r w:rsidRPr="00041DA7">
              <w:t>Prix unitaire</w:t>
            </w:r>
          </w:p>
        </w:tc>
      </w:tr>
      <w:tr w:rsidR="009C43E6" w:rsidRPr="00041DA7" w14:paraId="0E0D6073" w14:textId="77777777" w:rsidTr="00217045">
        <w:trPr>
          <w:trHeight w:val="317"/>
        </w:trPr>
        <w:tc>
          <w:tcPr>
            <w:tcW w:w="1446" w:type="dxa"/>
            <w:tcBorders>
              <w:top w:val="nil"/>
              <w:left w:val="single" w:sz="4" w:space="0" w:color="auto"/>
              <w:bottom w:val="single" w:sz="4" w:space="0" w:color="auto"/>
              <w:right w:val="single" w:sz="4" w:space="0" w:color="auto"/>
            </w:tcBorders>
            <w:shd w:val="clear" w:color="auto" w:fill="auto"/>
            <w:noWrap/>
            <w:vAlign w:val="bottom"/>
            <w:hideMark/>
          </w:tcPr>
          <w:p w14:paraId="0FEA27E1" w14:textId="77777777" w:rsidR="009C43E6" w:rsidRPr="00041DA7" w:rsidRDefault="009C43E6" w:rsidP="00217045">
            <w:pPr>
              <w:pStyle w:val="TableauTexte"/>
            </w:pPr>
            <w:r w:rsidRPr="00041DA7">
              <w:t>1890</w:t>
            </w:r>
          </w:p>
        </w:tc>
        <w:tc>
          <w:tcPr>
            <w:tcW w:w="1868" w:type="dxa"/>
            <w:tcBorders>
              <w:top w:val="nil"/>
              <w:left w:val="nil"/>
              <w:bottom w:val="single" w:sz="4" w:space="0" w:color="auto"/>
              <w:right w:val="single" w:sz="4" w:space="0" w:color="auto"/>
            </w:tcBorders>
            <w:shd w:val="clear" w:color="auto" w:fill="auto"/>
            <w:noWrap/>
            <w:vAlign w:val="bottom"/>
            <w:hideMark/>
          </w:tcPr>
          <w:p w14:paraId="2508AB6C" w14:textId="77777777" w:rsidR="009C43E6" w:rsidRPr="00041DA7" w:rsidRDefault="009C43E6" w:rsidP="00217045">
            <w:pPr>
              <w:pStyle w:val="TableauTexte"/>
            </w:pPr>
            <w:r w:rsidRPr="00041DA7">
              <w:t>10/03/2016</w:t>
            </w:r>
          </w:p>
        </w:tc>
        <w:tc>
          <w:tcPr>
            <w:tcW w:w="1254" w:type="dxa"/>
            <w:tcBorders>
              <w:top w:val="nil"/>
              <w:left w:val="nil"/>
              <w:bottom w:val="single" w:sz="4" w:space="0" w:color="auto"/>
              <w:right w:val="single" w:sz="4" w:space="0" w:color="auto"/>
            </w:tcBorders>
            <w:shd w:val="clear" w:color="auto" w:fill="auto"/>
            <w:noWrap/>
            <w:vAlign w:val="bottom"/>
            <w:hideMark/>
          </w:tcPr>
          <w:p w14:paraId="58A5090D" w14:textId="77777777" w:rsidR="009C43E6" w:rsidRPr="00041DA7" w:rsidRDefault="009C43E6" w:rsidP="00217045">
            <w:pPr>
              <w:pStyle w:val="TableauTexte"/>
            </w:pPr>
            <w:r w:rsidRPr="00041DA7">
              <w:t>Juvénal</w:t>
            </w:r>
          </w:p>
        </w:tc>
        <w:tc>
          <w:tcPr>
            <w:tcW w:w="2371" w:type="dxa"/>
            <w:tcBorders>
              <w:top w:val="nil"/>
              <w:left w:val="nil"/>
              <w:bottom w:val="single" w:sz="4" w:space="0" w:color="auto"/>
              <w:right w:val="single" w:sz="4" w:space="0" w:color="auto"/>
            </w:tcBorders>
            <w:shd w:val="clear" w:color="auto" w:fill="auto"/>
            <w:noWrap/>
            <w:vAlign w:val="bottom"/>
            <w:hideMark/>
          </w:tcPr>
          <w:p w14:paraId="4E59281D" w14:textId="77777777" w:rsidR="009C43E6" w:rsidRPr="00041DA7" w:rsidRDefault="009C43E6" w:rsidP="00217045">
            <w:pPr>
              <w:pStyle w:val="TableauTexte"/>
            </w:pPr>
            <w:r w:rsidRPr="00041DA7">
              <w:t>livre Big Data</w:t>
            </w:r>
          </w:p>
        </w:tc>
        <w:tc>
          <w:tcPr>
            <w:tcW w:w="1210" w:type="dxa"/>
            <w:tcBorders>
              <w:top w:val="nil"/>
              <w:left w:val="nil"/>
              <w:bottom w:val="single" w:sz="4" w:space="0" w:color="auto"/>
              <w:right w:val="single" w:sz="4" w:space="0" w:color="auto"/>
            </w:tcBorders>
            <w:shd w:val="clear" w:color="auto" w:fill="auto"/>
            <w:noWrap/>
            <w:vAlign w:val="bottom"/>
            <w:hideMark/>
          </w:tcPr>
          <w:p w14:paraId="4D64CC0F" w14:textId="77777777" w:rsidR="009C43E6" w:rsidRPr="00041DA7" w:rsidRDefault="009C43E6" w:rsidP="00217045">
            <w:pPr>
              <w:pStyle w:val="TableauTexte"/>
            </w:pPr>
            <w:r w:rsidRPr="00041DA7">
              <w:t>1</w:t>
            </w:r>
          </w:p>
        </w:tc>
        <w:tc>
          <w:tcPr>
            <w:tcW w:w="1612" w:type="dxa"/>
            <w:tcBorders>
              <w:top w:val="nil"/>
              <w:left w:val="nil"/>
              <w:bottom w:val="single" w:sz="4" w:space="0" w:color="auto"/>
              <w:right w:val="single" w:sz="4" w:space="0" w:color="auto"/>
            </w:tcBorders>
            <w:shd w:val="clear" w:color="auto" w:fill="auto"/>
            <w:noWrap/>
            <w:vAlign w:val="bottom"/>
            <w:hideMark/>
          </w:tcPr>
          <w:p w14:paraId="2EF52807" w14:textId="77777777" w:rsidR="009C43E6" w:rsidRPr="000F64E7" w:rsidRDefault="009C43E6" w:rsidP="00217045">
            <w:pPr>
              <w:pStyle w:val="TableauTexte"/>
            </w:pPr>
            <w:r w:rsidRPr="000F64E7">
              <w:t>33</w:t>
            </w:r>
          </w:p>
        </w:tc>
      </w:tr>
      <w:tr w:rsidR="009C43E6" w:rsidRPr="00041DA7" w14:paraId="064F7628" w14:textId="77777777" w:rsidTr="00217045">
        <w:trPr>
          <w:trHeight w:val="317"/>
        </w:trPr>
        <w:tc>
          <w:tcPr>
            <w:tcW w:w="1446" w:type="dxa"/>
            <w:tcBorders>
              <w:top w:val="nil"/>
              <w:left w:val="single" w:sz="4" w:space="0" w:color="auto"/>
              <w:bottom w:val="single" w:sz="4" w:space="0" w:color="auto"/>
              <w:right w:val="single" w:sz="4" w:space="0" w:color="auto"/>
            </w:tcBorders>
            <w:shd w:val="clear" w:color="auto" w:fill="auto"/>
            <w:noWrap/>
            <w:vAlign w:val="bottom"/>
            <w:hideMark/>
          </w:tcPr>
          <w:p w14:paraId="3239CF54" w14:textId="77777777" w:rsidR="009C43E6" w:rsidRPr="00041DA7" w:rsidRDefault="009C43E6" w:rsidP="00217045">
            <w:pPr>
              <w:pStyle w:val="TableauTexte"/>
            </w:pPr>
            <w:r w:rsidRPr="00041DA7">
              <w:t>1890</w:t>
            </w:r>
          </w:p>
        </w:tc>
        <w:tc>
          <w:tcPr>
            <w:tcW w:w="1868" w:type="dxa"/>
            <w:tcBorders>
              <w:top w:val="nil"/>
              <w:left w:val="nil"/>
              <w:bottom w:val="single" w:sz="4" w:space="0" w:color="auto"/>
              <w:right w:val="single" w:sz="4" w:space="0" w:color="auto"/>
            </w:tcBorders>
            <w:shd w:val="clear" w:color="auto" w:fill="auto"/>
            <w:noWrap/>
            <w:vAlign w:val="bottom"/>
            <w:hideMark/>
          </w:tcPr>
          <w:p w14:paraId="6ED3A227" w14:textId="77777777" w:rsidR="009C43E6" w:rsidRPr="00041DA7" w:rsidRDefault="009C43E6" w:rsidP="00217045">
            <w:pPr>
              <w:pStyle w:val="TableauTexte"/>
            </w:pPr>
            <w:r w:rsidRPr="00041DA7">
              <w:t>10/03/2016</w:t>
            </w:r>
          </w:p>
        </w:tc>
        <w:tc>
          <w:tcPr>
            <w:tcW w:w="1254" w:type="dxa"/>
            <w:tcBorders>
              <w:top w:val="nil"/>
              <w:left w:val="nil"/>
              <w:bottom w:val="single" w:sz="4" w:space="0" w:color="auto"/>
              <w:right w:val="single" w:sz="4" w:space="0" w:color="auto"/>
            </w:tcBorders>
            <w:shd w:val="clear" w:color="auto" w:fill="auto"/>
            <w:noWrap/>
            <w:vAlign w:val="bottom"/>
            <w:hideMark/>
          </w:tcPr>
          <w:p w14:paraId="4800ADCD" w14:textId="77777777" w:rsidR="009C43E6" w:rsidRPr="00041DA7" w:rsidRDefault="009C43E6" w:rsidP="00217045">
            <w:pPr>
              <w:pStyle w:val="TableauTexte"/>
            </w:pPr>
            <w:r w:rsidRPr="00041DA7">
              <w:t>Juvénal</w:t>
            </w:r>
          </w:p>
        </w:tc>
        <w:tc>
          <w:tcPr>
            <w:tcW w:w="2371" w:type="dxa"/>
            <w:tcBorders>
              <w:top w:val="nil"/>
              <w:left w:val="nil"/>
              <w:bottom w:val="single" w:sz="4" w:space="0" w:color="auto"/>
              <w:right w:val="single" w:sz="4" w:space="0" w:color="auto"/>
            </w:tcBorders>
            <w:shd w:val="clear" w:color="auto" w:fill="auto"/>
            <w:noWrap/>
            <w:vAlign w:val="bottom"/>
            <w:hideMark/>
          </w:tcPr>
          <w:p w14:paraId="5D186039" w14:textId="77777777" w:rsidR="009C43E6" w:rsidRPr="00041DA7" w:rsidRDefault="009C43E6" w:rsidP="00217045">
            <w:pPr>
              <w:pStyle w:val="TableauTexte"/>
            </w:pPr>
            <w:r w:rsidRPr="00041DA7">
              <w:t>Costume 3</w:t>
            </w:r>
            <w:r>
              <w:t> </w:t>
            </w:r>
            <w:proofErr w:type="spellStart"/>
            <w:r w:rsidRPr="00041DA7">
              <w:t>pièces</w:t>
            </w:r>
            <w:proofErr w:type="spellEnd"/>
          </w:p>
        </w:tc>
        <w:tc>
          <w:tcPr>
            <w:tcW w:w="1210" w:type="dxa"/>
            <w:tcBorders>
              <w:top w:val="nil"/>
              <w:left w:val="nil"/>
              <w:bottom w:val="single" w:sz="4" w:space="0" w:color="auto"/>
              <w:right w:val="single" w:sz="4" w:space="0" w:color="auto"/>
            </w:tcBorders>
            <w:shd w:val="clear" w:color="auto" w:fill="auto"/>
            <w:noWrap/>
            <w:vAlign w:val="bottom"/>
            <w:hideMark/>
          </w:tcPr>
          <w:p w14:paraId="0B3040E1" w14:textId="77777777" w:rsidR="009C43E6" w:rsidRPr="00041DA7" w:rsidRDefault="009C43E6" w:rsidP="00217045">
            <w:pPr>
              <w:pStyle w:val="TableauTexte"/>
            </w:pPr>
            <w:r w:rsidRPr="00041DA7">
              <w:t>1</w:t>
            </w:r>
          </w:p>
        </w:tc>
        <w:tc>
          <w:tcPr>
            <w:tcW w:w="1612" w:type="dxa"/>
            <w:tcBorders>
              <w:top w:val="nil"/>
              <w:left w:val="nil"/>
              <w:bottom w:val="single" w:sz="4" w:space="0" w:color="auto"/>
              <w:right w:val="single" w:sz="4" w:space="0" w:color="auto"/>
            </w:tcBorders>
            <w:shd w:val="clear" w:color="auto" w:fill="auto"/>
            <w:noWrap/>
            <w:vAlign w:val="bottom"/>
            <w:hideMark/>
          </w:tcPr>
          <w:p w14:paraId="5535A6DE" w14:textId="77777777" w:rsidR="009C43E6" w:rsidRPr="000F64E7" w:rsidRDefault="009C43E6" w:rsidP="00217045">
            <w:pPr>
              <w:pStyle w:val="TableauTexte"/>
            </w:pPr>
            <w:r w:rsidRPr="000F64E7">
              <w:t>800</w:t>
            </w:r>
          </w:p>
        </w:tc>
      </w:tr>
      <w:tr w:rsidR="009C43E6" w:rsidRPr="00041DA7" w14:paraId="7754C9E3" w14:textId="77777777" w:rsidTr="00217045">
        <w:trPr>
          <w:trHeight w:val="317"/>
        </w:trPr>
        <w:tc>
          <w:tcPr>
            <w:tcW w:w="1446" w:type="dxa"/>
            <w:tcBorders>
              <w:top w:val="nil"/>
              <w:left w:val="single" w:sz="4" w:space="0" w:color="auto"/>
              <w:bottom w:val="single" w:sz="4" w:space="0" w:color="auto"/>
              <w:right w:val="single" w:sz="4" w:space="0" w:color="auto"/>
            </w:tcBorders>
            <w:shd w:val="clear" w:color="auto" w:fill="auto"/>
            <w:noWrap/>
            <w:vAlign w:val="bottom"/>
            <w:hideMark/>
          </w:tcPr>
          <w:p w14:paraId="31749866" w14:textId="77777777" w:rsidR="009C43E6" w:rsidRPr="00041DA7" w:rsidRDefault="009C43E6" w:rsidP="00217045">
            <w:pPr>
              <w:pStyle w:val="TableauTexte"/>
            </w:pPr>
            <w:r w:rsidRPr="00041DA7">
              <w:t>1978</w:t>
            </w:r>
          </w:p>
        </w:tc>
        <w:tc>
          <w:tcPr>
            <w:tcW w:w="1868" w:type="dxa"/>
            <w:tcBorders>
              <w:top w:val="nil"/>
              <w:left w:val="nil"/>
              <w:bottom w:val="single" w:sz="4" w:space="0" w:color="auto"/>
              <w:right w:val="single" w:sz="4" w:space="0" w:color="auto"/>
            </w:tcBorders>
            <w:shd w:val="clear" w:color="auto" w:fill="auto"/>
            <w:noWrap/>
            <w:vAlign w:val="bottom"/>
            <w:hideMark/>
          </w:tcPr>
          <w:p w14:paraId="61075FEA" w14:textId="77777777" w:rsidR="009C43E6" w:rsidRPr="00041DA7" w:rsidRDefault="009C43E6" w:rsidP="00217045">
            <w:pPr>
              <w:pStyle w:val="TableauTexte"/>
            </w:pPr>
            <w:r w:rsidRPr="00041DA7">
              <w:t>15/03/2016</w:t>
            </w:r>
          </w:p>
        </w:tc>
        <w:tc>
          <w:tcPr>
            <w:tcW w:w="1254" w:type="dxa"/>
            <w:tcBorders>
              <w:top w:val="nil"/>
              <w:left w:val="nil"/>
              <w:bottom w:val="single" w:sz="4" w:space="0" w:color="auto"/>
              <w:right w:val="single" w:sz="4" w:space="0" w:color="auto"/>
            </w:tcBorders>
            <w:shd w:val="clear" w:color="auto" w:fill="auto"/>
            <w:noWrap/>
            <w:vAlign w:val="bottom"/>
            <w:hideMark/>
          </w:tcPr>
          <w:p w14:paraId="72F76C32" w14:textId="77777777" w:rsidR="009C43E6" w:rsidRPr="00041DA7" w:rsidRDefault="009C43E6" w:rsidP="00217045">
            <w:pPr>
              <w:pStyle w:val="TableauTexte"/>
            </w:pPr>
            <w:r w:rsidRPr="00041DA7">
              <w:t>Fabiola</w:t>
            </w:r>
          </w:p>
        </w:tc>
        <w:tc>
          <w:tcPr>
            <w:tcW w:w="2371" w:type="dxa"/>
            <w:tcBorders>
              <w:top w:val="nil"/>
              <w:left w:val="nil"/>
              <w:bottom w:val="single" w:sz="4" w:space="0" w:color="auto"/>
              <w:right w:val="single" w:sz="4" w:space="0" w:color="auto"/>
            </w:tcBorders>
            <w:shd w:val="clear" w:color="auto" w:fill="auto"/>
            <w:noWrap/>
            <w:vAlign w:val="bottom"/>
            <w:hideMark/>
          </w:tcPr>
          <w:p w14:paraId="18FEB25A" w14:textId="77777777" w:rsidR="009C43E6" w:rsidRPr="00041DA7" w:rsidRDefault="009C43E6" w:rsidP="00217045">
            <w:pPr>
              <w:pStyle w:val="TableauTexte"/>
            </w:pPr>
            <w:r w:rsidRPr="00041DA7">
              <w:t>Gel de douche</w:t>
            </w:r>
          </w:p>
        </w:tc>
        <w:tc>
          <w:tcPr>
            <w:tcW w:w="1210" w:type="dxa"/>
            <w:tcBorders>
              <w:top w:val="nil"/>
              <w:left w:val="nil"/>
              <w:bottom w:val="single" w:sz="4" w:space="0" w:color="auto"/>
              <w:right w:val="single" w:sz="4" w:space="0" w:color="auto"/>
            </w:tcBorders>
            <w:shd w:val="clear" w:color="auto" w:fill="auto"/>
            <w:noWrap/>
            <w:vAlign w:val="bottom"/>
            <w:hideMark/>
          </w:tcPr>
          <w:p w14:paraId="7E0CE7A8" w14:textId="77777777" w:rsidR="009C43E6" w:rsidRPr="00041DA7" w:rsidRDefault="009C43E6" w:rsidP="00217045">
            <w:pPr>
              <w:pStyle w:val="TableauTexte"/>
            </w:pPr>
            <w:r w:rsidRPr="00041DA7">
              <w:t>1</w:t>
            </w:r>
          </w:p>
        </w:tc>
        <w:tc>
          <w:tcPr>
            <w:tcW w:w="1612" w:type="dxa"/>
            <w:tcBorders>
              <w:top w:val="nil"/>
              <w:left w:val="nil"/>
              <w:bottom w:val="single" w:sz="4" w:space="0" w:color="auto"/>
              <w:right w:val="single" w:sz="4" w:space="0" w:color="auto"/>
            </w:tcBorders>
            <w:shd w:val="clear" w:color="auto" w:fill="auto"/>
            <w:noWrap/>
            <w:vAlign w:val="bottom"/>
            <w:hideMark/>
          </w:tcPr>
          <w:p w14:paraId="50200460" w14:textId="77777777" w:rsidR="009C43E6" w:rsidRPr="000F64E7" w:rsidRDefault="009C43E6" w:rsidP="00217045">
            <w:pPr>
              <w:pStyle w:val="TableauTexte"/>
            </w:pPr>
            <w:r w:rsidRPr="000F64E7">
              <w:t>50</w:t>
            </w:r>
          </w:p>
        </w:tc>
      </w:tr>
      <w:tr w:rsidR="009C43E6" w:rsidRPr="00041DA7" w14:paraId="064AA166" w14:textId="77777777" w:rsidTr="00217045">
        <w:trPr>
          <w:trHeight w:val="317"/>
        </w:trPr>
        <w:tc>
          <w:tcPr>
            <w:tcW w:w="1446" w:type="dxa"/>
            <w:tcBorders>
              <w:top w:val="nil"/>
              <w:left w:val="single" w:sz="4" w:space="0" w:color="auto"/>
              <w:bottom w:val="single" w:sz="4" w:space="0" w:color="auto"/>
              <w:right w:val="single" w:sz="4" w:space="0" w:color="auto"/>
            </w:tcBorders>
            <w:shd w:val="clear" w:color="auto" w:fill="auto"/>
            <w:noWrap/>
            <w:vAlign w:val="bottom"/>
            <w:hideMark/>
          </w:tcPr>
          <w:p w14:paraId="0AD202B4" w14:textId="77777777" w:rsidR="009C43E6" w:rsidRPr="00041DA7" w:rsidRDefault="009C43E6" w:rsidP="00217045">
            <w:pPr>
              <w:pStyle w:val="TableauTexte"/>
            </w:pPr>
            <w:r w:rsidRPr="00041DA7">
              <w:t>2000</w:t>
            </w:r>
          </w:p>
        </w:tc>
        <w:tc>
          <w:tcPr>
            <w:tcW w:w="1868" w:type="dxa"/>
            <w:tcBorders>
              <w:top w:val="nil"/>
              <w:left w:val="nil"/>
              <w:bottom w:val="single" w:sz="4" w:space="0" w:color="auto"/>
              <w:right w:val="single" w:sz="4" w:space="0" w:color="auto"/>
            </w:tcBorders>
            <w:shd w:val="clear" w:color="auto" w:fill="auto"/>
            <w:noWrap/>
            <w:vAlign w:val="bottom"/>
            <w:hideMark/>
          </w:tcPr>
          <w:p w14:paraId="35BE62F9" w14:textId="77777777" w:rsidR="009C43E6" w:rsidRPr="00041DA7" w:rsidRDefault="009C43E6" w:rsidP="00217045">
            <w:pPr>
              <w:pStyle w:val="TableauTexte"/>
            </w:pPr>
            <w:r w:rsidRPr="00041DA7">
              <w:t>20/05/2016</w:t>
            </w:r>
          </w:p>
        </w:tc>
        <w:tc>
          <w:tcPr>
            <w:tcW w:w="1254" w:type="dxa"/>
            <w:tcBorders>
              <w:top w:val="nil"/>
              <w:left w:val="nil"/>
              <w:bottom w:val="single" w:sz="4" w:space="0" w:color="auto"/>
              <w:right w:val="single" w:sz="4" w:space="0" w:color="auto"/>
            </w:tcBorders>
            <w:shd w:val="clear" w:color="auto" w:fill="auto"/>
            <w:noWrap/>
            <w:vAlign w:val="bottom"/>
            <w:hideMark/>
          </w:tcPr>
          <w:p w14:paraId="63E7AB0B" w14:textId="77777777" w:rsidR="009C43E6" w:rsidRPr="00041DA7" w:rsidRDefault="009C43E6" w:rsidP="00217045">
            <w:pPr>
              <w:pStyle w:val="TableauTexte"/>
            </w:pPr>
            <w:r w:rsidRPr="00041DA7">
              <w:t>Jean</w:t>
            </w:r>
          </w:p>
        </w:tc>
        <w:tc>
          <w:tcPr>
            <w:tcW w:w="2371" w:type="dxa"/>
            <w:tcBorders>
              <w:top w:val="nil"/>
              <w:left w:val="nil"/>
              <w:bottom w:val="single" w:sz="4" w:space="0" w:color="auto"/>
              <w:right w:val="single" w:sz="4" w:space="0" w:color="auto"/>
            </w:tcBorders>
            <w:shd w:val="clear" w:color="auto" w:fill="auto"/>
            <w:noWrap/>
            <w:vAlign w:val="bottom"/>
            <w:hideMark/>
          </w:tcPr>
          <w:p w14:paraId="4999B4DD" w14:textId="77777777" w:rsidR="009C43E6" w:rsidRPr="00041DA7" w:rsidRDefault="009C43E6" w:rsidP="00217045">
            <w:pPr>
              <w:pStyle w:val="TableauTexte"/>
            </w:pPr>
            <w:proofErr w:type="spellStart"/>
            <w:r>
              <w:t>P</w:t>
            </w:r>
            <w:r w:rsidRPr="00041DA7">
              <w:t>aire</w:t>
            </w:r>
            <w:proofErr w:type="spellEnd"/>
            <w:r w:rsidRPr="00041DA7">
              <w:t xml:space="preserve"> de </w:t>
            </w:r>
            <w:proofErr w:type="spellStart"/>
            <w:r w:rsidRPr="00041DA7">
              <w:t>chaussure</w:t>
            </w:r>
            <w:r>
              <w:t>s</w:t>
            </w:r>
            <w:proofErr w:type="spellEnd"/>
          </w:p>
        </w:tc>
        <w:tc>
          <w:tcPr>
            <w:tcW w:w="1210" w:type="dxa"/>
            <w:tcBorders>
              <w:top w:val="nil"/>
              <w:left w:val="nil"/>
              <w:bottom w:val="single" w:sz="4" w:space="0" w:color="auto"/>
              <w:right w:val="single" w:sz="4" w:space="0" w:color="auto"/>
            </w:tcBorders>
            <w:shd w:val="clear" w:color="auto" w:fill="auto"/>
            <w:noWrap/>
            <w:vAlign w:val="bottom"/>
            <w:hideMark/>
          </w:tcPr>
          <w:p w14:paraId="28BC6365" w14:textId="77777777" w:rsidR="009C43E6" w:rsidRPr="00041DA7" w:rsidRDefault="009C43E6" w:rsidP="00217045">
            <w:pPr>
              <w:pStyle w:val="TableauTexte"/>
            </w:pPr>
            <w:r w:rsidRPr="00041DA7">
              <w:t>1</w:t>
            </w:r>
          </w:p>
        </w:tc>
        <w:tc>
          <w:tcPr>
            <w:tcW w:w="1612" w:type="dxa"/>
            <w:tcBorders>
              <w:top w:val="nil"/>
              <w:left w:val="nil"/>
              <w:bottom w:val="single" w:sz="4" w:space="0" w:color="auto"/>
              <w:right w:val="single" w:sz="4" w:space="0" w:color="auto"/>
            </w:tcBorders>
            <w:shd w:val="clear" w:color="auto" w:fill="auto"/>
            <w:noWrap/>
            <w:vAlign w:val="bottom"/>
            <w:hideMark/>
          </w:tcPr>
          <w:p w14:paraId="5E3DDCC0" w14:textId="77777777" w:rsidR="009C43E6" w:rsidRPr="000F64E7" w:rsidRDefault="009C43E6" w:rsidP="00217045">
            <w:pPr>
              <w:pStyle w:val="TableauTexte"/>
            </w:pPr>
            <w:r w:rsidRPr="000F64E7">
              <w:t>200</w:t>
            </w:r>
          </w:p>
        </w:tc>
      </w:tr>
      <w:tr w:rsidR="009C43E6" w:rsidRPr="00041DA7" w14:paraId="2C72CA6B" w14:textId="77777777" w:rsidTr="00217045">
        <w:trPr>
          <w:trHeight w:val="317"/>
        </w:trPr>
        <w:tc>
          <w:tcPr>
            <w:tcW w:w="1446" w:type="dxa"/>
            <w:tcBorders>
              <w:top w:val="nil"/>
              <w:left w:val="single" w:sz="4" w:space="0" w:color="auto"/>
              <w:bottom w:val="single" w:sz="4" w:space="0" w:color="auto"/>
              <w:right w:val="single" w:sz="4" w:space="0" w:color="auto"/>
            </w:tcBorders>
            <w:shd w:val="clear" w:color="auto" w:fill="auto"/>
            <w:noWrap/>
            <w:vAlign w:val="bottom"/>
            <w:hideMark/>
          </w:tcPr>
          <w:p w14:paraId="781E6BE4" w14:textId="77777777" w:rsidR="009C43E6" w:rsidRPr="00041DA7" w:rsidRDefault="009C43E6" w:rsidP="00217045">
            <w:pPr>
              <w:pStyle w:val="TableauTexte"/>
            </w:pPr>
            <w:r w:rsidRPr="00041DA7">
              <w:t>2000</w:t>
            </w:r>
          </w:p>
        </w:tc>
        <w:tc>
          <w:tcPr>
            <w:tcW w:w="1868" w:type="dxa"/>
            <w:tcBorders>
              <w:top w:val="nil"/>
              <w:left w:val="nil"/>
              <w:bottom w:val="single" w:sz="4" w:space="0" w:color="auto"/>
              <w:right w:val="single" w:sz="4" w:space="0" w:color="auto"/>
            </w:tcBorders>
            <w:shd w:val="clear" w:color="auto" w:fill="auto"/>
            <w:noWrap/>
            <w:vAlign w:val="bottom"/>
            <w:hideMark/>
          </w:tcPr>
          <w:p w14:paraId="421DFF9E" w14:textId="77777777" w:rsidR="009C43E6" w:rsidRPr="00041DA7" w:rsidRDefault="009C43E6" w:rsidP="00217045">
            <w:pPr>
              <w:pStyle w:val="TableauTexte"/>
            </w:pPr>
            <w:r w:rsidRPr="00041DA7">
              <w:t>21/05/2016</w:t>
            </w:r>
          </w:p>
        </w:tc>
        <w:tc>
          <w:tcPr>
            <w:tcW w:w="1254" w:type="dxa"/>
            <w:tcBorders>
              <w:top w:val="nil"/>
              <w:left w:val="nil"/>
              <w:bottom w:val="single" w:sz="4" w:space="0" w:color="auto"/>
              <w:right w:val="single" w:sz="4" w:space="0" w:color="auto"/>
            </w:tcBorders>
            <w:shd w:val="clear" w:color="auto" w:fill="auto"/>
            <w:noWrap/>
            <w:vAlign w:val="bottom"/>
            <w:hideMark/>
          </w:tcPr>
          <w:p w14:paraId="13E4188F" w14:textId="77777777" w:rsidR="009C43E6" w:rsidRPr="00041DA7" w:rsidRDefault="009C43E6" w:rsidP="00217045">
            <w:pPr>
              <w:pStyle w:val="TableauTexte"/>
            </w:pPr>
            <w:r w:rsidRPr="00041DA7">
              <w:t>Jean</w:t>
            </w:r>
          </w:p>
        </w:tc>
        <w:tc>
          <w:tcPr>
            <w:tcW w:w="2371" w:type="dxa"/>
            <w:tcBorders>
              <w:top w:val="nil"/>
              <w:left w:val="nil"/>
              <w:bottom w:val="single" w:sz="4" w:space="0" w:color="auto"/>
              <w:right w:val="single" w:sz="4" w:space="0" w:color="auto"/>
            </w:tcBorders>
            <w:shd w:val="clear" w:color="auto" w:fill="auto"/>
            <w:noWrap/>
            <w:vAlign w:val="bottom"/>
            <w:hideMark/>
          </w:tcPr>
          <w:p w14:paraId="308ED65B" w14:textId="77777777" w:rsidR="009C43E6" w:rsidRPr="00041DA7" w:rsidRDefault="009C43E6" w:rsidP="00217045">
            <w:pPr>
              <w:pStyle w:val="TableauTexte"/>
            </w:pPr>
            <w:r w:rsidRPr="00041DA7">
              <w:t>Dentifrice</w:t>
            </w:r>
          </w:p>
        </w:tc>
        <w:tc>
          <w:tcPr>
            <w:tcW w:w="1210" w:type="dxa"/>
            <w:tcBorders>
              <w:top w:val="nil"/>
              <w:left w:val="nil"/>
              <w:bottom w:val="single" w:sz="4" w:space="0" w:color="auto"/>
              <w:right w:val="single" w:sz="4" w:space="0" w:color="auto"/>
            </w:tcBorders>
            <w:shd w:val="clear" w:color="auto" w:fill="auto"/>
            <w:noWrap/>
            <w:vAlign w:val="bottom"/>
            <w:hideMark/>
          </w:tcPr>
          <w:p w14:paraId="72C22192" w14:textId="77777777" w:rsidR="009C43E6" w:rsidRPr="00041DA7" w:rsidRDefault="009C43E6" w:rsidP="00217045">
            <w:pPr>
              <w:pStyle w:val="TableauTexte"/>
            </w:pPr>
            <w:r w:rsidRPr="00041DA7">
              <w:t>1</w:t>
            </w:r>
          </w:p>
        </w:tc>
        <w:tc>
          <w:tcPr>
            <w:tcW w:w="1612" w:type="dxa"/>
            <w:tcBorders>
              <w:top w:val="nil"/>
              <w:left w:val="nil"/>
              <w:bottom w:val="single" w:sz="4" w:space="0" w:color="auto"/>
              <w:right w:val="single" w:sz="4" w:space="0" w:color="auto"/>
            </w:tcBorders>
            <w:shd w:val="clear" w:color="auto" w:fill="auto"/>
            <w:noWrap/>
            <w:vAlign w:val="bottom"/>
            <w:hideMark/>
          </w:tcPr>
          <w:p w14:paraId="1C8EC6F1" w14:textId="77777777" w:rsidR="009C43E6" w:rsidRPr="000F64E7" w:rsidRDefault="009C43E6" w:rsidP="00217045">
            <w:pPr>
              <w:pStyle w:val="TableauTexte"/>
            </w:pPr>
            <w:r w:rsidRPr="000F64E7">
              <w:t>10</w:t>
            </w:r>
          </w:p>
        </w:tc>
      </w:tr>
      <w:tr w:rsidR="009C43E6" w:rsidRPr="00041DA7" w14:paraId="1C1BAE4B" w14:textId="77777777" w:rsidTr="00217045">
        <w:trPr>
          <w:trHeight w:val="317"/>
        </w:trPr>
        <w:tc>
          <w:tcPr>
            <w:tcW w:w="1446" w:type="dxa"/>
            <w:tcBorders>
              <w:top w:val="nil"/>
              <w:left w:val="single" w:sz="4" w:space="0" w:color="auto"/>
              <w:bottom w:val="single" w:sz="4" w:space="0" w:color="auto"/>
              <w:right w:val="single" w:sz="4" w:space="0" w:color="auto"/>
            </w:tcBorders>
            <w:shd w:val="clear" w:color="auto" w:fill="auto"/>
            <w:noWrap/>
            <w:vAlign w:val="bottom"/>
            <w:hideMark/>
          </w:tcPr>
          <w:p w14:paraId="4ACC2D8F" w14:textId="77777777" w:rsidR="009C43E6" w:rsidRPr="00041DA7" w:rsidRDefault="009C43E6" w:rsidP="00217045">
            <w:pPr>
              <w:pStyle w:val="TableauTexte"/>
            </w:pPr>
            <w:r w:rsidRPr="00041DA7">
              <w:t>2000</w:t>
            </w:r>
          </w:p>
        </w:tc>
        <w:tc>
          <w:tcPr>
            <w:tcW w:w="1868" w:type="dxa"/>
            <w:tcBorders>
              <w:top w:val="nil"/>
              <w:left w:val="nil"/>
              <w:bottom w:val="single" w:sz="4" w:space="0" w:color="auto"/>
              <w:right w:val="single" w:sz="4" w:space="0" w:color="auto"/>
            </w:tcBorders>
            <w:shd w:val="clear" w:color="auto" w:fill="auto"/>
            <w:noWrap/>
            <w:vAlign w:val="bottom"/>
            <w:hideMark/>
          </w:tcPr>
          <w:p w14:paraId="15FC93C1" w14:textId="77777777" w:rsidR="009C43E6" w:rsidRPr="00041DA7" w:rsidRDefault="009C43E6" w:rsidP="00217045">
            <w:pPr>
              <w:pStyle w:val="TableauTexte"/>
            </w:pPr>
            <w:r w:rsidRPr="00041DA7">
              <w:t>22/05/2016</w:t>
            </w:r>
          </w:p>
        </w:tc>
        <w:tc>
          <w:tcPr>
            <w:tcW w:w="1254" w:type="dxa"/>
            <w:tcBorders>
              <w:top w:val="nil"/>
              <w:left w:val="nil"/>
              <w:bottom w:val="single" w:sz="4" w:space="0" w:color="auto"/>
              <w:right w:val="single" w:sz="4" w:space="0" w:color="auto"/>
            </w:tcBorders>
            <w:shd w:val="clear" w:color="auto" w:fill="auto"/>
            <w:noWrap/>
            <w:vAlign w:val="bottom"/>
            <w:hideMark/>
          </w:tcPr>
          <w:p w14:paraId="15BD0D8F" w14:textId="77777777" w:rsidR="009C43E6" w:rsidRPr="00041DA7" w:rsidRDefault="009C43E6" w:rsidP="00217045">
            <w:pPr>
              <w:pStyle w:val="TableauTexte"/>
            </w:pPr>
            <w:r w:rsidRPr="00041DA7">
              <w:t>Jean</w:t>
            </w:r>
          </w:p>
        </w:tc>
        <w:tc>
          <w:tcPr>
            <w:tcW w:w="2371" w:type="dxa"/>
            <w:tcBorders>
              <w:top w:val="nil"/>
              <w:left w:val="nil"/>
              <w:bottom w:val="single" w:sz="4" w:space="0" w:color="auto"/>
              <w:right w:val="single" w:sz="4" w:space="0" w:color="auto"/>
            </w:tcBorders>
            <w:shd w:val="clear" w:color="auto" w:fill="auto"/>
            <w:noWrap/>
            <w:vAlign w:val="bottom"/>
            <w:hideMark/>
          </w:tcPr>
          <w:p w14:paraId="10BDF481" w14:textId="77777777" w:rsidR="009C43E6" w:rsidRPr="00041DA7" w:rsidRDefault="009C43E6" w:rsidP="00217045">
            <w:pPr>
              <w:pStyle w:val="TableauTexte"/>
            </w:pPr>
            <w:r w:rsidRPr="00041DA7">
              <w:t>Livre leadership</w:t>
            </w:r>
          </w:p>
        </w:tc>
        <w:tc>
          <w:tcPr>
            <w:tcW w:w="1210" w:type="dxa"/>
            <w:tcBorders>
              <w:top w:val="nil"/>
              <w:left w:val="nil"/>
              <w:bottom w:val="single" w:sz="4" w:space="0" w:color="auto"/>
              <w:right w:val="single" w:sz="4" w:space="0" w:color="auto"/>
            </w:tcBorders>
            <w:shd w:val="clear" w:color="auto" w:fill="auto"/>
            <w:noWrap/>
            <w:vAlign w:val="bottom"/>
            <w:hideMark/>
          </w:tcPr>
          <w:p w14:paraId="6259AC43" w14:textId="77777777" w:rsidR="009C43E6" w:rsidRPr="00041DA7" w:rsidRDefault="009C43E6" w:rsidP="00217045">
            <w:pPr>
              <w:pStyle w:val="TableauTexte"/>
            </w:pPr>
            <w:r w:rsidRPr="00041DA7">
              <w:t>1</w:t>
            </w:r>
          </w:p>
        </w:tc>
        <w:tc>
          <w:tcPr>
            <w:tcW w:w="1612" w:type="dxa"/>
            <w:tcBorders>
              <w:top w:val="nil"/>
              <w:left w:val="nil"/>
              <w:bottom w:val="single" w:sz="4" w:space="0" w:color="auto"/>
              <w:right w:val="single" w:sz="4" w:space="0" w:color="auto"/>
            </w:tcBorders>
            <w:shd w:val="clear" w:color="auto" w:fill="auto"/>
            <w:noWrap/>
            <w:vAlign w:val="bottom"/>
            <w:hideMark/>
          </w:tcPr>
          <w:p w14:paraId="25327769" w14:textId="77777777" w:rsidR="009C43E6" w:rsidRPr="000F64E7" w:rsidRDefault="009C43E6" w:rsidP="00217045">
            <w:pPr>
              <w:pStyle w:val="TableauTexte"/>
            </w:pPr>
            <w:r w:rsidRPr="000F64E7">
              <w:t>40</w:t>
            </w:r>
          </w:p>
        </w:tc>
      </w:tr>
    </w:tbl>
    <w:p w14:paraId="6CFA4118" w14:textId="77777777" w:rsidR="009C43E6" w:rsidRDefault="009C43E6" w:rsidP="009C43E6">
      <w:pPr>
        <w:pStyle w:val="Question"/>
      </w:pPr>
      <w:r w:rsidRPr="00041DA7">
        <w:t>Avec m=2</w:t>
      </w:r>
      <w:r>
        <w:t> </w:t>
      </w:r>
      <w:r w:rsidRPr="00041DA7">
        <w:t>tâches</w:t>
      </w:r>
      <w:r>
        <w:t> </w:t>
      </w:r>
      <w:proofErr w:type="spellStart"/>
      <w:r w:rsidRPr="00041DA7">
        <w:t>Map</w:t>
      </w:r>
      <w:proofErr w:type="spellEnd"/>
      <w:r w:rsidRPr="00041DA7">
        <w:t xml:space="preserve"> et r=1</w:t>
      </w:r>
      <w:r>
        <w:t> </w:t>
      </w:r>
      <w:r w:rsidRPr="00041DA7">
        <w:t xml:space="preserve">tâche </w:t>
      </w:r>
      <w:proofErr w:type="spellStart"/>
      <w:r>
        <w:t>R</w:t>
      </w:r>
      <w:r w:rsidRPr="00041DA7">
        <w:t>educe</w:t>
      </w:r>
      <w:proofErr w:type="spellEnd"/>
      <w:r w:rsidRPr="00041DA7">
        <w:t xml:space="preserve">, énoncez les </w:t>
      </w:r>
      <w:r>
        <w:t>trois</w:t>
      </w:r>
      <w:r w:rsidRPr="00041DA7">
        <w:t xml:space="preserve"> étapes nécessaires à la réalisation de la jointure à l’aide du MapReduce, puis construisez le graphe de flux pour l’obtention de la table.</w:t>
      </w:r>
    </w:p>
    <w:p w14:paraId="5C7AF96A" w14:textId="3A82B224" w:rsidR="00C66C4F" w:rsidRPr="003F7E56" w:rsidRDefault="008245F5" w:rsidP="003F7E56">
      <w:pPr>
        <w:pStyle w:val="ListeANumero"/>
      </w:pPr>
      <w:r>
        <w:t>1.</w:t>
      </w:r>
      <w:r>
        <w:tab/>
        <w:t>C</w:t>
      </w:r>
      <w:r w:rsidR="00C66C4F" w:rsidRPr="003F7E56">
        <w:t>oncatén</w:t>
      </w:r>
      <w:r>
        <w:t>er</w:t>
      </w:r>
      <w:r w:rsidR="00C66C4F" w:rsidRPr="003F7E56">
        <w:t xml:space="preserve"> verticale</w:t>
      </w:r>
      <w:r>
        <w:t>ment</w:t>
      </w:r>
      <w:r w:rsidR="00C66C4F" w:rsidRPr="003F7E56">
        <w:t xml:space="preserve"> </w:t>
      </w:r>
      <w:r>
        <w:t>l</w:t>
      </w:r>
      <w:r w:rsidR="00C66C4F" w:rsidRPr="003F7E56">
        <w:t>es deux tables</w:t>
      </w:r>
      <w:r>
        <w:t xml:space="preserve"> </w:t>
      </w:r>
      <w:r w:rsidR="00C66C4F" w:rsidRPr="003F7E56">
        <w:t>et ajouter une colonne contenant le nom de chaque table</w:t>
      </w:r>
      <w:r>
        <w:t>.</w:t>
      </w:r>
    </w:p>
    <w:p w14:paraId="74BF305F" w14:textId="60CA6AFD" w:rsidR="00C66C4F" w:rsidRPr="003F7E56" w:rsidRDefault="008245F5" w:rsidP="003F7E56">
      <w:pPr>
        <w:pStyle w:val="ListeANumero"/>
      </w:pPr>
      <w:r>
        <w:t>2.</w:t>
      </w:r>
      <w:r>
        <w:tab/>
      </w:r>
      <w:r w:rsidR="00C66C4F" w:rsidRPr="003F7E56">
        <w:t xml:space="preserve">Passer </w:t>
      </w:r>
      <w:r>
        <w:t>l</w:t>
      </w:r>
      <w:r w:rsidR="00C66C4F" w:rsidRPr="003F7E56">
        <w:t xml:space="preserve">e fichier obtenu à la fonction </w:t>
      </w:r>
      <w:proofErr w:type="spellStart"/>
      <w:proofErr w:type="gramStart"/>
      <w:r w:rsidR="00C66C4F" w:rsidRPr="003F7E56">
        <w:rPr>
          <w:rStyle w:val="CodeDansTexte"/>
        </w:rPr>
        <w:t>map</w:t>
      </w:r>
      <w:proofErr w:type="spellEnd"/>
      <w:r w:rsidR="00C66C4F" w:rsidRPr="003F7E56">
        <w:rPr>
          <w:rStyle w:val="CodeDansTexte"/>
        </w:rPr>
        <w:t>(</w:t>
      </w:r>
      <w:proofErr w:type="gramEnd"/>
      <w:r w:rsidR="00C66C4F" w:rsidRPr="003F7E56">
        <w:rPr>
          <w:rStyle w:val="CodeDansTexte"/>
        </w:rPr>
        <w:t>)</w:t>
      </w:r>
      <w:r w:rsidR="00C66C4F" w:rsidRPr="003F7E56">
        <w:t xml:space="preserve"> et la clé de la paire sera la colonne </w:t>
      </w:r>
      <w:proofErr w:type="spellStart"/>
      <w:r w:rsidR="00C66C4F" w:rsidRPr="003F7E56">
        <w:rPr>
          <w:rStyle w:val="CodeDansTexte"/>
        </w:rPr>
        <w:t>command_id</w:t>
      </w:r>
      <w:proofErr w:type="spellEnd"/>
      <w:r>
        <w:t>.</w:t>
      </w:r>
    </w:p>
    <w:p w14:paraId="25BF245B" w14:textId="0F6492C1" w:rsidR="008245F5" w:rsidRDefault="008245F5" w:rsidP="003F7E56">
      <w:pPr>
        <w:pStyle w:val="ListeANumero"/>
      </w:pPr>
      <w:r>
        <w:t>3.</w:t>
      </w:r>
      <w:r>
        <w:tab/>
      </w:r>
      <w:r w:rsidR="00C66C4F" w:rsidRPr="003F7E56">
        <w:t xml:space="preserve">Le </w:t>
      </w:r>
      <w:proofErr w:type="spellStart"/>
      <w:r w:rsidR="00C66C4F" w:rsidRPr="003F7E56">
        <w:t>Reduce</w:t>
      </w:r>
      <w:proofErr w:type="spellEnd"/>
      <w:r w:rsidR="00C66C4F" w:rsidRPr="003F7E56">
        <w:t xml:space="preserve"> regroupe les lignes par clé de façon à obtenir les lignes des </w:t>
      </w:r>
      <w:r>
        <w:t>deux</w:t>
      </w:r>
      <w:r w:rsidR="00C66C4F" w:rsidRPr="003F7E56">
        <w:t xml:space="preserve"> tables correspondant à la même clé.</w:t>
      </w:r>
    </w:p>
    <w:p w14:paraId="65AF96AF" w14:textId="30E289A1" w:rsidR="00C66C4F" w:rsidRPr="003F7E56" w:rsidRDefault="00C66C4F">
      <w:pPr>
        <w:pStyle w:val="TexteCourant"/>
      </w:pPr>
      <w:r w:rsidRPr="003F7E56">
        <w:t>Le graphe acyclique direct de la jointure est le suivant :</w:t>
      </w:r>
    </w:p>
    <w:p w14:paraId="1C34A040" w14:textId="58884655" w:rsidR="00C66C4F" w:rsidRPr="003F7E56" w:rsidRDefault="008B4214">
      <w:pPr>
        <w:pStyle w:val="TexteCourant"/>
      </w:pPr>
      <w:r>
        <w:rPr>
          <w:rFonts w:eastAsiaTheme="minorEastAsia"/>
          <w:noProof/>
        </w:rPr>
        <w:lastRenderedPageBreak/>
        <w:drawing>
          <wp:inline distT="0" distB="0" distL="0" distR="0" wp14:anchorId="3BFB07E9" wp14:editId="18FE2E5C">
            <wp:extent cx="4881092" cy="43719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apReduce exercice 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891309" cy="4381126"/>
                    </a:xfrm>
                    <a:prstGeom prst="rect">
                      <a:avLst/>
                    </a:prstGeom>
                  </pic:spPr>
                </pic:pic>
              </a:graphicData>
            </a:graphic>
          </wp:inline>
        </w:drawing>
      </w:r>
    </w:p>
    <w:p w14:paraId="36AC22CB" w14:textId="77777777" w:rsidR="009C43E6" w:rsidRPr="00041DA7" w:rsidRDefault="009C43E6" w:rsidP="009C43E6">
      <w:pPr>
        <w:pStyle w:val="Question"/>
      </w:pPr>
      <w:r>
        <w:t>C</w:t>
      </w:r>
      <w:r w:rsidRPr="00041DA7">
        <w:t>itez deux limites majeures du modèle MapReduce</w:t>
      </w:r>
      <w:r>
        <w:t>.</w:t>
      </w:r>
    </w:p>
    <w:p w14:paraId="4F2E6B90" w14:textId="338E17D6" w:rsidR="00C66C4F" w:rsidRPr="003F7E56" w:rsidRDefault="00C66C4F" w:rsidP="003F7E56">
      <w:pPr>
        <w:pStyle w:val="ListeANumero"/>
      </w:pPr>
      <w:r w:rsidRPr="003F7E56">
        <w:t>1</w:t>
      </w:r>
      <w:r w:rsidR="008245F5">
        <w:t>.</w:t>
      </w:r>
      <w:r w:rsidR="008245F5">
        <w:tab/>
        <w:t>Il est</w:t>
      </w:r>
      <w:r w:rsidRPr="003F7E56">
        <w:t xml:space="preserve"> inadapté pour traiter des travaux itératifs</w:t>
      </w:r>
      <w:r w:rsidR="008245F5">
        <w:t>.</w:t>
      </w:r>
    </w:p>
    <w:p w14:paraId="04BF8C55" w14:textId="6D354D2C" w:rsidR="009C43E6" w:rsidRPr="008245F5" w:rsidRDefault="00C66C4F" w:rsidP="003F7E56">
      <w:pPr>
        <w:pStyle w:val="ListeANumero"/>
      </w:pPr>
      <w:r w:rsidRPr="003F7E56">
        <w:t>2</w:t>
      </w:r>
      <w:r w:rsidR="008245F5">
        <w:t>.</w:t>
      </w:r>
      <w:r w:rsidR="008245F5">
        <w:tab/>
        <w:t>Il est</w:t>
      </w:r>
      <w:r w:rsidRPr="003F7E56">
        <w:t xml:space="preserve"> inadapté pour résoudre des problématiques de temps réel</w:t>
      </w:r>
      <w:r w:rsidR="008245F5">
        <w:t>.</w:t>
      </w:r>
    </w:p>
    <w:p w14:paraId="43775067" w14:textId="77777777" w:rsidR="009C43E6" w:rsidRPr="00041DA7" w:rsidRDefault="009C43E6" w:rsidP="009C43E6">
      <w:pPr>
        <w:pStyle w:val="Question"/>
      </w:pPr>
      <w:r>
        <w:t>C</w:t>
      </w:r>
      <w:r w:rsidRPr="00041DA7">
        <w:t>omment définiriez-vous Mahout ?</w:t>
      </w:r>
    </w:p>
    <w:p w14:paraId="535449BF" w14:textId="632CB920" w:rsidR="009C43E6" w:rsidRPr="008A6CB3" w:rsidRDefault="00C66C4F" w:rsidP="009C43E6">
      <w:pPr>
        <w:pStyle w:val="TexteCourant"/>
      </w:pPr>
      <w:r w:rsidRPr="003F7E56">
        <w:t>Mahout une bibliothèque de classes Java d</w:t>
      </w:r>
      <w:r w:rsidR="008245F5">
        <w:t>’</w:t>
      </w:r>
      <w:r w:rsidRPr="003F7E56">
        <w:t>algorithmes d’apprentissage statistique, parallélisés en style MapReduce pour exécution dans un cluster. Cette bibliothèque peut être utilisée par n’importe quel moteur de calcul qui supporte les plans d’exécution acyclique</w:t>
      </w:r>
      <w:r w:rsidR="008245F5">
        <w:t>s</w:t>
      </w:r>
      <w:r w:rsidRPr="003F7E56">
        <w:t xml:space="preserve"> directs tels que le MapReduce.</w:t>
      </w:r>
    </w:p>
    <w:p w14:paraId="639E056B" w14:textId="77777777" w:rsidR="009C43E6" w:rsidRPr="00041DA7" w:rsidRDefault="009C43E6" w:rsidP="009C43E6">
      <w:pPr>
        <w:pStyle w:val="Question"/>
      </w:pPr>
      <w:r>
        <w:t>Q</w:t>
      </w:r>
      <w:r w:rsidRPr="00041DA7">
        <w:t xml:space="preserve">uel est le défaut de MapReduce </w:t>
      </w:r>
      <w:r>
        <w:t>corrigé par</w:t>
      </w:r>
      <w:r w:rsidRPr="00041DA7">
        <w:t xml:space="preserve"> Mahout ?</w:t>
      </w:r>
    </w:p>
    <w:p w14:paraId="4042BC54" w14:textId="4677CA4C" w:rsidR="009C43E6" w:rsidRPr="008A6CB3" w:rsidRDefault="008245F5" w:rsidP="009C43E6">
      <w:pPr>
        <w:pStyle w:val="TexteCourant"/>
      </w:pPr>
      <w:r>
        <w:t>Mahout</w:t>
      </w:r>
      <w:r w:rsidR="00C66C4F" w:rsidRPr="003F7E56">
        <w:t xml:space="preserve"> corrige le problème du manque d’</w:t>
      </w:r>
      <w:proofErr w:type="spellStart"/>
      <w:r w:rsidR="00C66C4F" w:rsidRPr="003F7E56">
        <w:t>itérativité</w:t>
      </w:r>
      <w:proofErr w:type="spellEnd"/>
      <w:r w:rsidR="00C66C4F" w:rsidRPr="003F7E56">
        <w:t xml:space="preserve"> du </w:t>
      </w:r>
      <w:proofErr w:type="spellStart"/>
      <w:r w:rsidR="00C66C4F" w:rsidRPr="003F7E56">
        <w:t>MapReduce</w:t>
      </w:r>
      <w:proofErr w:type="spellEnd"/>
      <w:r w:rsidR="00C66C4F" w:rsidRPr="003F7E56">
        <w:t xml:space="preserve"> qui empêche </w:t>
      </w:r>
      <w:r>
        <w:t>de l’</w:t>
      </w:r>
      <w:r w:rsidR="00C66C4F" w:rsidRPr="003F7E56">
        <w:t>utilis</w:t>
      </w:r>
      <w:r>
        <w:t>er</w:t>
      </w:r>
      <w:r w:rsidR="00C66C4F" w:rsidRPr="003F7E56">
        <w:t xml:space="preserve"> pour les travaux statistiques.</w:t>
      </w:r>
    </w:p>
    <w:p w14:paraId="5B3FAFEA" w14:textId="77777777" w:rsidR="009C43E6" w:rsidRDefault="009C43E6" w:rsidP="009C43E6">
      <w:pPr>
        <w:pStyle w:val="Question"/>
      </w:pPr>
      <w:r w:rsidRPr="00D3474D">
        <w:t>Mahout fonctionne</w:t>
      </w:r>
      <w:r>
        <w:t>-t-il</w:t>
      </w:r>
      <w:r w:rsidRPr="00D3474D">
        <w:t xml:space="preserve"> en batch </w:t>
      </w:r>
      <w:proofErr w:type="spellStart"/>
      <w:r>
        <w:t>p</w:t>
      </w:r>
      <w:r w:rsidRPr="00D3474D">
        <w:t>rocessing</w:t>
      </w:r>
      <w:proofErr w:type="spellEnd"/>
      <w:r>
        <w:t> ?</w:t>
      </w:r>
    </w:p>
    <w:p w14:paraId="354C9633" w14:textId="2CBE5D0C" w:rsidR="009C43E6" w:rsidRPr="00D3474D" w:rsidRDefault="00C66C4F" w:rsidP="009C43E6">
      <w:pPr>
        <w:pStyle w:val="TexteCourant"/>
        <w:rPr>
          <w:bCs/>
          <w:szCs w:val="24"/>
        </w:rPr>
      </w:pPr>
      <w:r>
        <w:rPr>
          <w:bCs/>
          <w:szCs w:val="24"/>
        </w:rPr>
        <w:t>Oui.</w:t>
      </w:r>
    </w:p>
    <w:p w14:paraId="562AF579" w14:textId="2BCA4767" w:rsidR="009C43E6" w:rsidRPr="00D3474D" w:rsidRDefault="009C43E6" w:rsidP="009C43E6">
      <w:pPr>
        <w:pStyle w:val="Question"/>
      </w:pPr>
      <w:r w:rsidRPr="00662AC8">
        <w:rPr>
          <w:szCs w:val="24"/>
        </w:rPr>
        <w:t>Q</w:t>
      </w:r>
      <w:r w:rsidRPr="00D3474D">
        <w:t>ue pouvez-vous dire d’H</w:t>
      </w:r>
      <w:r w:rsidR="00330D48">
        <w:t>ama</w:t>
      </w:r>
      <w:r>
        <w:t> </w:t>
      </w:r>
      <w:r w:rsidRPr="00D3474D">
        <w:t>?</w:t>
      </w:r>
    </w:p>
    <w:p w14:paraId="543AC6C8" w14:textId="55F05FED" w:rsidR="005B7FB8" w:rsidRPr="003F7E56" w:rsidRDefault="00C66C4F" w:rsidP="004D2898">
      <w:pPr>
        <w:pStyle w:val="TexteCourant"/>
      </w:pPr>
      <w:r w:rsidRPr="003F7E56">
        <w:lastRenderedPageBreak/>
        <w:t>Hama est un moteur de calcul distribué, spécialisé dans le traitement massivement parallèle des graphes et du calcul matriciel. Il ne s</w:t>
      </w:r>
      <w:r w:rsidR="00330D48">
        <w:t>’</w:t>
      </w:r>
      <w:r w:rsidRPr="003F7E56">
        <w:t xml:space="preserve">appuie </w:t>
      </w:r>
      <w:r w:rsidR="00330D48">
        <w:t xml:space="preserve">pas </w:t>
      </w:r>
      <w:r w:rsidRPr="003F7E56">
        <w:t>sur un schéma acyclique direct comme le MapReduce, mais sur un modèle de programmation parallèle spécial appelé le BSP -</w:t>
      </w:r>
      <w:r w:rsidR="00330D48">
        <w:t> </w:t>
      </w:r>
      <w:proofErr w:type="spellStart"/>
      <w:r w:rsidRPr="003F7E56">
        <w:t>Bulk</w:t>
      </w:r>
      <w:proofErr w:type="spellEnd"/>
      <w:r w:rsidRPr="003F7E56">
        <w:t xml:space="preserve"> </w:t>
      </w:r>
      <w:proofErr w:type="spellStart"/>
      <w:r w:rsidRPr="003F7E56">
        <w:t>Synchronous</w:t>
      </w:r>
      <w:proofErr w:type="spellEnd"/>
      <w:r w:rsidRPr="003F7E56">
        <w:t xml:space="preserve"> </w:t>
      </w:r>
      <w:proofErr w:type="spellStart"/>
      <w:r w:rsidRPr="003F7E56">
        <w:t>Parallel</w:t>
      </w:r>
      <w:proofErr w:type="spellEnd"/>
      <w:r w:rsidRPr="003F7E56">
        <w:t xml:space="preserve"> (lot synchrone parallèle).</w:t>
      </w:r>
    </w:p>
    <w:p w14:paraId="27129272" w14:textId="32448B78" w:rsidR="004D2898" w:rsidRDefault="005C0EDF" w:rsidP="003F7E56">
      <w:pPr>
        <w:pStyle w:val="TitreNiveau1"/>
      </w:pPr>
      <w:r w:rsidRPr="003F7E56">
        <w:t>C</w:t>
      </w:r>
      <w:r>
        <w:t>hapitre </w:t>
      </w:r>
      <w:r w:rsidR="008A2EDB">
        <w:t>2</w:t>
      </w:r>
    </w:p>
    <w:p w14:paraId="21D17D11" w14:textId="77777777" w:rsidR="00B54893" w:rsidRPr="007E48F7" w:rsidRDefault="00B54893" w:rsidP="00B54893">
      <w:pPr>
        <w:pStyle w:val="Question"/>
      </w:pPr>
      <w:r w:rsidRPr="00A554FA">
        <w:t>Q</w:t>
      </w:r>
      <w:r w:rsidRPr="007E48F7">
        <w:t>u’est</w:t>
      </w:r>
      <w:r>
        <w:t>-</w:t>
      </w:r>
      <w:r w:rsidRPr="007E48F7">
        <w:t>ce que l’</w:t>
      </w:r>
      <w:r>
        <w:t>i</w:t>
      </w:r>
      <w:r w:rsidRPr="007E48F7">
        <w:t>n-</w:t>
      </w:r>
      <w:r>
        <w:t>m</w:t>
      </w:r>
      <w:r w:rsidRPr="007E48F7">
        <w:t xml:space="preserve">emory </w:t>
      </w:r>
      <w:proofErr w:type="spellStart"/>
      <w:r>
        <w:t>p</w:t>
      </w:r>
      <w:r w:rsidRPr="007E48F7">
        <w:t>rocessing</w:t>
      </w:r>
      <w:proofErr w:type="spellEnd"/>
      <w:r w:rsidRPr="007E48F7">
        <w:t xml:space="preserve"> ou traitement en mémoire</w:t>
      </w:r>
      <w:r>
        <w:t> </w:t>
      </w:r>
      <w:r w:rsidRPr="007E48F7">
        <w:t>?</w:t>
      </w:r>
    </w:p>
    <w:p w14:paraId="08AD655B" w14:textId="06C9695E" w:rsidR="00324116" w:rsidRPr="003F7E56" w:rsidRDefault="00324116">
      <w:pPr>
        <w:pStyle w:val="TexteCourant"/>
      </w:pPr>
      <w:r w:rsidRPr="003F7E56">
        <w:t>C’est un traitement qui consiste à charger toutes les données en mémoire avant de les traiter</w:t>
      </w:r>
      <w:r w:rsidR="00791610">
        <w:t>.</w:t>
      </w:r>
    </w:p>
    <w:p w14:paraId="2CC8209A" w14:textId="77777777" w:rsidR="00B54893" w:rsidRPr="007E48F7" w:rsidRDefault="00B54893" w:rsidP="00B54893">
      <w:pPr>
        <w:pStyle w:val="Question"/>
      </w:pPr>
      <w:r>
        <w:t>Q</w:t>
      </w:r>
      <w:r w:rsidRPr="007E48F7">
        <w:t>uel est l’avantage de l’</w:t>
      </w:r>
      <w:r>
        <w:t>i</w:t>
      </w:r>
      <w:r w:rsidRPr="007E48F7">
        <w:t>n-</w:t>
      </w:r>
      <w:r>
        <w:t>m</w:t>
      </w:r>
      <w:r w:rsidRPr="007E48F7">
        <w:t xml:space="preserve">emory </w:t>
      </w:r>
      <w:proofErr w:type="spellStart"/>
      <w:r>
        <w:t>p</w:t>
      </w:r>
      <w:r w:rsidRPr="007E48F7">
        <w:t>rocessing</w:t>
      </w:r>
      <w:proofErr w:type="spellEnd"/>
      <w:r>
        <w:t> </w:t>
      </w:r>
      <w:r w:rsidRPr="007E48F7">
        <w:t>?</w:t>
      </w:r>
    </w:p>
    <w:p w14:paraId="4C05A56B" w14:textId="3945790F" w:rsidR="00324116" w:rsidRPr="003F7E56" w:rsidRDefault="00791610">
      <w:pPr>
        <w:pStyle w:val="TexteCourant"/>
      </w:pPr>
      <w:r w:rsidRPr="003F7E56">
        <w:t xml:space="preserve">L’in-memory </w:t>
      </w:r>
      <w:proofErr w:type="spellStart"/>
      <w:r w:rsidRPr="003F7E56">
        <w:t>processing</w:t>
      </w:r>
      <w:proofErr w:type="spellEnd"/>
      <w:r w:rsidRPr="003F7E56">
        <w:t xml:space="preserve"> offre r</w:t>
      </w:r>
      <w:r w:rsidR="00324116" w:rsidRPr="003F7E56">
        <w:t>apidité et interactivité dans le traitement</w:t>
      </w:r>
      <w:r w:rsidRPr="003F7E56">
        <w:t>.</w:t>
      </w:r>
    </w:p>
    <w:p w14:paraId="10925E76" w14:textId="77777777" w:rsidR="00B54893" w:rsidRPr="007E48F7" w:rsidRDefault="00B54893" w:rsidP="00B54893">
      <w:pPr>
        <w:pStyle w:val="Question"/>
      </w:pPr>
      <w:r>
        <w:t>Q</w:t>
      </w:r>
      <w:r w:rsidRPr="007E48F7">
        <w:t>uel est l’inconvénient de l’</w:t>
      </w:r>
      <w:r>
        <w:t>i</w:t>
      </w:r>
      <w:r w:rsidRPr="007E48F7">
        <w:t>n-</w:t>
      </w:r>
      <w:r>
        <w:t>m</w:t>
      </w:r>
      <w:r w:rsidRPr="007E48F7">
        <w:t xml:space="preserve">emory </w:t>
      </w:r>
      <w:proofErr w:type="spellStart"/>
      <w:r>
        <w:t>p</w:t>
      </w:r>
      <w:r w:rsidRPr="007E48F7">
        <w:t>rocessing</w:t>
      </w:r>
      <w:proofErr w:type="spellEnd"/>
      <w:r>
        <w:t> </w:t>
      </w:r>
      <w:r w:rsidRPr="007E48F7">
        <w:t>?</w:t>
      </w:r>
    </w:p>
    <w:p w14:paraId="75F4BDF2" w14:textId="33A9FB65" w:rsidR="00324116" w:rsidRPr="003F7E56" w:rsidRDefault="00324116">
      <w:pPr>
        <w:pStyle w:val="TexteCourant"/>
      </w:pPr>
      <w:r w:rsidRPr="003F7E56">
        <w:t>Le volume de données qui peut être traité est limité à la taille de la mémoire.</w:t>
      </w:r>
    </w:p>
    <w:p w14:paraId="2AF335CD" w14:textId="65C37F03" w:rsidR="00B54893" w:rsidRPr="007E48F7" w:rsidRDefault="00B54893" w:rsidP="00B54893">
      <w:pPr>
        <w:pStyle w:val="Question"/>
      </w:pPr>
      <w:r>
        <w:t>C</w:t>
      </w:r>
      <w:r w:rsidRPr="007E48F7">
        <w:t xml:space="preserve">itez les </w:t>
      </w:r>
      <w:r>
        <w:t>deux</w:t>
      </w:r>
      <w:r w:rsidRPr="007E48F7">
        <w:t xml:space="preserve"> tentatives de résolution des limites de l’</w:t>
      </w:r>
      <w:r>
        <w:t>i</w:t>
      </w:r>
      <w:r w:rsidRPr="007E48F7">
        <w:t>n-</w:t>
      </w:r>
      <w:r>
        <w:t>m</w:t>
      </w:r>
      <w:r w:rsidRPr="007E48F7">
        <w:t xml:space="preserve">emory </w:t>
      </w:r>
      <w:proofErr w:type="spellStart"/>
      <w:r>
        <w:t>p</w:t>
      </w:r>
      <w:r w:rsidRPr="007E48F7">
        <w:t>rocessing</w:t>
      </w:r>
      <w:proofErr w:type="spellEnd"/>
      <w:r w:rsidR="00791610">
        <w:t>.</w:t>
      </w:r>
    </w:p>
    <w:p w14:paraId="423E08FC" w14:textId="0B2623D4" w:rsidR="00324116" w:rsidRPr="00791610" w:rsidRDefault="00791610" w:rsidP="003F7E56">
      <w:pPr>
        <w:pStyle w:val="ListeAPuce"/>
      </w:pPr>
      <w:r>
        <w:t>C</w:t>
      </w:r>
      <w:r w:rsidR="00324116" w:rsidRPr="00791610">
        <w:t>ompression des données</w:t>
      </w:r>
      <w:r>
        <w:t>.</w:t>
      </w:r>
    </w:p>
    <w:p w14:paraId="60EB85D5" w14:textId="1C412B08" w:rsidR="00324116" w:rsidRPr="00791610" w:rsidRDefault="00791610" w:rsidP="003F7E56">
      <w:pPr>
        <w:pStyle w:val="ListeAPuce"/>
      </w:pPr>
      <w:r>
        <w:t>A</w:t>
      </w:r>
      <w:r w:rsidR="00324116" w:rsidRPr="00791610">
        <w:t>jout de barrettes mémoires supplémentaires dans le système</w:t>
      </w:r>
      <w:r>
        <w:t>.</w:t>
      </w:r>
    </w:p>
    <w:p w14:paraId="3E6D3242" w14:textId="77777777" w:rsidR="00B54893" w:rsidRPr="007E48F7" w:rsidRDefault="00B54893" w:rsidP="00B54893">
      <w:pPr>
        <w:pStyle w:val="Question"/>
      </w:pPr>
      <w:r>
        <w:t>S</w:t>
      </w:r>
      <w:r w:rsidRPr="007E48F7">
        <w:t xml:space="preserve">elon vous, quel est le meilleur mode de traitement entre le </w:t>
      </w:r>
      <w:r>
        <w:t>b</w:t>
      </w:r>
      <w:r w:rsidRPr="007E48F7">
        <w:t xml:space="preserve">atch </w:t>
      </w:r>
      <w:proofErr w:type="spellStart"/>
      <w:r>
        <w:t>p</w:t>
      </w:r>
      <w:r w:rsidRPr="007E48F7">
        <w:t>rocessing</w:t>
      </w:r>
      <w:proofErr w:type="spellEnd"/>
      <w:r w:rsidRPr="007E48F7">
        <w:t xml:space="preserve"> et l’</w:t>
      </w:r>
      <w:r>
        <w:t>i</w:t>
      </w:r>
      <w:r w:rsidRPr="007E48F7">
        <w:t>n-</w:t>
      </w:r>
      <w:r>
        <w:t>m</w:t>
      </w:r>
      <w:r w:rsidRPr="007E48F7">
        <w:t xml:space="preserve">emory </w:t>
      </w:r>
      <w:proofErr w:type="spellStart"/>
      <w:r>
        <w:t>p</w:t>
      </w:r>
      <w:r w:rsidRPr="007E48F7">
        <w:t>rocessing</w:t>
      </w:r>
      <w:proofErr w:type="spellEnd"/>
      <w:r>
        <w:t> </w:t>
      </w:r>
      <w:r w:rsidRPr="007E48F7">
        <w:t>?</w:t>
      </w:r>
      <w:r>
        <w:t xml:space="preserve"> </w:t>
      </w:r>
      <w:r w:rsidRPr="007E48F7">
        <w:t>Justifiez votre réponse</w:t>
      </w:r>
      <w:r>
        <w:t>.</w:t>
      </w:r>
    </w:p>
    <w:p w14:paraId="0FD60F7B" w14:textId="3DC3C38F" w:rsidR="00324116" w:rsidRPr="003F7E56" w:rsidRDefault="00791610">
      <w:pPr>
        <w:pStyle w:val="TexteCourant"/>
      </w:pPr>
      <w:r w:rsidRPr="003F7E56">
        <w:t>T</w:t>
      </w:r>
      <w:r w:rsidR="00324116" w:rsidRPr="003F7E56">
        <w:t xml:space="preserve">out est fonction du besoin de traitement. Si le </w:t>
      </w:r>
      <w:r>
        <w:t>problème</w:t>
      </w:r>
      <w:r w:rsidR="00324116" w:rsidRPr="003F7E56">
        <w:t xml:space="preserve"> exige l’interactivité et la vitesse, alors l’</w:t>
      </w:r>
      <w:r>
        <w:t>i</w:t>
      </w:r>
      <w:r w:rsidR="00324116" w:rsidRPr="003F7E56">
        <w:t>n-</w:t>
      </w:r>
      <w:r>
        <w:t>m</w:t>
      </w:r>
      <w:r w:rsidR="00324116" w:rsidRPr="003F7E56">
        <w:t>emory sera approprié, mais au prix du volume</w:t>
      </w:r>
      <w:r>
        <w:t> ;</w:t>
      </w:r>
      <w:r w:rsidR="00324116" w:rsidRPr="003F7E56">
        <w:t xml:space="preserve"> si le besoin concerne des traitements périodiques, alors le batch sera adapté.</w:t>
      </w:r>
    </w:p>
    <w:p w14:paraId="43A43D45" w14:textId="77777777" w:rsidR="00B54893" w:rsidRPr="007E48F7" w:rsidRDefault="00B54893" w:rsidP="00B54893">
      <w:pPr>
        <w:pStyle w:val="Question"/>
      </w:pPr>
      <w:r>
        <w:t>Q</w:t>
      </w:r>
      <w:r w:rsidRPr="007E48F7">
        <w:t>u’est</w:t>
      </w:r>
      <w:r>
        <w:t>-</w:t>
      </w:r>
      <w:r w:rsidRPr="007E48F7">
        <w:t>ce</w:t>
      </w:r>
      <w:r>
        <w:t xml:space="preserve"> que</w:t>
      </w:r>
      <w:r w:rsidRPr="007E48F7">
        <w:t xml:space="preserve"> l’</w:t>
      </w:r>
      <w:r>
        <w:t>i</w:t>
      </w:r>
      <w:r w:rsidRPr="007E48F7">
        <w:t>n-</w:t>
      </w:r>
      <w:proofErr w:type="spellStart"/>
      <w:r>
        <w:t>d</w:t>
      </w:r>
      <w:r w:rsidRPr="007E48F7">
        <w:t>atabase</w:t>
      </w:r>
      <w:proofErr w:type="spellEnd"/>
      <w:r w:rsidRPr="007E48F7">
        <w:t xml:space="preserve"> </w:t>
      </w:r>
      <w:proofErr w:type="spellStart"/>
      <w:r>
        <w:t>p</w:t>
      </w:r>
      <w:r w:rsidRPr="007E48F7">
        <w:t>rocessing</w:t>
      </w:r>
      <w:proofErr w:type="spellEnd"/>
      <w:r>
        <w:t> </w:t>
      </w:r>
      <w:r w:rsidRPr="007E48F7">
        <w:t>?</w:t>
      </w:r>
    </w:p>
    <w:p w14:paraId="2575181E" w14:textId="5BBEC297" w:rsidR="00BB1E66" w:rsidRPr="003F7E56" w:rsidRDefault="00BB1E66">
      <w:pPr>
        <w:pStyle w:val="TexteCourant"/>
      </w:pPr>
      <w:r w:rsidRPr="003F7E56">
        <w:t>C’est une approche d’accélération des traitements qui consiste à ajouter des services Analytics et OLAP à l’intérieur d’un SGBD</w:t>
      </w:r>
      <w:r w:rsidR="00B667C7">
        <w:t>,</w:t>
      </w:r>
      <w:r w:rsidRPr="003F7E56">
        <w:t xml:space="preserve"> qui s’y exécutent directement.</w:t>
      </w:r>
    </w:p>
    <w:p w14:paraId="416305DA" w14:textId="77777777" w:rsidR="00B54893" w:rsidRPr="007E48F7" w:rsidRDefault="00B54893" w:rsidP="00B54893">
      <w:pPr>
        <w:pStyle w:val="Question"/>
      </w:pPr>
      <w:r>
        <w:t>Expliquez les deux approches qui peuvent être utilisées pour faire du traitement parallèle in-memory sur un cluster.</w:t>
      </w:r>
    </w:p>
    <w:p w14:paraId="5D11C06E" w14:textId="0B613ADE" w:rsidR="00BB1E66" w:rsidRDefault="00B667C7" w:rsidP="003F7E56">
      <w:pPr>
        <w:pStyle w:val="ListeAPuce"/>
      </w:pPr>
      <w:r w:rsidRPr="003F7E56">
        <w:lastRenderedPageBreak/>
        <w:t>C</w:t>
      </w:r>
      <w:r w:rsidR="00BB1E66">
        <w:t xml:space="preserve">onfigurer le cluster selon une architecture </w:t>
      </w:r>
      <w:proofErr w:type="spellStart"/>
      <w:r>
        <w:t>s</w:t>
      </w:r>
      <w:r w:rsidR="00BB1E66">
        <w:t>hared</w:t>
      </w:r>
      <w:proofErr w:type="spellEnd"/>
      <w:r w:rsidR="00BB1E66">
        <w:t>-</w:t>
      </w:r>
      <w:r>
        <w:t>m</w:t>
      </w:r>
      <w:r w:rsidR="00BB1E66">
        <w:t>emory où les données sont chargées dans une mémoire partagée par les nœuds du cluster</w:t>
      </w:r>
      <w:r>
        <w:t>.</w:t>
      </w:r>
    </w:p>
    <w:p w14:paraId="0D102936" w14:textId="0DE26DE7" w:rsidR="00BB1E66" w:rsidRDefault="00B667C7" w:rsidP="003F7E56">
      <w:pPr>
        <w:pStyle w:val="ListeAPuce"/>
      </w:pPr>
      <w:r>
        <w:t>U</w:t>
      </w:r>
      <w:r w:rsidR="00BB1E66">
        <w:t xml:space="preserve">tiliser une approche </w:t>
      </w:r>
      <w:proofErr w:type="spellStart"/>
      <w:r>
        <w:t>s</w:t>
      </w:r>
      <w:r w:rsidR="00BB1E66">
        <w:t>hared-</w:t>
      </w:r>
      <w:r>
        <w:t>n</w:t>
      </w:r>
      <w:r w:rsidR="00BB1E66">
        <w:t>othing</w:t>
      </w:r>
      <w:proofErr w:type="spellEnd"/>
      <w:r w:rsidR="00BB1E66">
        <w:t xml:space="preserve"> dans laquelle les données sont découpées, distribuées entre les nœuds du cluster et chargées dans la mémoire individuelle de chaque nœud.</w:t>
      </w:r>
    </w:p>
    <w:p w14:paraId="6AAE12F4" w14:textId="77777777" w:rsidR="00B54893" w:rsidRPr="007E48F7" w:rsidRDefault="00B54893" w:rsidP="00B54893">
      <w:pPr>
        <w:pStyle w:val="Question"/>
      </w:pPr>
      <w:r>
        <w:t xml:space="preserve">À quelle condition est-il approprié d’utiliser l’in-memory en </w:t>
      </w:r>
      <w:proofErr w:type="spellStart"/>
      <w:r>
        <w:t>shared</w:t>
      </w:r>
      <w:proofErr w:type="spellEnd"/>
      <w:r>
        <w:t>-memory </w:t>
      </w:r>
      <w:r w:rsidRPr="007E48F7">
        <w:t>?</w:t>
      </w:r>
      <w:r>
        <w:t xml:space="preserve"> Justifiez votre réponse.</w:t>
      </w:r>
    </w:p>
    <w:p w14:paraId="2298DF83" w14:textId="55C8F033" w:rsidR="00BB1E66" w:rsidRPr="003F7E56" w:rsidRDefault="00B667C7">
      <w:pPr>
        <w:pStyle w:val="TexteCourant"/>
      </w:pPr>
      <w:r>
        <w:t>Cette approche est appropriée l</w:t>
      </w:r>
      <w:r w:rsidR="00BB1E66" w:rsidRPr="003F7E56">
        <w:t>orsqu’il faut traiter de</w:t>
      </w:r>
      <w:r>
        <w:t xml:space="preserve"> gro</w:t>
      </w:r>
      <w:r w:rsidR="00BB1E66" w:rsidRPr="003F7E56">
        <w:t xml:space="preserve">s fichiers de données qui ne se prêtent pas facilement au découpage en partitions et qui doivent être traités de façon atomique (comme un tout indivisible), à l’instar des graphes des réseaux sociaux. </w:t>
      </w:r>
      <w:r>
        <w:t>Dans ce cas,</w:t>
      </w:r>
      <w:r w:rsidR="00BB1E66" w:rsidRPr="003F7E56">
        <w:t xml:space="preserve"> aucun n</w:t>
      </w:r>
      <w:r>
        <w:t>œ</w:t>
      </w:r>
      <w:r w:rsidR="00BB1E66" w:rsidRPr="003F7E56">
        <w:t>ud ne possède de mémoire</w:t>
      </w:r>
      <w:r>
        <w:t> ;</w:t>
      </w:r>
      <w:r w:rsidR="00BB1E66" w:rsidRPr="003F7E56">
        <w:t xml:space="preserve"> </w:t>
      </w:r>
      <w:r>
        <w:t>t</w:t>
      </w:r>
      <w:r w:rsidR="00BB1E66" w:rsidRPr="003F7E56">
        <w:t>oute la mémoire est partagée par tous les nœuds du cluster.</w:t>
      </w:r>
    </w:p>
    <w:p w14:paraId="09F23440" w14:textId="77777777" w:rsidR="00B54893" w:rsidRPr="00D8792B" w:rsidRDefault="00B54893" w:rsidP="00B54893">
      <w:pPr>
        <w:pStyle w:val="Question"/>
      </w:pPr>
      <w:r>
        <w:t>À</w:t>
      </w:r>
      <w:r w:rsidRPr="00D8792B">
        <w:t xml:space="preserve"> quelle condition est-il approprié d’utiliser l’</w:t>
      </w:r>
      <w:r>
        <w:t>i</w:t>
      </w:r>
      <w:r w:rsidRPr="00D8792B">
        <w:t>n-</w:t>
      </w:r>
      <w:r>
        <w:t>m</w:t>
      </w:r>
      <w:r w:rsidRPr="00D8792B">
        <w:t xml:space="preserve">emory en </w:t>
      </w:r>
      <w:proofErr w:type="spellStart"/>
      <w:r>
        <w:t>s</w:t>
      </w:r>
      <w:r w:rsidRPr="00D8792B">
        <w:t>hared-</w:t>
      </w:r>
      <w:r>
        <w:t>n</w:t>
      </w:r>
      <w:r w:rsidRPr="00D8792B">
        <w:t>othing</w:t>
      </w:r>
      <w:proofErr w:type="spellEnd"/>
      <w:r>
        <w:t> </w:t>
      </w:r>
      <w:r w:rsidRPr="00D8792B">
        <w:t>? Justifiez votre réponse</w:t>
      </w:r>
      <w:r>
        <w:t>.</w:t>
      </w:r>
    </w:p>
    <w:p w14:paraId="495820FA" w14:textId="7E37EFA4" w:rsidR="00BB1E66" w:rsidRPr="003F7E56" w:rsidRDefault="00BB1E66">
      <w:pPr>
        <w:pStyle w:val="TexteCourant"/>
      </w:pPr>
      <w:r w:rsidRPr="003F7E56">
        <w:t>Cette approche n’est appropriée que si les fichiers de données se prêtent au découpage et peuvent être traités de façon divisible, car aucun composant n’est partagé entre les nœuds du cluster.</w:t>
      </w:r>
    </w:p>
    <w:p w14:paraId="2CF4A56F" w14:textId="5A782FDA" w:rsidR="00B54893" w:rsidRPr="00D8792B" w:rsidRDefault="00CD7E99" w:rsidP="00B54893">
      <w:pPr>
        <w:pStyle w:val="Question"/>
      </w:pPr>
      <w:r>
        <w:rPr>
          <w:noProof/>
        </w:rPr>
        <mc:AlternateContent>
          <mc:Choice Requires="wpg">
            <w:drawing>
              <wp:anchor distT="0" distB="0" distL="114300" distR="114300" simplePos="0" relativeHeight="251699200" behindDoc="0" locked="0" layoutInCell="1" allowOverlap="1" wp14:anchorId="4620011D" wp14:editId="2E825EB6">
                <wp:simplePos x="0" y="0"/>
                <wp:positionH relativeFrom="column">
                  <wp:posOffset>1254125</wp:posOffset>
                </wp:positionH>
                <wp:positionV relativeFrom="paragraph">
                  <wp:posOffset>6713855</wp:posOffset>
                </wp:positionV>
                <wp:extent cx="809625" cy="533400"/>
                <wp:effectExtent l="6350" t="0" r="3175" b="1270"/>
                <wp:wrapNone/>
                <wp:docPr id="1" name="Group 7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9625" cy="533400"/>
                          <a:chOff x="4005" y="13830"/>
                          <a:chExt cx="1275" cy="840"/>
                        </a:xfrm>
                      </wpg:grpSpPr>
                      <wps:wsp>
                        <wps:cNvPr id="2" name="Text Box 786"/>
                        <wps:cNvSpPr txBox="1">
                          <a:spLocks noChangeArrowheads="1"/>
                        </wps:cNvSpPr>
                        <wps:spPr bwMode="auto">
                          <a:xfrm>
                            <a:off x="4005" y="13972"/>
                            <a:ext cx="180" cy="152"/>
                          </a:xfrm>
                          <a:prstGeom prst="rect">
                            <a:avLst/>
                          </a:prstGeom>
                          <a:solidFill>
                            <a:srgbClr val="FFFFFF"/>
                          </a:solidFill>
                          <a:ln w="9525">
                            <a:solidFill>
                              <a:srgbClr val="000000"/>
                            </a:solidFill>
                            <a:miter lim="800000"/>
                            <a:headEnd/>
                            <a:tailEnd/>
                          </a:ln>
                        </wps:spPr>
                        <wps:txbx>
                          <w:txbxContent>
                            <w:p w14:paraId="54D79418" w14:textId="77777777" w:rsidR="00C40593" w:rsidRDefault="00C40593" w:rsidP="00B54893"/>
                          </w:txbxContent>
                        </wps:txbx>
                        <wps:bodyPr rot="0" vert="horz" wrap="square" lIns="91440" tIns="45720" rIns="91440" bIns="45720" anchor="t" anchorCtr="0" upright="1">
                          <a:noAutofit/>
                        </wps:bodyPr>
                      </wps:wsp>
                      <wps:wsp>
                        <wps:cNvPr id="6" name="Text Box 787"/>
                        <wps:cNvSpPr txBox="1">
                          <a:spLocks noChangeArrowheads="1"/>
                        </wps:cNvSpPr>
                        <wps:spPr bwMode="auto">
                          <a:xfrm>
                            <a:off x="4005" y="14345"/>
                            <a:ext cx="180" cy="152"/>
                          </a:xfrm>
                          <a:prstGeom prst="rect">
                            <a:avLst/>
                          </a:prstGeom>
                          <a:solidFill>
                            <a:srgbClr val="FFFFFF"/>
                          </a:solidFill>
                          <a:ln w="9525">
                            <a:solidFill>
                              <a:srgbClr val="000000"/>
                            </a:solidFill>
                            <a:miter lim="800000"/>
                            <a:headEnd/>
                            <a:tailEnd/>
                          </a:ln>
                        </wps:spPr>
                        <wps:txbx>
                          <w:txbxContent>
                            <w:p w14:paraId="13E20E5D" w14:textId="77777777" w:rsidR="00C40593" w:rsidRDefault="00C40593" w:rsidP="00B54893"/>
                          </w:txbxContent>
                        </wps:txbx>
                        <wps:bodyPr rot="0" vert="horz" wrap="square" lIns="91440" tIns="45720" rIns="91440" bIns="45720" anchor="t" anchorCtr="0" upright="1">
                          <a:noAutofit/>
                        </wps:bodyPr>
                      </wps:wsp>
                      <wps:wsp>
                        <wps:cNvPr id="10" name="Text Box 788"/>
                        <wps:cNvSpPr txBox="1">
                          <a:spLocks noChangeArrowheads="1"/>
                        </wps:cNvSpPr>
                        <wps:spPr bwMode="auto">
                          <a:xfrm>
                            <a:off x="4230" y="14199"/>
                            <a:ext cx="1050" cy="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94FC51" w14:textId="77777777" w:rsidR="00C40593" w:rsidRPr="008A6CB3" w:rsidRDefault="00C40593" w:rsidP="00B54893">
                              <w:pPr>
                                <w:spacing w:after="0"/>
                                <w:rPr>
                                  <w:sz w:val="24"/>
                                  <w:szCs w:val="24"/>
                                </w:rPr>
                              </w:pPr>
                              <w:r w:rsidRPr="008A6CB3">
                                <w:rPr>
                                  <w:sz w:val="24"/>
                                  <w:szCs w:val="24"/>
                                </w:rPr>
                                <w:t>FAUX</w:t>
                              </w:r>
                            </w:p>
                          </w:txbxContent>
                        </wps:txbx>
                        <wps:bodyPr rot="0" vert="horz" wrap="square" lIns="91440" tIns="45720" rIns="91440" bIns="45720" anchor="t" anchorCtr="0" upright="1">
                          <a:noAutofit/>
                        </wps:bodyPr>
                      </wps:wsp>
                      <wps:wsp>
                        <wps:cNvPr id="11" name="Text Box 789"/>
                        <wps:cNvSpPr txBox="1">
                          <a:spLocks noChangeArrowheads="1"/>
                        </wps:cNvSpPr>
                        <wps:spPr bwMode="auto">
                          <a:xfrm>
                            <a:off x="4208" y="13830"/>
                            <a:ext cx="967" cy="48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59525A" w14:textId="77777777" w:rsidR="00C40593" w:rsidRPr="008A6CB3" w:rsidRDefault="00C40593" w:rsidP="00B54893">
                              <w:pPr>
                                <w:spacing w:after="0"/>
                                <w:rPr>
                                  <w:sz w:val="24"/>
                                  <w:szCs w:val="24"/>
                                </w:rPr>
                              </w:pPr>
                              <w:r w:rsidRPr="008A6CB3">
                                <w:rPr>
                                  <w:sz w:val="24"/>
                                  <w:szCs w:val="24"/>
                                </w:rPr>
                                <w:t>VRAI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85" o:spid="_x0000_s1026" style="position:absolute;left:0;text-align:left;margin-left:98.75pt;margin-top:528.65pt;width:63.75pt;height:42pt;z-index:251699200" coordorigin="4005,13830" coordsize="127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">
                <v:shapetype id="_x0000_t202" coordsize="21600,21600" o:spt="202" path="m,l,21600r21600,l21600,xe">
                  <v:stroke joinstyle="miter"/>
                  <v:path gradientshapeok="t" o:connecttype="rect"/>
                </v:shapetype>
                <v:shape id="Text Box 786" o:spid="_x0000_s1027" type="#_x0000_t202" style="position:absolute;left:4005;top:13972;width:180;height: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14:paraId="54D79418" w14:textId="77777777" w:rsidR="00C40593" w:rsidRDefault="00C40593" w:rsidP="00B54893"/>
                    </w:txbxContent>
                  </v:textbox>
                </v:shape>
                <v:shape id="Text Box 787" o:spid="_x0000_s1028" type="#_x0000_t202" style="position:absolute;left:4005;top:14345;width:180;height: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14:paraId="13E20E5D" w14:textId="77777777" w:rsidR="00C40593" w:rsidRDefault="00C40593" w:rsidP="00B54893"/>
                    </w:txbxContent>
                  </v:textbox>
                </v:shape>
                <v:shape id="Text Box 788" o:spid="_x0000_s1029" type="#_x0000_t202" style="position:absolute;left:4230;top:14199;width:1050;height: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H7fcIA&#10;AADbAAAADwAAAGRycy9kb3ducmV2LnhtbESPzW7CQAyE70h9h5Ur9YJg04rfwIJaJBBXfh7AZE0S&#10;kfVG2S0Jb48PSNxszXjm83LduUrdqQmlZwPfwwQUceZtybmB82k7mIEKEdli5ZkMPCjAevXRW2Jq&#10;fcsHuh9jriSEQ4oGihjrVOuQFeQwDH1NLNrVNw6jrE2ubYOthLtK/yTJRDssWRoKrGlTUHY7/jsD&#10;133bH8/byy6ep4fR5A/L6cU/jPn67H4XoCJ18W1+Xe+t4Au9/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ft9wgAAANsAAAAPAAAAAAAAAAAAAAAAAJgCAABkcnMvZG93&#10;bnJldi54bWxQSwUGAAAAAAQABAD1AAAAhwMAAAAA&#10;" stroked="f">
                  <v:textbox>
                    <w:txbxContent>
                      <w:p w14:paraId="5C94FC51" w14:textId="77777777" w:rsidR="00C40593" w:rsidRPr="008A6CB3" w:rsidRDefault="00C40593" w:rsidP="00B54893">
                        <w:pPr>
                          <w:spacing w:after="0"/>
                          <w:rPr>
                            <w:sz w:val="24"/>
                            <w:szCs w:val="24"/>
                          </w:rPr>
                        </w:pPr>
                        <w:r w:rsidRPr="008A6CB3">
                          <w:rPr>
                            <w:sz w:val="24"/>
                            <w:szCs w:val="24"/>
                          </w:rPr>
                          <w:t>FAUX</w:t>
                        </w:r>
                      </w:p>
                    </w:txbxContent>
                  </v:textbox>
                </v:shape>
                <v:shape id="Text Box 789" o:spid="_x0000_s1030" type="#_x0000_t202" style="position:absolute;left:4208;top:13830;width:967;height: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w:txbxContent>
                      <w:p w14:paraId="6059525A" w14:textId="77777777" w:rsidR="00C40593" w:rsidRPr="008A6CB3" w:rsidRDefault="00C40593" w:rsidP="00B54893">
                        <w:pPr>
                          <w:spacing w:after="0"/>
                          <w:rPr>
                            <w:sz w:val="24"/>
                            <w:szCs w:val="24"/>
                          </w:rPr>
                        </w:pPr>
                        <w:r w:rsidRPr="008A6CB3">
                          <w:rPr>
                            <w:sz w:val="24"/>
                            <w:szCs w:val="24"/>
                          </w:rPr>
                          <w:t>VRAI</w:t>
                        </w:r>
                      </w:p>
                    </w:txbxContent>
                  </v:textbox>
                </v:shape>
              </v:group>
            </w:pict>
          </mc:Fallback>
        </mc:AlternateContent>
      </w:r>
      <w:r w:rsidR="00B54893">
        <w:t>L</w:t>
      </w:r>
      <w:r w:rsidR="00B54893" w:rsidRPr="00D8792B">
        <w:t xml:space="preserve">e </w:t>
      </w:r>
      <w:proofErr w:type="spellStart"/>
      <w:r w:rsidR="00B54893" w:rsidRPr="00D8792B">
        <w:t>Spark</w:t>
      </w:r>
      <w:proofErr w:type="spellEnd"/>
      <w:r w:rsidR="00B54893" w:rsidRPr="00D8792B">
        <w:t xml:space="preserve"> est</w:t>
      </w:r>
      <w:r w:rsidR="00B54893">
        <w:t>-il</w:t>
      </w:r>
      <w:r w:rsidR="00B54893" w:rsidRPr="00D8792B">
        <w:t xml:space="preserve"> un modèle algorithmique</w:t>
      </w:r>
      <w:r w:rsidR="00B54893">
        <w:t> ?</w:t>
      </w:r>
    </w:p>
    <w:p w14:paraId="407B5962" w14:textId="5159352C" w:rsidR="00B54893" w:rsidRPr="007E48F7" w:rsidRDefault="00B667C7" w:rsidP="00B54893">
      <w:pPr>
        <w:pStyle w:val="TexteCourant"/>
      </w:pPr>
      <w:r>
        <w:t>Non.</w:t>
      </w:r>
    </w:p>
    <w:p w14:paraId="5720D812" w14:textId="77777777" w:rsidR="00B54893" w:rsidRPr="00D8792B" w:rsidRDefault="00B54893" w:rsidP="00B54893">
      <w:pPr>
        <w:pStyle w:val="Question"/>
      </w:pPr>
      <w:r w:rsidRPr="00D8792B">
        <w:t>Quelle différence faites-vous entre Spark et Hadoop ?</w:t>
      </w:r>
    </w:p>
    <w:p w14:paraId="7275B1C8" w14:textId="0C0FB9D5" w:rsidR="00BB1E66" w:rsidRPr="003F7E56" w:rsidRDefault="00BB1E66">
      <w:pPr>
        <w:pStyle w:val="TexteCourant"/>
      </w:pPr>
      <w:r w:rsidRPr="003F7E56">
        <w:t xml:space="preserve">Spark est un moteur de calcul </w:t>
      </w:r>
      <w:r w:rsidR="00B667C7">
        <w:t>i</w:t>
      </w:r>
      <w:r w:rsidRPr="003F7E56">
        <w:t>n-</w:t>
      </w:r>
      <w:r w:rsidR="00B667C7">
        <w:t>m</w:t>
      </w:r>
      <w:r w:rsidRPr="003F7E56">
        <w:t>emory distribué, tandis que Hadoop est l’implémentation du MapReduce, un modèle de calcul batch.</w:t>
      </w:r>
    </w:p>
    <w:p w14:paraId="10CA77E5" w14:textId="77777777" w:rsidR="00B54893" w:rsidRDefault="00B54893" w:rsidP="00B54893">
      <w:pPr>
        <w:pStyle w:val="Question"/>
      </w:pPr>
      <w:r w:rsidRPr="00D8792B">
        <w:t>Spark est</w:t>
      </w:r>
      <w:r>
        <w:t>-il</w:t>
      </w:r>
      <w:r w:rsidRPr="00D8792B">
        <w:t xml:space="preserve"> une version modifiée d</w:t>
      </w:r>
      <w:r>
        <w:t xml:space="preserve">e </w:t>
      </w:r>
      <w:r w:rsidRPr="00D8792B">
        <w:t>Hadoop</w:t>
      </w:r>
      <w:r>
        <w:t> ?</w:t>
      </w:r>
    </w:p>
    <w:p w14:paraId="17E14CCE" w14:textId="31D2237C" w:rsidR="00BB1E66" w:rsidRDefault="00B667C7" w:rsidP="00BB1E66">
      <w:pPr>
        <w:pStyle w:val="TexteCourant"/>
      </w:pPr>
      <w:r>
        <w:t>Non.</w:t>
      </w:r>
    </w:p>
    <w:p w14:paraId="66E1DD96" w14:textId="77777777" w:rsidR="00B54893" w:rsidRPr="00D8792B" w:rsidRDefault="00B54893" w:rsidP="00B54893">
      <w:pPr>
        <w:pStyle w:val="Question"/>
      </w:pPr>
      <w:r w:rsidRPr="00D8792B">
        <w:t>Qu’est</w:t>
      </w:r>
      <w:r>
        <w:t>-</w:t>
      </w:r>
      <w:r w:rsidRPr="00D8792B">
        <w:t>ce que le RDD et quel est son rôle en Spark</w:t>
      </w:r>
      <w:r>
        <w:t> </w:t>
      </w:r>
      <w:r w:rsidRPr="00D8792B">
        <w:t>?</w:t>
      </w:r>
    </w:p>
    <w:p w14:paraId="3758BEC0" w14:textId="1CC20223" w:rsidR="00BB1E66" w:rsidRPr="003F7E56" w:rsidRDefault="00BB1E66">
      <w:pPr>
        <w:pStyle w:val="TexteCourant"/>
      </w:pPr>
      <w:r w:rsidRPr="003F7E56">
        <w:t xml:space="preserve">Le RDD, </w:t>
      </w:r>
      <w:proofErr w:type="spellStart"/>
      <w:r w:rsidRPr="003F7E56">
        <w:t>Resilient</w:t>
      </w:r>
      <w:proofErr w:type="spellEnd"/>
      <w:r w:rsidRPr="003F7E56">
        <w:t xml:space="preserve"> </w:t>
      </w:r>
      <w:proofErr w:type="spellStart"/>
      <w:r w:rsidRPr="003F7E56">
        <w:t>Distributed</w:t>
      </w:r>
      <w:proofErr w:type="spellEnd"/>
      <w:r w:rsidRPr="003F7E56">
        <w:t xml:space="preserve"> </w:t>
      </w:r>
      <w:proofErr w:type="spellStart"/>
      <w:r w:rsidRPr="003F7E56">
        <w:t>Dataset</w:t>
      </w:r>
      <w:proofErr w:type="spellEnd"/>
      <w:r w:rsidRPr="003F7E56">
        <w:t xml:space="preserve"> (</w:t>
      </w:r>
      <w:r w:rsidR="00B667C7">
        <w:t>t</w:t>
      </w:r>
      <w:r w:rsidRPr="003F7E56">
        <w:t xml:space="preserve">able </w:t>
      </w:r>
      <w:r w:rsidR="00B667C7">
        <w:t>p</w:t>
      </w:r>
      <w:r w:rsidRPr="003F7E56">
        <w:t xml:space="preserve">artagée et </w:t>
      </w:r>
      <w:r w:rsidR="00B667C7">
        <w:t>r</w:t>
      </w:r>
      <w:r w:rsidRPr="003F7E56">
        <w:t>ésiliente) est une abstraction de données distribuée</w:t>
      </w:r>
      <w:r w:rsidR="00B667C7">
        <w:t>s</w:t>
      </w:r>
      <w:r w:rsidRPr="003F7E56">
        <w:t xml:space="preserve"> qui permet aux développeurs d</w:t>
      </w:r>
      <w:r w:rsidR="00B667C7">
        <w:t>’</w:t>
      </w:r>
      <w:r w:rsidRPr="003F7E56">
        <w:t>effectuer des calculs parallèles en mémoire sur un cluster de façon complètement tolérante aux pannes. C’est une abstraction de calcul distribué. Spark est une abstraction du</w:t>
      </w:r>
      <w:r w:rsidR="00B667C7">
        <w:t> </w:t>
      </w:r>
      <w:r w:rsidRPr="003F7E56">
        <w:t>RDD.</w:t>
      </w:r>
    </w:p>
    <w:p w14:paraId="2195C427" w14:textId="77777777" w:rsidR="00B54893" w:rsidRPr="00D8792B" w:rsidRDefault="00B54893" w:rsidP="00B54893">
      <w:pPr>
        <w:pStyle w:val="Question"/>
      </w:pPr>
      <w:r>
        <w:t>P</w:t>
      </w:r>
      <w:r w:rsidRPr="00D8792B">
        <w:t>ourquoi dit-on que le RDD est résilient ?</w:t>
      </w:r>
    </w:p>
    <w:p w14:paraId="0CE49B57" w14:textId="061E1634" w:rsidR="00BB1E66" w:rsidRPr="003F7E56" w:rsidRDefault="00B667C7">
      <w:pPr>
        <w:pStyle w:val="TexteCourant"/>
      </w:pPr>
      <w:r w:rsidRPr="003F7E56">
        <w:t>À</w:t>
      </w:r>
      <w:r w:rsidR="00BB1E66" w:rsidRPr="003F7E56">
        <w:t xml:space="preserve"> chaque partition du RDD, Spark mémorise suffisamment d’informations sur elle de manière à ce que</w:t>
      </w:r>
      <w:r>
        <w:t>,</w:t>
      </w:r>
      <w:r w:rsidR="00BB1E66" w:rsidRPr="003F7E56">
        <w:t xml:space="preserve"> si un nœud venait à tomber en panne, celle-ci serait automatiquement reconstruite et </w:t>
      </w:r>
      <w:r w:rsidR="00BB1E66" w:rsidRPr="003F7E56">
        <w:lastRenderedPageBreak/>
        <w:t>restauré</w:t>
      </w:r>
      <w:r>
        <w:t>e</w:t>
      </w:r>
      <w:r w:rsidR="00BB1E66" w:rsidRPr="003F7E56">
        <w:t xml:space="preserve"> à l’aide de ces informations</w:t>
      </w:r>
      <w:r>
        <w:t>, appelées</w:t>
      </w:r>
      <w:r w:rsidR="00BB1E66" w:rsidRPr="003F7E56">
        <w:t xml:space="preserve"> lignage ou lignée du RDD (RDD </w:t>
      </w:r>
      <w:proofErr w:type="spellStart"/>
      <w:r w:rsidR="00BB1E66" w:rsidRPr="003F7E56">
        <w:t>lineage</w:t>
      </w:r>
      <w:proofErr w:type="spellEnd"/>
      <w:r w:rsidR="00BB1E66" w:rsidRPr="003F7E56">
        <w:t>).</w:t>
      </w:r>
    </w:p>
    <w:p w14:paraId="62D6CBAD" w14:textId="77777777" w:rsidR="00B54893" w:rsidRPr="00D8792B" w:rsidRDefault="00B54893" w:rsidP="00B54893">
      <w:pPr>
        <w:pStyle w:val="Question"/>
      </w:pPr>
      <w:r>
        <w:t>P</w:t>
      </w:r>
      <w:r w:rsidRPr="00D8792B">
        <w:t>ourquoi dit-on que le RDD est distribué ?</w:t>
      </w:r>
    </w:p>
    <w:p w14:paraId="517FA292" w14:textId="66D9BA6A" w:rsidR="00BB1E66" w:rsidRPr="003F7E56" w:rsidRDefault="00B667C7">
      <w:pPr>
        <w:pStyle w:val="TexteCourant"/>
      </w:pPr>
      <w:r w:rsidRPr="003F7E56">
        <w:t>L</w:t>
      </w:r>
      <w:r w:rsidR="00BB1E66" w:rsidRPr="003F7E56">
        <w:t>e RDD est une collection d’objets ou de partitions qui sont distribué</w:t>
      </w:r>
      <w:r>
        <w:t>(</w:t>
      </w:r>
      <w:r w:rsidR="00BB1E66" w:rsidRPr="003F7E56">
        <w:t>e</w:t>
      </w:r>
      <w:r>
        <w:t>)</w:t>
      </w:r>
      <w:r w:rsidR="00BB1E66" w:rsidRPr="003F7E56">
        <w:t>s entre les nœuds du cluster.</w:t>
      </w:r>
    </w:p>
    <w:p w14:paraId="60C03918" w14:textId="77777777" w:rsidR="00B54893" w:rsidRDefault="00B54893" w:rsidP="00B54893">
      <w:pPr>
        <w:pStyle w:val="Question"/>
      </w:pPr>
      <w:r>
        <w:t>L</w:t>
      </w:r>
      <w:r w:rsidRPr="00D8792B">
        <w:t>e RDD est</w:t>
      </w:r>
      <w:r>
        <w:t>-il</w:t>
      </w:r>
      <w:r w:rsidRPr="00D8792B">
        <w:t xml:space="preserve"> un modèle de calcul au même titre que le MapReduce</w:t>
      </w:r>
      <w:r>
        <w:t> ?</w:t>
      </w:r>
    </w:p>
    <w:p w14:paraId="64F1EB20" w14:textId="737F9AFC" w:rsidR="00BB1E66" w:rsidRDefault="00B667C7" w:rsidP="00BB1E66">
      <w:pPr>
        <w:pStyle w:val="TexteCourant"/>
        <w:rPr>
          <w:i/>
        </w:rPr>
      </w:pPr>
      <w:r>
        <w:t>Oui.</w:t>
      </w:r>
    </w:p>
    <w:p w14:paraId="4BF1E920" w14:textId="77777777" w:rsidR="00B54893" w:rsidRPr="00C52902" w:rsidRDefault="00B54893" w:rsidP="00B54893">
      <w:pPr>
        <w:pStyle w:val="Question"/>
      </w:pPr>
      <w:r w:rsidRPr="00C52902">
        <w:t>Spark est</w:t>
      </w:r>
      <w:r>
        <w:t>-il</w:t>
      </w:r>
      <w:r w:rsidRPr="00C52902">
        <w:t xml:space="preserve"> une implémentation du RDD</w:t>
      </w:r>
      <w:r>
        <w:t> ?</w:t>
      </w:r>
    </w:p>
    <w:p w14:paraId="1A8950D6" w14:textId="487D6091" w:rsidR="00B54893" w:rsidRPr="007E48F7" w:rsidRDefault="00B667C7" w:rsidP="00B54893">
      <w:pPr>
        <w:pStyle w:val="TexteCourant"/>
      </w:pPr>
      <w:r>
        <w:t>Oui.</w:t>
      </w:r>
    </w:p>
    <w:p w14:paraId="20EEDDE9" w14:textId="77777777" w:rsidR="00B54893" w:rsidRPr="00C52902" w:rsidRDefault="00B54893" w:rsidP="00B54893">
      <w:pPr>
        <w:pStyle w:val="Question"/>
      </w:pPr>
      <w:r w:rsidRPr="00A554FA">
        <w:t>Q</w:t>
      </w:r>
      <w:r w:rsidRPr="00C52902">
        <w:t>u’entend-on par « lignage » du RDD (</w:t>
      </w:r>
      <w:proofErr w:type="spellStart"/>
      <w:r w:rsidRPr="00C52902">
        <w:t>lineage</w:t>
      </w:r>
      <w:proofErr w:type="spellEnd"/>
      <w:r w:rsidRPr="00C52902">
        <w:t>) ?</w:t>
      </w:r>
    </w:p>
    <w:p w14:paraId="16647207" w14:textId="77777777" w:rsidR="00BB1E66" w:rsidRPr="003F7E56" w:rsidRDefault="00BB1E66">
      <w:pPr>
        <w:pStyle w:val="TexteCourant"/>
      </w:pPr>
      <w:r w:rsidRPr="003F7E56">
        <w:t>C’est l’ensemble des opérations et leur séquencement qui permet de [re]construire le RDD en cas de panne de nœud.</w:t>
      </w:r>
    </w:p>
    <w:p w14:paraId="29744929" w14:textId="77777777" w:rsidR="00B54893" w:rsidRPr="00C52902" w:rsidRDefault="00B54893" w:rsidP="00B54893">
      <w:pPr>
        <w:pStyle w:val="Question"/>
      </w:pPr>
      <w:r>
        <w:t>E</w:t>
      </w:r>
      <w:r w:rsidRPr="00C52902">
        <w:t>n quoi la programmation Spark</w:t>
      </w:r>
      <w:r>
        <w:t xml:space="preserve"> consiste-t-elle</w:t>
      </w:r>
      <w:r w:rsidRPr="00C52902">
        <w:t> ?</w:t>
      </w:r>
    </w:p>
    <w:p w14:paraId="7F14A50A" w14:textId="0BDA3DB9" w:rsidR="00BB1E66" w:rsidRPr="003F7E56" w:rsidRDefault="00B667C7">
      <w:pPr>
        <w:pStyle w:val="TexteCourant"/>
      </w:pPr>
      <w:r w:rsidRPr="003F7E56">
        <w:t>Elle</w:t>
      </w:r>
      <w:r w:rsidR="00BB1E66" w:rsidRPr="003F7E56">
        <w:t xml:space="preserve"> consiste à programmer des transformations sur les instances de RDD et à invoquer les actions de ces instances pour réaliser vos traitements de données.</w:t>
      </w:r>
    </w:p>
    <w:p w14:paraId="1BE54C81" w14:textId="176977FD" w:rsidR="00B54893" w:rsidRPr="00CD5CA6" w:rsidRDefault="00B54893" w:rsidP="003F7E56">
      <w:pPr>
        <w:pStyle w:val="Question"/>
      </w:pPr>
      <w:r>
        <w:t>Q</w:t>
      </w:r>
      <w:r w:rsidRPr="00C52902">
        <w:t xml:space="preserve">uel </w:t>
      </w:r>
      <w:r>
        <w:t xml:space="preserve">est le </w:t>
      </w:r>
      <w:r w:rsidRPr="00C52902">
        <w:t xml:space="preserve">mécanisme </w:t>
      </w:r>
      <w:r>
        <w:t xml:space="preserve">qui </w:t>
      </w:r>
      <w:r w:rsidRPr="00C52902">
        <w:t>permet à Spark de rendre un cluster tolérant aux pannes ?</w:t>
      </w:r>
    </w:p>
    <w:p w14:paraId="46B4B7F8" w14:textId="430CAB9F" w:rsidR="00B54893" w:rsidRDefault="007B0C72" w:rsidP="003F7E56">
      <w:pPr>
        <w:pStyle w:val="TexteCourant"/>
      </w:pPr>
      <w:r>
        <w:t>C’est l</w:t>
      </w:r>
      <w:r w:rsidR="00B54893" w:rsidRPr="00A554FA">
        <w:t>a persistance des partitions de RDD en mémoire cache</w:t>
      </w:r>
      <w:r>
        <w:t>.</w:t>
      </w:r>
    </w:p>
    <w:p w14:paraId="1E028D65" w14:textId="77777777" w:rsidR="00B54893" w:rsidRPr="00C52902" w:rsidRDefault="00B54893" w:rsidP="00B54893">
      <w:pPr>
        <w:pStyle w:val="Question"/>
      </w:pPr>
      <w:r w:rsidRPr="00C52902">
        <w:t>Spark peut</w:t>
      </w:r>
      <w:r>
        <w:t>-il</w:t>
      </w:r>
      <w:r w:rsidRPr="00C52902">
        <w:t xml:space="preserve"> tourner sur un cluster Hadoop</w:t>
      </w:r>
      <w:r>
        <w:t> ?</w:t>
      </w:r>
    </w:p>
    <w:p w14:paraId="62F72F89" w14:textId="16DA4E91" w:rsidR="00B54893" w:rsidRPr="007E48F7" w:rsidRDefault="007B0C72" w:rsidP="00B54893">
      <w:pPr>
        <w:pStyle w:val="TexteCourant"/>
      </w:pPr>
      <w:r>
        <w:t>Oui.</w:t>
      </w:r>
    </w:p>
    <w:p w14:paraId="3FE77E6D" w14:textId="77777777" w:rsidR="00B54893" w:rsidRPr="00C52902" w:rsidRDefault="00B54893" w:rsidP="00B54893">
      <w:pPr>
        <w:pStyle w:val="Question"/>
      </w:pPr>
      <w:r w:rsidRPr="00A554FA">
        <w:t>E</w:t>
      </w:r>
      <w:r w:rsidRPr="00C52902">
        <w:t xml:space="preserve">xpliquez brièvement </w:t>
      </w:r>
      <w:r>
        <w:t>l’exécution de</w:t>
      </w:r>
      <w:r w:rsidRPr="00C52902">
        <w:t xml:space="preserve"> Spark sur un cluster Hadoop</w:t>
      </w:r>
      <w:r>
        <w:t>.</w:t>
      </w:r>
    </w:p>
    <w:p w14:paraId="6FCAB9E8" w14:textId="06C9D5C2" w:rsidR="00BB1E66" w:rsidRPr="003F7E56" w:rsidRDefault="00BB1E66">
      <w:pPr>
        <w:pStyle w:val="TexteCourant"/>
      </w:pPr>
      <w:r w:rsidRPr="003F7E56">
        <w:t>Spark peut tourner sur le même cluster qu</w:t>
      </w:r>
      <w:r w:rsidR="007B0C72">
        <w:t xml:space="preserve">e </w:t>
      </w:r>
      <w:r w:rsidRPr="003F7E56">
        <w:t xml:space="preserve">Hadoop grâce à un gestionnaire de ressources, YARN par défaut. Le pilote Spark est déployé dans une application </w:t>
      </w:r>
      <w:r w:rsidR="007B0C72">
        <w:t>YARN</w:t>
      </w:r>
      <w:r w:rsidRPr="003F7E56">
        <w:t>, les partitions de RDD sont emboîtées dans des cont</w:t>
      </w:r>
      <w:r w:rsidR="007B0C72">
        <w:t>e</w:t>
      </w:r>
      <w:r w:rsidRPr="003F7E56">
        <w:t>ne</w:t>
      </w:r>
      <w:r w:rsidR="007B0C72">
        <w:t>u</w:t>
      </w:r>
      <w:r w:rsidRPr="003F7E56">
        <w:t>rs qui sont exécutés au niveau des nœuds de données.</w:t>
      </w:r>
    </w:p>
    <w:p w14:paraId="5E127709" w14:textId="77777777" w:rsidR="00B54893" w:rsidRPr="006513FF" w:rsidRDefault="00B54893" w:rsidP="00B54893">
      <w:pPr>
        <w:pStyle w:val="Question"/>
      </w:pPr>
      <w:r>
        <w:t>Q</w:t>
      </w:r>
      <w:r w:rsidRPr="006513FF">
        <w:t>u’est</w:t>
      </w:r>
      <w:r>
        <w:t>-</w:t>
      </w:r>
      <w:r w:rsidRPr="006513FF">
        <w:t>ce qu’un graphe ?</w:t>
      </w:r>
    </w:p>
    <w:p w14:paraId="0FA66794" w14:textId="77777777" w:rsidR="00BB1E66" w:rsidRPr="003F7E56" w:rsidRDefault="00BB1E66">
      <w:pPr>
        <w:pStyle w:val="TexteCourant"/>
      </w:pPr>
      <w:r w:rsidRPr="003F7E56">
        <w:t xml:space="preserve">C’est le plan d’exécution d’une requête, d’un traitement. Formellement, c’est un ensemble de </w:t>
      </w:r>
      <w:proofErr w:type="spellStart"/>
      <w:r w:rsidRPr="003F7E56">
        <w:t>vertices</w:t>
      </w:r>
      <w:proofErr w:type="spellEnd"/>
      <w:r w:rsidRPr="003F7E56">
        <w:t xml:space="preserve"> qui s’enchaînent selon un ordre précisé par un ensemble d’arcs.</w:t>
      </w:r>
    </w:p>
    <w:p w14:paraId="52037B65" w14:textId="77777777" w:rsidR="00B54893" w:rsidRPr="006513FF" w:rsidRDefault="00B54893" w:rsidP="00B54893">
      <w:pPr>
        <w:pStyle w:val="Question"/>
      </w:pPr>
      <w:r>
        <w:t>Q</w:t>
      </w:r>
      <w:r w:rsidRPr="006513FF">
        <w:t>u’est</w:t>
      </w:r>
      <w:r>
        <w:t>-</w:t>
      </w:r>
      <w:r w:rsidRPr="006513FF">
        <w:t>ce qu’un graphe acyclique direct ?</w:t>
      </w:r>
    </w:p>
    <w:p w14:paraId="0E1B7268" w14:textId="4160F3D5" w:rsidR="00BB1E66" w:rsidRPr="003F7E56" w:rsidRDefault="00BB1E66">
      <w:pPr>
        <w:pStyle w:val="TexteCourant"/>
      </w:pPr>
      <w:r w:rsidRPr="003F7E56">
        <w:lastRenderedPageBreak/>
        <w:t>C’est un plan d’exécution non</w:t>
      </w:r>
      <w:r w:rsidR="007B0C72">
        <w:t xml:space="preserve"> </w:t>
      </w:r>
      <w:r w:rsidRPr="003F7E56">
        <w:t>itératif et séquentiel. Les arcs du graphe sont acycliques (séquentiels) et direct (orienté).</w:t>
      </w:r>
    </w:p>
    <w:p w14:paraId="58D67FB6" w14:textId="77777777" w:rsidR="00B54893" w:rsidRPr="006513FF" w:rsidRDefault="00B54893" w:rsidP="00B54893">
      <w:pPr>
        <w:pStyle w:val="Question"/>
      </w:pPr>
      <w:r>
        <w:t>Prenons les quatre graphes</w:t>
      </w:r>
      <w:r w:rsidRPr="006513FF">
        <w:t xml:space="preserve"> suivants :</w:t>
      </w:r>
    </w:p>
    <w:p w14:paraId="37EE5F21" w14:textId="77777777" w:rsidR="00B54893" w:rsidRPr="006513FF" w:rsidRDefault="00B54893" w:rsidP="00B54893">
      <w:pPr>
        <w:pStyle w:val="TexteCourant"/>
      </w:pPr>
      <w:r w:rsidRPr="006513FF">
        <w:rPr>
          <w:noProof/>
        </w:rPr>
        <w:drawing>
          <wp:inline distT="0" distB="0" distL="0" distR="0" wp14:anchorId="5B0F17E3" wp14:editId="6D1455ED">
            <wp:extent cx="3789625" cy="2848464"/>
            <wp:effectExtent l="19050" t="0" r="1325" b="0"/>
            <wp:docPr id="59" name="Image 88" descr="graphs_typ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s_types.png"/>
                    <pic:cNvPicPr/>
                  </pic:nvPicPr>
                  <pic:blipFill>
                    <a:blip r:embed="rId13" cstate="print"/>
                    <a:stretch>
                      <a:fillRect/>
                    </a:stretch>
                  </pic:blipFill>
                  <pic:spPr>
                    <a:xfrm>
                      <a:off x="0" y="0"/>
                      <a:ext cx="3789625" cy="2848464"/>
                    </a:xfrm>
                    <a:prstGeom prst="rect">
                      <a:avLst/>
                    </a:prstGeom>
                  </pic:spPr>
                </pic:pic>
              </a:graphicData>
            </a:graphic>
          </wp:inline>
        </w:drawing>
      </w:r>
    </w:p>
    <w:p w14:paraId="4EC4520C" w14:textId="77777777" w:rsidR="00B54893" w:rsidRDefault="00B54893" w:rsidP="00B54893">
      <w:pPr>
        <w:pStyle w:val="Question"/>
      </w:pPr>
      <w:r>
        <w:t>Classez-les selon les indications</w:t>
      </w:r>
      <w:r w:rsidRPr="006513FF">
        <w:t xml:space="preserve"> suivantes (indiquez la lettre à chaque fois) :</w:t>
      </w:r>
    </w:p>
    <w:tbl>
      <w:tblPr>
        <w:tblStyle w:val="Grilledutableau"/>
        <w:tblW w:w="0" w:type="auto"/>
        <w:tblInd w:w="1985" w:type="dxa"/>
        <w:tblLook w:val="04A0" w:firstRow="1" w:lastRow="0" w:firstColumn="1" w:lastColumn="0" w:noHBand="0" w:noVBand="1"/>
      </w:tblPr>
      <w:tblGrid>
        <w:gridCol w:w="5211"/>
        <w:gridCol w:w="1524"/>
      </w:tblGrid>
      <w:tr w:rsidR="00B54893" w14:paraId="3425DE76" w14:textId="77777777" w:rsidTr="005639D6">
        <w:tc>
          <w:tcPr>
            <w:tcW w:w="5211" w:type="dxa"/>
          </w:tcPr>
          <w:p w14:paraId="5C8C8720" w14:textId="77777777" w:rsidR="00B54893" w:rsidRDefault="00B54893" w:rsidP="005639D6">
            <w:pPr>
              <w:pStyle w:val="TableauTexte"/>
            </w:pPr>
            <w:proofErr w:type="spellStart"/>
            <w:r>
              <w:t>G</w:t>
            </w:r>
            <w:r w:rsidRPr="00CD5CA6">
              <w:t>raphe</w:t>
            </w:r>
            <w:proofErr w:type="spellEnd"/>
            <w:r w:rsidRPr="00CD5CA6">
              <w:t>(s) direct(s)</w:t>
            </w:r>
          </w:p>
        </w:tc>
        <w:tc>
          <w:tcPr>
            <w:tcW w:w="1524" w:type="dxa"/>
          </w:tcPr>
          <w:p w14:paraId="1628BEA1" w14:textId="4BC682C6" w:rsidR="00B54893" w:rsidRDefault="007B0C72">
            <w:pPr>
              <w:pStyle w:val="TableauTexte"/>
            </w:pPr>
            <w:proofErr w:type="spellStart"/>
            <w:r>
              <w:t>a</w:t>
            </w:r>
            <w:proofErr w:type="spellEnd"/>
            <w:r>
              <w:t> et b</w:t>
            </w:r>
          </w:p>
        </w:tc>
      </w:tr>
      <w:tr w:rsidR="00B54893" w14:paraId="6DAB4196" w14:textId="77777777" w:rsidTr="005639D6">
        <w:tc>
          <w:tcPr>
            <w:tcW w:w="5211" w:type="dxa"/>
          </w:tcPr>
          <w:p w14:paraId="2BD422A5" w14:textId="77777777" w:rsidR="00B54893" w:rsidRDefault="00B54893" w:rsidP="005639D6">
            <w:pPr>
              <w:pStyle w:val="TableauTexte"/>
            </w:pPr>
            <w:proofErr w:type="spellStart"/>
            <w:r>
              <w:t>G</w:t>
            </w:r>
            <w:r w:rsidRPr="00CD5CA6">
              <w:t>raphe</w:t>
            </w:r>
            <w:proofErr w:type="spellEnd"/>
            <w:r w:rsidRPr="00CD5CA6">
              <w:t>(s) indirect(s)</w:t>
            </w:r>
          </w:p>
        </w:tc>
        <w:tc>
          <w:tcPr>
            <w:tcW w:w="1524" w:type="dxa"/>
          </w:tcPr>
          <w:p w14:paraId="0441DC40" w14:textId="53A6C072" w:rsidR="00B54893" w:rsidRDefault="007B0C72" w:rsidP="005639D6">
            <w:pPr>
              <w:pStyle w:val="TableauTexte"/>
            </w:pPr>
            <w:r>
              <w:t>c et d</w:t>
            </w:r>
          </w:p>
        </w:tc>
      </w:tr>
      <w:tr w:rsidR="00B54893" w14:paraId="6ED0EA81" w14:textId="77777777" w:rsidTr="005639D6">
        <w:tc>
          <w:tcPr>
            <w:tcW w:w="5211" w:type="dxa"/>
          </w:tcPr>
          <w:p w14:paraId="5E001C7D" w14:textId="77777777" w:rsidR="00B54893" w:rsidRPr="00A554FA" w:rsidRDefault="00B54893" w:rsidP="005639D6">
            <w:pPr>
              <w:pStyle w:val="TableauTexte"/>
            </w:pPr>
            <w:r>
              <w:rPr>
                <w:lang w:val="fr-FR"/>
              </w:rPr>
              <w:t>G</w:t>
            </w:r>
            <w:r w:rsidRPr="00A554FA">
              <w:rPr>
                <w:lang w:val="fr-FR"/>
              </w:rPr>
              <w:t>raphe(s) cyclique(s)</w:t>
            </w:r>
          </w:p>
        </w:tc>
        <w:tc>
          <w:tcPr>
            <w:tcW w:w="1524" w:type="dxa"/>
          </w:tcPr>
          <w:p w14:paraId="4551D122" w14:textId="70F1D8B6" w:rsidR="00B54893" w:rsidRPr="00A554FA" w:rsidRDefault="007B0C72" w:rsidP="005639D6">
            <w:pPr>
              <w:pStyle w:val="TableauTexte"/>
            </w:pPr>
            <w:proofErr w:type="spellStart"/>
            <w:r>
              <w:t>a</w:t>
            </w:r>
            <w:proofErr w:type="spellEnd"/>
            <w:r>
              <w:t> et d</w:t>
            </w:r>
          </w:p>
        </w:tc>
      </w:tr>
      <w:tr w:rsidR="00B54893" w14:paraId="62090E0B" w14:textId="77777777" w:rsidTr="005639D6">
        <w:tc>
          <w:tcPr>
            <w:tcW w:w="5211" w:type="dxa"/>
          </w:tcPr>
          <w:p w14:paraId="5FC138F1" w14:textId="77777777" w:rsidR="00B54893" w:rsidRPr="00A554FA" w:rsidRDefault="00B54893" w:rsidP="005639D6">
            <w:pPr>
              <w:pStyle w:val="TableauTexte"/>
            </w:pPr>
            <w:r>
              <w:rPr>
                <w:lang w:val="fr-FR"/>
              </w:rPr>
              <w:t>G</w:t>
            </w:r>
            <w:r w:rsidRPr="00A554FA">
              <w:rPr>
                <w:lang w:val="fr-FR"/>
              </w:rPr>
              <w:t>raphe(s) acyclique(s)</w:t>
            </w:r>
          </w:p>
        </w:tc>
        <w:tc>
          <w:tcPr>
            <w:tcW w:w="1524" w:type="dxa"/>
          </w:tcPr>
          <w:p w14:paraId="12B26CEA" w14:textId="55B29EF3" w:rsidR="00B54893" w:rsidRPr="00A554FA" w:rsidRDefault="007B0C72" w:rsidP="005639D6">
            <w:pPr>
              <w:pStyle w:val="TableauTexte"/>
            </w:pPr>
            <w:r>
              <w:t>b et c</w:t>
            </w:r>
          </w:p>
        </w:tc>
      </w:tr>
      <w:tr w:rsidR="00B54893" w14:paraId="53E3D2B9" w14:textId="77777777" w:rsidTr="005639D6">
        <w:tc>
          <w:tcPr>
            <w:tcW w:w="5211" w:type="dxa"/>
          </w:tcPr>
          <w:p w14:paraId="106CAF50" w14:textId="77777777" w:rsidR="00B54893" w:rsidRPr="00A554FA" w:rsidRDefault="00B54893" w:rsidP="005639D6">
            <w:pPr>
              <w:pStyle w:val="TableauTexte"/>
            </w:pPr>
            <w:proofErr w:type="spellStart"/>
            <w:r>
              <w:t>G</w:t>
            </w:r>
            <w:r w:rsidRPr="00CD5CA6">
              <w:t>raphe</w:t>
            </w:r>
            <w:proofErr w:type="spellEnd"/>
            <w:r w:rsidRPr="00CD5CA6">
              <w:t xml:space="preserve">(s) </w:t>
            </w:r>
            <w:proofErr w:type="spellStart"/>
            <w:r w:rsidRPr="00CD5CA6">
              <w:t>cyclique</w:t>
            </w:r>
            <w:proofErr w:type="spellEnd"/>
            <w:r w:rsidRPr="00CD5CA6">
              <w:t>(s) direct(s)</w:t>
            </w:r>
          </w:p>
        </w:tc>
        <w:tc>
          <w:tcPr>
            <w:tcW w:w="1524" w:type="dxa"/>
          </w:tcPr>
          <w:p w14:paraId="348E5872" w14:textId="5612B126" w:rsidR="00B54893" w:rsidRPr="00A554FA" w:rsidRDefault="007B0C72" w:rsidP="005639D6">
            <w:pPr>
              <w:pStyle w:val="TableauTexte"/>
            </w:pPr>
            <w:r>
              <w:t>a</w:t>
            </w:r>
          </w:p>
        </w:tc>
      </w:tr>
      <w:tr w:rsidR="00B54893" w14:paraId="2530B050" w14:textId="77777777" w:rsidTr="005639D6">
        <w:tc>
          <w:tcPr>
            <w:tcW w:w="5211" w:type="dxa"/>
          </w:tcPr>
          <w:p w14:paraId="6617DDB8" w14:textId="77777777" w:rsidR="00B54893" w:rsidRPr="00A554FA" w:rsidRDefault="00B54893" w:rsidP="005639D6">
            <w:pPr>
              <w:pStyle w:val="TableauTexte"/>
            </w:pPr>
            <w:proofErr w:type="spellStart"/>
            <w:r>
              <w:t>G</w:t>
            </w:r>
            <w:r w:rsidRPr="00CD5CA6">
              <w:t>raphe</w:t>
            </w:r>
            <w:proofErr w:type="spellEnd"/>
            <w:r w:rsidRPr="00CD5CA6">
              <w:t xml:space="preserve">(s) </w:t>
            </w:r>
            <w:proofErr w:type="spellStart"/>
            <w:r w:rsidRPr="00CD5CA6">
              <w:t>cyclique</w:t>
            </w:r>
            <w:proofErr w:type="spellEnd"/>
            <w:r w:rsidRPr="00CD5CA6">
              <w:t>(s) indirect(s)</w:t>
            </w:r>
          </w:p>
        </w:tc>
        <w:tc>
          <w:tcPr>
            <w:tcW w:w="1524" w:type="dxa"/>
          </w:tcPr>
          <w:p w14:paraId="3CA1C5DE" w14:textId="20C1706B" w:rsidR="00B54893" w:rsidRPr="00A554FA" w:rsidRDefault="007B0C72" w:rsidP="005639D6">
            <w:pPr>
              <w:pStyle w:val="TableauTexte"/>
            </w:pPr>
            <w:r>
              <w:t>d</w:t>
            </w:r>
          </w:p>
        </w:tc>
      </w:tr>
      <w:tr w:rsidR="00B54893" w14:paraId="3D88C346" w14:textId="77777777" w:rsidTr="005639D6">
        <w:tc>
          <w:tcPr>
            <w:tcW w:w="5211" w:type="dxa"/>
          </w:tcPr>
          <w:p w14:paraId="57E8BEA9" w14:textId="77777777" w:rsidR="00B54893" w:rsidRPr="00A554FA" w:rsidRDefault="00B54893" w:rsidP="005639D6">
            <w:pPr>
              <w:pStyle w:val="TableauTexte"/>
            </w:pPr>
            <w:proofErr w:type="spellStart"/>
            <w:r>
              <w:t>G</w:t>
            </w:r>
            <w:r w:rsidRPr="00CD5CA6">
              <w:t>raphe</w:t>
            </w:r>
            <w:proofErr w:type="spellEnd"/>
            <w:r w:rsidRPr="00CD5CA6">
              <w:t xml:space="preserve">(s) </w:t>
            </w:r>
            <w:proofErr w:type="spellStart"/>
            <w:r w:rsidRPr="00CD5CA6">
              <w:t>acyclique</w:t>
            </w:r>
            <w:proofErr w:type="spellEnd"/>
            <w:r w:rsidRPr="00CD5CA6">
              <w:t>(s) direct(s)</w:t>
            </w:r>
          </w:p>
        </w:tc>
        <w:tc>
          <w:tcPr>
            <w:tcW w:w="1524" w:type="dxa"/>
          </w:tcPr>
          <w:p w14:paraId="16E72BD2" w14:textId="53985AC0" w:rsidR="00B54893" w:rsidRPr="00A554FA" w:rsidRDefault="007B0C72" w:rsidP="005639D6">
            <w:pPr>
              <w:pStyle w:val="TableauTexte"/>
            </w:pPr>
            <w:r>
              <w:t>b</w:t>
            </w:r>
          </w:p>
        </w:tc>
      </w:tr>
      <w:tr w:rsidR="00B54893" w14:paraId="6DFEFD26" w14:textId="77777777" w:rsidTr="005639D6">
        <w:tc>
          <w:tcPr>
            <w:tcW w:w="5211" w:type="dxa"/>
          </w:tcPr>
          <w:p w14:paraId="42B81FCF" w14:textId="77777777" w:rsidR="00B54893" w:rsidRPr="00A554FA" w:rsidRDefault="00B54893" w:rsidP="005639D6">
            <w:pPr>
              <w:pStyle w:val="TableauTexte"/>
            </w:pPr>
            <w:proofErr w:type="spellStart"/>
            <w:r>
              <w:t>G</w:t>
            </w:r>
            <w:r w:rsidRPr="00CD5CA6">
              <w:t>raphe</w:t>
            </w:r>
            <w:proofErr w:type="spellEnd"/>
            <w:r w:rsidRPr="00CD5CA6">
              <w:t xml:space="preserve">(s) </w:t>
            </w:r>
            <w:proofErr w:type="spellStart"/>
            <w:r w:rsidRPr="00CD5CA6">
              <w:t>acyclique</w:t>
            </w:r>
            <w:proofErr w:type="spellEnd"/>
            <w:r w:rsidRPr="00CD5CA6">
              <w:t>(s) indirect(s)</w:t>
            </w:r>
          </w:p>
        </w:tc>
        <w:tc>
          <w:tcPr>
            <w:tcW w:w="1524" w:type="dxa"/>
          </w:tcPr>
          <w:p w14:paraId="2CA917B3" w14:textId="6851D205" w:rsidR="00B54893" w:rsidRPr="00A554FA" w:rsidRDefault="007B0C72" w:rsidP="005639D6">
            <w:pPr>
              <w:pStyle w:val="TableauTexte"/>
            </w:pPr>
            <w:r>
              <w:t>c</w:t>
            </w:r>
          </w:p>
        </w:tc>
      </w:tr>
    </w:tbl>
    <w:p w14:paraId="6A4293D0" w14:textId="77777777" w:rsidR="00B54893" w:rsidRPr="006513FF" w:rsidRDefault="00B54893" w:rsidP="00B54893">
      <w:pPr>
        <w:pStyle w:val="Question"/>
      </w:pPr>
      <w:r>
        <w:t xml:space="preserve">Combien compte-t-on de </w:t>
      </w:r>
      <w:proofErr w:type="spellStart"/>
      <w:r>
        <w:t>vertices</w:t>
      </w:r>
      <w:proofErr w:type="spellEnd"/>
      <w:r>
        <w:t xml:space="preserve"> dans </w:t>
      </w:r>
      <w:r w:rsidRPr="006513FF">
        <w:t>le</w:t>
      </w:r>
      <w:r>
        <w:t xml:space="preserve"> graphe du</w:t>
      </w:r>
      <w:r w:rsidRPr="006513FF">
        <w:t xml:space="preserve"> MapReduce ?</w:t>
      </w:r>
    </w:p>
    <w:p w14:paraId="0E7EDBBE" w14:textId="26DE0434" w:rsidR="00BB1E66" w:rsidRPr="003F7E56" w:rsidRDefault="007B0C72">
      <w:pPr>
        <w:pStyle w:val="TexteCourant"/>
      </w:pPr>
      <w:r w:rsidRPr="003F7E56">
        <w:t>L</w:t>
      </w:r>
      <w:r>
        <w:t xml:space="preserve">e graphe du </w:t>
      </w:r>
      <w:proofErr w:type="spellStart"/>
      <w:r>
        <w:t>MapReduce</w:t>
      </w:r>
      <w:proofErr w:type="spellEnd"/>
      <w:r>
        <w:t xml:space="preserve"> compte </w:t>
      </w:r>
      <w:r w:rsidRPr="007B0C72">
        <w:t>t</w:t>
      </w:r>
      <w:r>
        <w:t>rois</w:t>
      </w:r>
      <w:r w:rsidR="00BB1E66" w:rsidRPr="003F7E56">
        <w:t xml:space="preserve"> </w:t>
      </w:r>
      <w:proofErr w:type="spellStart"/>
      <w:r w:rsidR="00BB1E66" w:rsidRPr="003F7E56">
        <w:t>vertices</w:t>
      </w:r>
      <w:proofErr w:type="spellEnd"/>
      <w:r>
        <w:t>.</w:t>
      </w:r>
    </w:p>
    <w:p w14:paraId="46A9E5D0" w14:textId="77777777" w:rsidR="00B54893" w:rsidRPr="006513FF" w:rsidRDefault="00B54893" w:rsidP="00B54893">
      <w:pPr>
        <w:pStyle w:val="Question"/>
      </w:pPr>
      <w:r w:rsidRPr="00A554FA">
        <w:t>P</w:t>
      </w:r>
      <w:r w:rsidRPr="006513FF">
        <w:t>ourquoi dit-on que le MapReduce est un graphe acyclique direct ?</w:t>
      </w:r>
    </w:p>
    <w:p w14:paraId="091444A4" w14:textId="0AB89EAA" w:rsidR="00BB1E66" w:rsidRPr="003F7E56" w:rsidRDefault="007B0C72">
      <w:pPr>
        <w:pStyle w:val="TexteCourant"/>
      </w:pPr>
      <w:r w:rsidRPr="003F7E56">
        <w:t>S</w:t>
      </w:r>
      <w:r w:rsidR="00BB1E66" w:rsidRPr="003F7E56">
        <w:t>on plan d’exécution est orienté, non</w:t>
      </w:r>
      <w:r>
        <w:t> </w:t>
      </w:r>
      <w:r w:rsidR="00BB1E66" w:rsidRPr="003F7E56">
        <w:t>itératif, direct et s’exécute toujours dans l’ordre suivant</w:t>
      </w:r>
      <w:r>
        <w:t> </w:t>
      </w:r>
      <w:r w:rsidR="00BB1E66" w:rsidRPr="003F7E56">
        <w:t xml:space="preserve">: </w:t>
      </w:r>
      <w:proofErr w:type="spellStart"/>
      <w:r w:rsidR="00BB1E66" w:rsidRPr="003F7E56">
        <w:t>Map</w:t>
      </w:r>
      <w:proofErr w:type="spellEnd"/>
      <w:r w:rsidR="00BB1E66" w:rsidRPr="003F7E56">
        <w:t xml:space="preserve"> &gt;</w:t>
      </w:r>
      <w:r>
        <w:t> </w:t>
      </w:r>
      <w:proofErr w:type="spellStart"/>
      <w:r w:rsidR="00BB1E66" w:rsidRPr="003F7E56">
        <w:t>Shuffle</w:t>
      </w:r>
      <w:proofErr w:type="spellEnd"/>
      <w:r w:rsidR="00BB1E66" w:rsidRPr="003F7E56">
        <w:t xml:space="preserve"> &gt;</w:t>
      </w:r>
      <w:r>
        <w:t> </w:t>
      </w:r>
      <w:proofErr w:type="spellStart"/>
      <w:r w:rsidR="00BB1E66" w:rsidRPr="003F7E56">
        <w:t>Reduce</w:t>
      </w:r>
      <w:proofErr w:type="spellEnd"/>
      <w:r>
        <w:t>.</w:t>
      </w:r>
    </w:p>
    <w:p w14:paraId="454E361C" w14:textId="77777777" w:rsidR="00B54893" w:rsidRPr="006513FF" w:rsidRDefault="00B54893" w:rsidP="00B54893">
      <w:pPr>
        <w:pStyle w:val="Question"/>
      </w:pPr>
      <w:r w:rsidRPr="00A554FA">
        <w:t>C</w:t>
      </w:r>
      <w:r w:rsidRPr="006513FF">
        <w:t xml:space="preserve">omment TEZ </w:t>
      </w:r>
      <w:r>
        <w:t>arrive-t-il à</w:t>
      </w:r>
      <w:r w:rsidRPr="006513FF">
        <w:t xml:space="preserve"> rendre le MapReduce 100</w:t>
      </w:r>
      <w:r>
        <w:t> </w:t>
      </w:r>
      <w:r w:rsidRPr="006513FF">
        <w:t>fois plus rapide ?</w:t>
      </w:r>
    </w:p>
    <w:p w14:paraId="54C312C2" w14:textId="0F8C8B69" w:rsidR="00BB1E66" w:rsidRPr="003F7E56" w:rsidRDefault="007B0C72">
      <w:pPr>
        <w:pStyle w:val="TexteCourant"/>
      </w:pPr>
      <w:r>
        <w:lastRenderedPageBreak/>
        <w:t xml:space="preserve">TEZ </w:t>
      </w:r>
      <w:r w:rsidR="00BB1E66" w:rsidRPr="003F7E56">
        <w:t>optimis</w:t>
      </w:r>
      <w:r>
        <w:t>e</w:t>
      </w:r>
      <w:r w:rsidR="00BB1E66" w:rsidRPr="003F7E56">
        <w:t xml:space="preserve"> </w:t>
      </w:r>
      <w:r>
        <w:t xml:space="preserve">le </w:t>
      </w:r>
      <w:r w:rsidR="00BB1E66" w:rsidRPr="003F7E56">
        <w:t xml:space="preserve">graphe de l’application MapReduce développée par l’utilisateur. Plus précisément, </w:t>
      </w:r>
      <w:r>
        <w:t>il</w:t>
      </w:r>
      <w:r w:rsidR="00BB1E66" w:rsidRPr="003F7E56">
        <w:t xml:space="preserve"> cherch</w:t>
      </w:r>
      <w:r>
        <w:t>e</w:t>
      </w:r>
      <w:r w:rsidR="00BB1E66" w:rsidRPr="003F7E56">
        <w:t xml:space="preserve"> le chemin le plus court du graphe.</w:t>
      </w:r>
    </w:p>
    <w:p w14:paraId="6AEDFF84" w14:textId="77777777" w:rsidR="00B54893" w:rsidRPr="00ED3D52" w:rsidRDefault="00B54893" w:rsidP="00B54893">
      <w:pPr>
        <w:pStyle w:val="Question"/>
      </w:pPr>
      <w:r>
        <w:t>Q</w:t>
      </w:r>
      <w:r w:rsidRPr="00ED3D52">
        <w:t xml:space="preserve">uelle est la limite </w:t>
      </w:r>
      <w:r>
        <w:t xml:space="preserve">majeure </w:t>
      </w:r>
      <w:r w:rsidRPr="00ED3D52">
        <w:t>de TEZ</w:t>
      </w:r>
      <w:r>
        <w:t> </w:t>
      </w:r>
      <w:r w:rsidRPr="00ED3D52">
        <w:t>?</w:t>
      </w:r>
    </w:p>
    <w:p w14:paraId="1FBE8341" w14:textId="0466737A" w:rsidR="00BB1E66" w:rsidRPr="003F7E56" w:rsidRDefault="00BB1E66">
      <w:pPr>
        <w:pStyle w:val="TexteCourant"/>
      </w:pPr>
      <w:r w:rsidRPr="003F7E56">
        <w:t xml:space="preserve">Il </w:t>
      </w:r>
      <w:r w:rsidR="00B97162">
        <w:t>n’</w:t>
      </w:r>
      <w:r w:rsidRPr="003F7E56">
        <w:t xml:space="preserve">est </w:t>
      </w:r>
      <w:r w:rsidR="00B97162">
        <w:t xml:space="preserve">pas </w:t>
      </w:r>
      <w:r w:rsidRPr="003F7E56">
        <w:t>itératif. On reste toujours sur un modèle de graphe acyclique direct, inadapté pour les calculs itératifs.</w:t>
      </w:r>
    </w:p>
    <w:p w14:paraId="3EA37117" w14:textId="77777777" w:rsidR="00B54893" w:rsidRPr="00ED3D52" w:rsidRDefault="00B54893" w:rsidP="00B54893">
      <w:pPr>
        <w:pStyle w:val="Question"/>
      </w:pPr>
      <w:r>
        <w:t>À</w:t>
      </w:r>
      <w:r w:rsidRPr="00ED3D52">
        <w:t xml:space="preserve"> quel</w:t>
      </w:r>
      <w:r>
        <w:t>le(s) problématique(s)</w:t>
      </w:r>
      <w:r w:rsidRPr="00ED3D52">
        <w:t xml:space="preserve"> TEZ</w:t>
      </w:r>
      <w:r>
        <w:t xml:space="preserve"> répond-il </w:t>
      </w:r>
      <w:r w:rsidRPr="00ED3D52">
        <w:t>?</w:t>
      </w:r>
    </w:p>
    <w:p w14:paraId="263C53BB" w14:textId="3AA180B4" w:rsidR="00BB1E66" w:rsidRPr="005C5398" w:rsidRDefault="00B97162" w:rsidP="003F7E56">
      <w:pPr>
        <w:pStyle w:val="TexteCourant"/>
      </w:pPr>
      <w:r>
        <w:t>TEZ répond aux problèmes d’</w:t>
      </w:r>
      <w:r w:rsidR="00B54893" w:rsidRPr="005C5398">
        <w:t>analyse interactive</w:t>
      </w:r>
      <w:r>
        <w:t>.</w:t>
      </w:r>
    </w:p>
    <w:p w14:paraId="1D59B7B8" w14:textId="77777777" w:rsidR="00B54893" w:rsidRDefault="00B54893" w:rsidP="00B54893">
      <w:pPr>
        <w:pStyle w:val="Question"/>
      </w:pPr>
      <w:r w:rsidRPr="00A554FA">
        <w:t>À</w:t>
      </w:r>
      <w:r w:rsidRPr="00ED3D52">
        <w:t xml:space="preserve"> quel</w:t>
      </w:r>
      <w:r>
        <w:t>le(s) problématique(s)</w:t>
      </w:r>
      <w:r w:rsidRPr="00ED3D52">
        <w:t xml:space="preserve"> </w:t>
      </w:r>
      <w:r>
        <w:t>Spark répond-il</w:t>
      </w:r>
      <w:r w:rsidRPr="00ED3D52">
        <w:t>?</w:t>
      </w:r>
    </w:p>
    <w:p w14:paraId="6443828D" w14:textId="645FA8CD" w:rsidR="00B54893" w:rsidRDefault="00B97162" w:rsidP="003F7E56">
      <w:pPr>
        <w:pStyle w:val="TexteCourant"/>
      </w:pPr>
      <w:r>
        <w:t>Spark répond aux problèmes d’analyse interactive, de jobs itératifs et de streaming.</w:t>
      </w:r>
    </w:p>
    <w:p w14:paraId="0CF43571" w14:textId="77777777" w:rsidR="00B54893" w:rsidRPr="007E48F7" w:rsidRDefault="00B54893" w:rsidP="00B54893">
      <w:pPr>
        <w:pStyle w:val="Question"/>
      </w:pPr>
      <w:r w:rsidRPr="007E48F7">
        <w:t xml:space="preserve">Que se passerait-il si on utilisait le modèle MapReduce sur un cluster en </w:t>
      </w:r>
      <w:proofErr w:type="spellStart"/>
      <w:r>
        <w:t>s</w:t>
      </w:r>
      <w:r w:rsidRPr="007E48F7">
        <w:t>hared</w:t>
      </w:r>
      <w:proofErr w:type="spellEnd"/>
      <w:r w:rsidRPr="007E48F7">
        <w:t>-</w:t>
      </w:r>
      <w:r>
        <w:t>memory </w:t>
      </w:r>
      <w:r w:rsidRPr="007E48F7">
        <w:t>?</w:t>
      </w:r>
    </w:p>
    <w:p w14:paraId="4FE8C14F" w14:textId="5C24A423" w:rsidR="00BB1E66" w:rsidRPr="003F7E56" w:rsidRDefault="00BB1E66">
      <w:pPr>
        <w:pStyle w:val="TexteCourant"/>
      </w:pPr>
      <w:r w:rsidRPr="003F7E56">
        <w:t>Le MapReduce</w:t>
      </w:r>
      <w:r w:rsidR="00B97162">
        <w:t>,</w:t>
      </w:r>
      <w:r w:rsidRPr="003F7E56">
        <w:t xml:space="preserve"> de par ses principes</w:t>
      </w:r>
      <w:r w:rsidR="00B97162">
        <w:t>,</w:t>
      </w:r>
      <w:r w:rsidRPr="003F7E56">
        <w:t xml:space="preserve"> ne peut pas s’exécuter sur un cluster en architecture </w:t>
      </w:r>
      <w:proofErr w:type="spellStart"/>
      <w:r w:rsidR="00B97162">
        <w:t>s</w:t>
      </w:r>
      <w:r w:rsidRPr="003F7E56">
        <w:t>hared</w:t>
      </w:r>
      <w:proofErr w:type="spellEnd"/>
      <w:r w:rsidRPr="003F7E56">
        <w:t>-</w:t>
      </w:r>
      <w:r w:rsidR="00B97162">
        <w:t>m</w:t>
      </w:r>
      <w:r w:rsidRPr="003F7E56">
        <w:t>emory.</w:t>
      </w:r>
    </w:p>
    <w:p w14:paraId="149820B6" w14:textId="0AA7459A" w:rsidR="004D2898" w:rsidRDefault="005C0EDF" w:rsidP="003F7E56">
      <w:pPr>
        <w:pStyle w:val="TitreNiveau1"/>
      </w:pPr>
      <w:r>
        <w:t>Chapitre </w:t>
      </w:r>
      <w:r w:rsidR="008A2EDB">
        <w:t>3</w:t>
      </w:r>
    </w:p>
    <w:p w14:paraId="4E7EE630" w14:textId="77777777" w:rsidR="005639D6" w:rsidRPr="00321F90" w:rsidRDefault="005639D6" w:rsidP="005639D6">
      <w:pPr>
        <w:pStyle w:val="Question"/>
      </w:pPr>
      <w:r w:rsidRPr="00A554FA">
        <w:t>Q</w:t>
      </w:r>
      <w:r w:rsidRPr="00321F90">
        <w:t>u’est</w:t>
      </w:r>
      <w:r>
        <w:t>-</w:t>
      </w:r>
      <w:r w:rsidRPr="00321F90">
        <w:t>ce qu’un langage d’abstraction</w:t>
      </w:r>
      <w:r>
        <w:t> </w:t>
      </w:r>
      <w:r w:rsidRPr="00321F90">
        <w:t>?</w:t>
      </w:r>
    </w:p>
    <w:p w14:paraId="7497A32B" w14:textId="08C398B1" w:rsidR="005639D6" w:rsidRPr="003F7E56" w:rsidRDefault="005639D6">
      <w:pPr>
        <w:pStyle w:val="TexteCourant"/>
      </w:pPr>
      <w:r w:rsidRPr="003F7E56">
        <w:t xml:space="preserve">C’est un langage </w:t>
      </w:r>
      <w:r>
        <w:t>dont la</w:t>
      </w:r>
      <w:r w:rsidRPr="003F7E56">
        <w:t xml:space="preserve"> syntaxe </w:t>
      </w:r>
      <w:r>
        <w:t xml:space="preserve">est </w:t>
      </w:r>
      <w:r w:rsidRPr="003F7E56">
        <w:t>relativement proche du langage humain</w:t>
      </w:r>
      <w:r>
        <w:t xml:space="preserve"> et</w:t>
      </w:r>
      <w:r w:rsidRPr="003F7E56">
        <w:t xml:space="preserve"> permet d</w:t>
      </w:r>
      <w:r>
        <w:t>’</w:t>
      </w:r>
      <w:r w:rsidRPr="003F7E56">
        <w:t>exprimer des problèmes métiers sous forme de requêtes simples. Lorsque l</w:t>
      </w:r>
      <w:r>
        <w:t>’</w:t>
      </w:r>
      <w:r w:rsidRPr="003F7E56">
        <w:t>utilisateur exprime son besoin sous forme d</w:t>
      </w:r>
      <w:r>
        <w:t>’</w:t>
      </w:r>
      <w:r w:rsidRPr="003F7E56">
        <w:t xml:space="preserve">une requête, cette </w:t>
      </w:r>
      <w:r w:rsidR="00E33582">
        <w:t>dernière</w:t>
      </w:r>
      <w:r w:rsidRPr="003F7E56">
        <w:t xml:space="preserve"> est transformée </w:t>
      </w:r>
      <w:r w:rsidR="00E33582">
        <w:t>par le langage</w:t>
      </w:r>
      <w:r w:rsidRPr="003F7E56">
        <w:t xml:space="preserve"> en instructions machine.</w:t>
      </w:r>
    </w:p>
    <w:p w14:paraId="5591D48D" w14:textId="77777777" w:rsidR="005639D6" w:rsidRPr="00321F90" w:rsidRDefault="005639D6" w:rsidP="005639D6">
      <w:pPr>
        <w:pStyle w:val="Question"/>
      </w:pPr>
      <w:r w:rsidRPr="00A554FA">
        <w:t>Q</w:t>
      </w:r>
      <w:r w:rsidRPr="00321F90">
        <w:t>uel est l’avantage d’un langage d’abstraction</w:t>
      </w:r>
      <w:r>
        <w:t> </w:t>
      </w:r>
      <w:r w:rsidRPr="00321F90">
        <w:t>?</w:t>
      </w:r>
    </w:p>
    <w:p w14:paraId="56940D26" w14:textId="6B7DC8CE" w:rsidR="005639D6" w:rsidRPr="00321F90" w:rsidRDefault="00E33582">
      <w:pPr>
        <w:pStyle w:val="TexteCourant"/>
        <w:rPr>
          <w:b/>
          <w:bCs/>
        </w:rPr>
      </w:pPr>
      <w:r>
        <w:t xml:space="preserve">Un langage d’abstraction </w:t>
      </w:r>
      <w:r w:rsidRPr="003F7E56">
        <w:t>f</w:t>
      </w:r>
      <w:r w:rsidR="005639D6" w:rsidRPr="003F7E56">
        <w:t>acilite</w:t>
      </w:r>
      <w:r w:rsidR="005639D6">
        <w:t xml:space="preserve"> la rédaction des requêtes et simplifie la programmation Hadoop pour les utilisateurs métier.</w:t>
      </w:r>
    </w:p>
    <w:p w14:paraId="08C9422D" w14:textId="77777777" w:rsidR="005639D6" w:rsidRPr="00321F90" w:rsidRDefault="005639D6" w:rsidP="005639D6">
      <w:pPr>
        <w:pStyle w:val="Question"/>
      </w:pPr>
      <w:r>
        <w:t>Q</w:t>
      </w:r>
      <w:r w:rsidRPr="00321F90">
        <w:t>uel est l’inconvénient d’un langage d’abstraction</w:t>
      </w:r>
      <w:r>
        <w:t> </w:t>
      </w:r>
      <w:r w:rsidRPr="00321F90">
        <w:t>?</w:t>
      </w:r>
    </w:p>
    <w:p w14:paraId="3D54BEC3" w14:textId="45249A62" w:rsidR="005639D6" w:rsidRPr="003F7E56" w:rsidRDefault="00E33582">
      <w:pPr>
        <w:pStyle w:val="TexteCourant"/>
      </w:pPr>
      <w:r w:rsidRPr="003F7E56">
        <w:t>Un langage d’abstraction n</w:t>
      </w:r>
      <w:r w:rsidR="005639D6" w:rsidRPr="003F7E56">
        <w:t xml:space="preserve">e permet pas d’exprimer des problèmes d’un haut niveau de complexité et </w:t>
      </w:r>
      <w:r w:rsidRPr="003F7E56">
        <w:t xml:space="preserve">est </w:t>
      </w:r>
      <w:r w:rsidR="005639D6" w:rsidRPr="003F7E56">
        <w:t>souvent trop lent à cause de la transformation du code en instruction</w:t>
      </w:r>
      <w:r w:rsidRPr="003F7E56">
        <w:t>s</w:t>
      </w:r>
      <w:r w:rsidR="005639D6" w:rsidRPr="003F7E56">
        <w:t xml:space="preserve"> machine</w:t>
      </w:r>
      <w:r w:rsidRPr="003F7E56">
        <w:t>.</w:t>
      </w:r>
    </w:p>
    <w:p w14:paraId="0C909D09" w14:textId="77777777" w:rsidR="005639D6" w:rsidRDefault="005639D6" w:rsidP="005639D6">
      <w:pPr>
        <w:pStyle w:val="Question"/>
      </w:pPr>
      <w:r>
        <w:t>Cochez celles</w:t>
      </w:r>
      <w:r w:rsidRPr="00E30926">
        <w:t xml:space="preserve"> des propositions suivantes qui sont vraies</w:t>
      </w:r>
      <w:r>
        <w:t>.</w:t>
      </w:r>
    </w:p>
    <w:p w14:paraId="22E52422" w14:textId="538AB9FE" w:rsidR="005639D6" w:rsidRDefault="005639D6" w:rsidP="003F7E56">
      <w:pPr>
        <w:pStyle w:val="ListeAPuce"/>
      </w:pPr>
      <w:r>
        <w:t>Plus le niveau d’abstraction offert par un langage est élevé, plus on est éloigné de la machine.</w:t>
      </w:r>
    </w:p>
    <w:p w14:paraId="4BA7F93A" w14:textId="05D746D8" w:rsidR="005639D6" w:rsidRDefault="005639D6" w:rsidP="003F7E56">
      <w:pPr>
        <w:pStyle w:val="ListeAPuce"/>
      </w:pPr>
      <w:r>
        <w:lastRenderedPageBreak/>
        <w:t>Plus le niveau d’abstraction offert par un langage est élevé, plus il est simple pour les utilisateurs.</w:t>
      </w:r>
    </w:p>
    <w:p w14:paraId="06110DDA" w14:textId="679F718B" w:rsidR="005639D6" w:rsidRDefault="005639D6" w:rsidP="003F7E56">
      <w:pPr>
        <w:pStyle w:val="ListeAPuce"/>
      </w:pPr>
      <w:r>
        <w:t>Plus le niveau d’abstraction offert par un langage est élevé, plus il tend à être fonctionnel.</w:t>
      </w:r>
    </w:p>
    <w:p w14:paraId="7AED88DD" w14:textId="6E09C320" w:rsidR="005639D6" w:rsidRPr="00E30926" w:rsidRDefault="005639D6" w:rsidP="003F7E56">
      <w:pPr>
        <w:pStyle w:val="ListeAPuce"/>
      </w:pPr>
      <w:r>
        <w:t>Plus le niveau d’abstraction offert par un langage est faible, plus il est difficile pour les utilisateurs.</w:t>
      </w:r>
    </w:p>
    <w:p w14:paraId="05A8758F" w14:textId="77777777" w:rsidR="005639D6" w:rsidRDefault="005639D6" w:rsidP="005639D6">
      <w:pPr>
        <w:pStyle w:val="Question"/>
      </w:pPr>
      <w:proofErr w:type="spellStart"/>
      <w:r w:rsidRPr="00321F90">
        <w:t>Hive</w:t>
      </w:r>
      <w:proofErr w:type="spellEnd"/>
      <w:r w:rsidRPr="00321F90">
        <w:t xml:space="preserve"> est</w:t>
      </w:r>
      <w:r>
        <w:t>-il un</w:t>
      </w:r>
      <w:r w:rsidRPr="00321F90">
        <w:t xml:space="preserve"> langage SQL d’écriture des requêtes sous Hadoop</w:t>
      </w:r>
      <w:r>
        <w:t> ?</w:t>
      </w:r>
    </w:p>
    <w:p w14:paraId="2AB29863" w14:textId="758D7F67" w:rsidR="005639D6" w:rsidRPr="00321F90" w:rsidRDefault="005639D6" w:rsidP="005639D6">
      <w:pPr>
        <w:pStyle w:val="TexteCourant"/>
      </w:pPr>
      <w:r>
        <w:t>Non.</w:t>
      </w:r>
    </w:p>
    <w:p w14:paraId="208CD29A" w14:textId="77777777" w:rsidR="005639D6" w:rsidRDefault="005639D6" w:rsidP="005639D6">
      <w:pPr>
        <w:pStyle w:val="Question"/>
      </w:pPr>
      <w:proofErr w:type="spellStart"/>
      <w:r w:rsidRPr="00321F90">
        <w:t>Hive</w:t>
      </w:r>
      <w:proofErr w:type="spellEnd"/>
      <w:r w:rsidRPr="00321F90">
        <w:t xml:space="preserve"> peut</w:t>
      </w:r>
      <w:r>
        <w:t>-il</w:t>
      </w:r>
      <w:r w:rsidRPr="00321F90">
        <w:t xml:space="preserve"> exécuter du code Python</w:t>
      </w:r>
      <w:r>
        <w:t> ?</w:t>
      </w:r>
    </w:p>
    <w:p w14:paraId="5578201B" w14:textId="2E6A6B22" w:rsidR="005639D6" w:rsidRPr="00321F90" w:rsidRDefault="005639D6" w:rsidP="005639D6">
      <w:pPr>
        <w:pStyle w:val="TexteCourant"/>
      </w:pPr>
      <w:r>
        <w:t>Oui.</w:t>
      </w:r>
    </w:p>
    <w:p w14:paraId="7C74948E" w14:textId="77777777" w:rsidR="005639D6" w:rsidRPr="00321F90" w:rsidRDefault="005639D6" w:rsidP="005639D6">
      <w:pPr>
        <w:pStyle w:val="Question"/>
      </w:pPr>
      <w:r w:rsidRPr="00A554FA">
        <w:t>Q</w:t>
      </w:r>
      <w:r w:rsidRPr="00321F90">
        <w:t xml:space="preserve">uel est le rôle de </w:t>
      </w:r>
      <w:proofErr w:type="spellStart"/>
      <w:r w:rsidRPr="00321F90">
        <w:t>Hive</w:t>
      </w:r>
      <w:proofErr w:type="spellEnd"/>
      <w:r w:rsidRPr="00321F90">
        <w:t xml:space="preserve"> dans l’écosystème </w:t>
      </w:r>
      <w:proofErr w:type="spellStart"/>
      <w:r w:rsidRPr="00321F90">
        <w:t>Hadoop</w:t>
      </w:r>
      <w:proofErr w:type="spellEnd"/>
      <w:r>
        <w:t> </w:t>
      </w:r>
      <w:r w:rsidRPr="00321F90">
        <w:t>?</w:t>
      </w:r>
    </w:p>
    <w:p w14:paraId="7CFB9A11" w14:textId="7BBEEAD5" w:rsidR="005639D6" w:rsidRPr="003F7E56" w:rsidRDefault="00E33582">
      <w:pPr>
        <w:pStyle w:val="TexteCourant"/>
      </w:pPr>
      <w:r w:rsidRPr="003F7E56">
        <w:t>Il fournit</w:t>
      </w:r>
      <w:r w:rsidR="005639D6" w:rsidRPr="003F7E56">
        <w:t xml:space="preserve"> un langage d’abstraction </w:t>
      </w:r>
      <w:r w:rsidRPr="003F7E56">
        <w:t>grâce auquel</w:t>
      </w:r>
      <w:r w:rsidR="005639D6" w:rsidRPr="003F7E56">
        <w:t xml:space="preserve"> l’utilisateur métier écri</w:t>
      </w:r>
      <w:r w:rsidRPr="003F7E56">
        <w:t>t</w:t>
      </w:r>
      <w:r w:rsidR="005639D6" w:rsidRPr="003F7E56">
        <w:t xml:space="preserve"> des jobs MapReduce sous forme de script</w:t>
      </w:r>
      <w:r w:rsidRPr="003F7E56">
        <w:t> </w:t>
      </w:r>
      <w:r w:rsidR="005639D6" w:rsidRPr="003F7E56">
        <w:t>SQL</w:t>
      </w:r>
      <w:r w:rsidRPr="003F7E56">
        <w:t>.</w:t>
      </w:r>
    </w:p>
    <w:p w14:paraId="41935A87" w14:textId="77777777" w:rsidR="005639D6" w:rsidRPr="00321F90" w:rsidRDefault="005639D6" w:rsidP="005639D6">
      <w:pPr>
        <w:pStyle w:val="Question"/>
      </w:pPr>
      <w:r>
        <w:t>Q</w:t>
      </w:r>
      <w:r w:rsidRPr="00321F90">
        <w:t xml:space="preserve">uelle différence faites-vous entre </w:t>
      </w:r>
      <w:proofErr w:type="spellStart"/>
      <w:r w:rsidRPr="00321F90">
        <w:t>HiveQL</w:t>
      </w:r>
      <w:proofErr w:type="spellEnd"/>
      <w:r w:rsidRPr="00321F90">
        <w:t xml:space="preserve"> et</w:t>
      </w:r>
      <w:r>
        <w:t> </w:t>
      </w:r>
      <w:r w:rsidRPr="00321F90">
        <w:t>SQL ?</w:t>
      </w:r>
    </w:p>
    <w:p w14:paraId="1F2E698C" w14:textId="7214A616" w:rsidR="005639D6" w:rsidRPr="003F7E56" w:rsidRDefault="005639D6">
      <w:pPr>
        <w:pStyle w:val="TexteCourant"/>
      </w:pPr>
      <w:proofErr w:type="spellStart"/>
      <w:r w:rsidRPr="003F7E56">
        <w:t>HiveQL</w:t>
      </w:r>
      <w:proofErr w:type="spellEnd"/>
      <w:r w:rsidRPr="003F7E56">
        <w:t xml:space="preserve"> est un langage d’abstraction basé sur la spécification ANSI</w:t>
      </w:r>
      <w:r w:rsidR="00E33582">
        <w:t> </w:t>
      </w:r>
      <w:r w:rsidRPr="003F7E56">
        <w:t>92 du SQL</w:t>
      </w:r>
      <w:r w:rsidR="00E33582">
        <w:t> ;</w:t>
      </w:r>
      <w:r w:rsidRPr="003F7E56">
        <w:t xml:space="preserve"> il transforme le script en job MapReduce. Le SQL est nativement le langage de définition et d’interrogation des bases de données relationnelles.</w:t>
      </w:r>
    </w:p>
    <w:p w14:paraId="4A49098B" w14:textId="77777777" w:rsidR="005639D6" w:rsidRPr="00321F90" w:rsidRDefault="005639D6" w:rsidP="005639D6">
      <w:pPr>
        <w:pStyle w:val="Question"/>
      </w:pPr>
      <w:r w:rsidRPr="00321F90">
        <w:t>Qu’est</w:t>
      </w:r>
      <w:r>
        <w:t>-</w:t>
      </w:r>
      <w:r w:rsidRPr="00321F90">
        <w:t xml:space="preserve">ce qu’une UDF (User </w:t>
      </w:r>
      <w:proofErr w:type="spellStart"/>
      <w:r w:rsidRPr="00321F90">
        <w:t>Defined</w:t>
      </w:r>
      <w:proofErr w:type="spellEnd"/>
      <w:r w:rsidRPr="00321F90">
        <w:t xml:space="preserve"> </w:t>
      </w:r>
      <w:proofErr w:type="spellStart"/>
      <w:r w:rsidRPr="00321F90">
        <w:t>Function</w:t>
      </w:r>
      <w:proofErr w:type="spellEnd"/>
      <w:r w:rsidRPr="00321F90">
        <w:t>)</w:t>
      </w:r>
      <w:r>
        <w:t> </w:t>
      </w:r>
      <w:r w:rsidRPr="00321F90">
        <w:t>?</w:t>
      </w:r>
    </w:p>
    <w:p w14:paraId="52BFC39C" w14:textId="545A096E" w:rsidR="005639D6" w:rsidRPr="003F7E56" w:rsidRDefault="005639D6">
      <w:pPr>
        <w:pStyle w:val="TexteCourant"/>
      </w:pPr>
      <w:r w:rsidRPr="003F7E56">
        <w:t>C’est une fonction développé</w:t>
      </w:r>
      <w:r w:rsidR="00A135B2">
        <w:t>e</w:t>
      </w:r>
      <w:r w:rsidRPr="003F7E56">
        <w:t xml:space="preserve"> dans un langage de script pour étendre les fonctionnalités d’un langage d’abstraction.</w:t>
      </w:r>
    </w:p>
    <w:p w14:paraId="6ACB2B8F" w14:textId="77777777" w:rsidR="005639D6" w:rsidRPr="00321F90" w:rsidRDefault="005639D6" w:rsidP="005639D6">
      <w:pPr>
        <w:pStyle w:val="Question"/>
      </w:pPr>
      <w:r>
        <w:t>Q</w:t>
      </w:r>
      <w:r w:rsidRPr="00321F90">
        <w:t xml:space="preserve">uel est le rôle d’une UDF dans la programmation </w:t>
      </w:r>
      <w:proofErr w:type="spellStart"/>
      <w:r w:rsidRPr="00321F90">
        <w:t>HiveQL</w:t>
      </w:r>
      <w:proofErr w:type="spellEnd"/>
      <w:r>
        <w:t> </w:t>
      </w:r>
      <w:r w:rsidRPr="00321F90">
        <w:t>?</w:t>
      </w:r>
    </w:p>
    <w:p w14:paraId="04E99000" w14:textId="28F633FE" w:rsidR="005639D6" w:rsidRPr="003F7E56" w:rsidRDefault="00A135B2">
      <w:pPr>
        <w:pStyle w:val="TexteCourant"/>
      </w:pPr>
      <w:r w:rsidRPr="003F7E56">
        <w:t xml:space="preserve">Une UDF </w:t>
      </w:r>
      <w:r>
        <w:t>sert à</w:t>
      </w:r>
      <w:r w:rsidR="005639D6" w:rsidRPr="003F7E56">
        <w:t xml:space="preserve"> développer des fonctions personnalisées pour résoudre des problèmes complexes à rédiger à l’aide du seul </w:t>
      </w:r>
      <w:proofErr w:type="spellStart"/>
      <w:r w:rsidR="005639D6" w:rsidRPr="003F7E56">
        <w:t>HiveQL</w:t>
      </w:r>
      <w:proofErr w:type="spellEnd"/>
      <w:r>
        <w:t>.</w:t>
      </w:r>
    </w:p>
    <w:p w14:paraId="001B23B2" w14:textId="77777777" w:rsidR="005639D6" w:rsidRPr="00321F90" w:rsidRDefault="005639D6" w:rsidP="005639D6">
      <w:pPr>
        <w:pStyle w:val="Question"/>
      </w:pPr>
      <w:r>
        <w:t>Q</w:t>
      </w:r>
      <w:r w:rsidRPr="00321F90">
        <w:t xml:space="preserve">uel est le rôle du composant </w:t>
      </w:r>
      <w:proofErr w:type="spellStart"/>
      <w:r w:rsidRPr="00321F90">
        <w:t>Thrift</w:t>
      </w:r>
      <w:proofErr w:type="spellEnd"/>
      <w:r w:rsidRPr="00321F90">
        <w:t xml:space="preserve"> dans l’environnement </w:t>
      </w:r>
      <w:proofErr w:type="spellStart"/>
      <w:r w:rsidRPr="00321F90">
        <w:t>Hive</w:t>
      </w:r>
      <w:proofErr w:type="spellEnd"/>
      <w:r>
        <w:t> </w:t>
      </w:r>
      <w:r w:rsidRPr="00321F90">
        <w:t>?</w:t>
      </w:r>
    </w:p>
    <w:p w14:paraId="56879414" w14:textId="38AD2D68" w:rsidR="005639D6" w:rsidRDefault="00A135B2">
      <w:pPr>
        <w:pStyle w:val="TexteCourant"/>
        <w:rPr>
          <w:b/>
          <w:bCs/>
        </w:rPr>
      </w:pPr>
      <w:proofErr w:type="spellStart"/>
      <w:r>
        <w:t>Thrift</w:t>
      </w:r>
      <w:proofErr w:type="spellEnd"/>
      <w:r>
        <w:t xml:space="preserve"> </w:t>
      </w:r>
      <w:r w:rsidR="005639D6">
        <w:t>transform</w:t>
      </w:r>
      <w:r>
        <w:t xml:space="preserve">e en job </w:t>
      </w:r>
      <w:proofErr w:type="spellStart"/>
      <w:r>
        <w:t>MapReduce</w:t>
      </w:r>
      <w:proofErr w:type="spellEnd"/>
      <w:r>
        <w:t xml:space="preserve"> le</w:t>
      </w:r>
      <w:r w:rsidR="005639D6">
        <w:t xml:space="preserve"> script </w:t>
      </w:r>
      <w:proofErr w:type="spellStart"/>
      <w:r w:rsidR="005639D6">
        <w:t>HiveQL</w:t>
      </w:r>
      <w:proofErr w:type="spellEnd"/>
      <w:r w:rsidR="005639D6">
        <w:t xml:space="preserve"> écrit par l’utilisateur.</w:t>
      </w:r>
    </w:p>
    <w:p w14:paraId="0AB47E0A" w14:textId="77777777" w:rsidR="005639D6" w:rsidRPr="00321F90" w:rsidRDefault="005639D6" w:rsidP="005639D6">
      <w:pPr>
        <w:pStyle w:val="Question"/>
      </w:pPr>
      <w:r>
        <w:t>Citez</w:t>
      </w:r>
      <w:r w:rsidRPr="00321F90">
        <w:t xml:space="preserve"> </w:t>
      </w:r>
      <w:r>
        <w:t>deux</w:t>
      </w:r>
      <w:r w:rsidRPr="00321F90">
        <w:t xml:space="preserve"> avantages de </w:t>
      </w:r>
      <w:proofErr w:type="spellStart"/>
      <w:r w:rsidRPr="00321F90">
        <w:t>Hive</w:t>
      </w:r>
      <w:proofErr w:type="spellEnd"/>
      <w:r>
        <w:t>.</w:t>
      </w:r>
    </w:p>
    <w:p w14:paraId="209F341A" w14:textId="3F4BD1B1" w:rsidR="005639D6" w:rsidRDefault="00A135B2" w:rsidP="003F7E56">
      <w:pPr>
        <w:pStyle w:val="ListeAPuce"/>
      </w:pPr>
      <w:r>
        <w:t xml:space="preserve">Il </w:t>
      </w:r>
      <w:r w:rsidR="005639D6">
        <w:t>facilite la rédaction des fonctions MapReduce</w:t>
      </w:r>
      <w:r>
        <w:t>.</w:t>
      </w:r>
    </w:p>
    <w:p w14:paraId="169E7F8C" w14:textId="5AB84D97" w:rsidR="005639D6" w:rsidRDefault="00A135B2" w:rsidP="003F7E56">
      <w:pPr>
        <w:pStyle w:val="ListeAPuce"/>
        <w:rPr>
          <w:b/>
          <w:bCs/>
        </w:rPr>
      </w:pPr>
      <w:r>
        <w:t>Il</w:t>
      </w:r>
      <w:r w:rsidR="005639D6">
        <w:t xml:space="preserve"> favorise l’adoption d’Hadoop auprès des utilisateurs métiers</w:t>
      </w:r>
      <w:r>
        <w:t>.</w:t>
      </w:r>
    </w:p>
    <w:p w14:paraId="38CCF336" w14:textId="77777777" w:rsidR="005639D6" w:rsidRPr="00321F90" w:rsidRDefault="005639D6" w:rsidP="005639D6">
      <w:pPr>
        <w:pStyle w:val="Question"/>
      </w:pPr>
      <w:r>
        <w:t>Citez deux</w:t>
      </w:r>
      <w:r w:rsidRPr="00321F90">
        <w:t xml:space="preserve"> inconvénients de </w:t>
      </w:r>
      <w:proofErr w:type="spellStart"/>
      <w:r w:rsidRPr="00321F90">
        <w:t>Hive</w:t>
      </w:r>
      <w:proofErr w:type="spellEnd"/>
      <w:r>
        <w:t>.</w:t>
      </w:r>
    </w:p>
    <w:p w14:paraId="18B98DAC" w14:textId="161CB140" w:rsidR="005639D6" w:rsidRDefault="00A135B2" w:rsidP="003F7E56">
      <w:pPr>
        <w:pStyle w:val="ListeAPuce"/>
      </w:pPr>
      <w:r>
        <w:lastRenderedPageBreak/>
        <w:t>Il ne</w:t>
      </w:r>
      <w:r w:rsidR="005639D6">
        <w:t xml:space="preserve"> peut pas exprimer facilement des requêtes complexes </w:t>
      </w:r>
      <w:r>
        <w:t>en raison</w:t>
      </w:r>
      <w:r w:rsidR="005639D6">
        <w:t xml:space="preserve"> </w:t>
      </w:r>
      <w:r>
        <w:t xml:space="preserve">de </w:t>
      </w:r>
      <w:r w:rsidR="005639D6">
        <w:t>sa nature déclarative</w:t>
      </w:r>
      <w:r>
        <w:t>.</w:t>
      </w:r>
    </w:p>
    <w:p w14:paraId="217CC146" w14:textId="5E45EBA7" w:rsidR="005639D6" w:rsidRDefault="00A135B2" w:rsidP="003F7E56">
      <w:pPr>
        <w:pStyle w:val="ListeAPuce"/>
      </w:pPr>
      <w:r>
        <w:t>Il est</w:t>
      </w:r>
      <w:r w:rsidR="005639D6">
        <w:t xml:space="preserve"> beaucoup trop lent à cause du temps de conversion du script en job MapReduce.</w:t>
      </w:r>
    </w:p>
    <w:p w14:paraId="41422427" w14:textId="77777777" w:rsidR="005639D6" w:rsidRPr="00321F90" w:rsidRDefault="005639D6" w:rsidP="005639D6">
      <w:pPr>
        <w:pStyle w:val="Question"/>
      </w:pPr>
      <w:r>
        <w:t>Q</w:t>
      </w:r>
      <w:r w:rsidRPr="00321F90">
        <w:t xml:space="preserve">uelle différence faites-vous entre </w:t>
      </w:r>
      <w:proofErr w:type="spellStart"/>
      <w:r w:rsidRPr="00321F90">
        <w:t>HiveQL</w:t>
      </w:r>
      <w:proofErr w:type="spellEnd"/>
      <w:r w:rsidRPr="00321F90">
        <w:t xml:space="preserve"> et Presto ?</w:t>
      </w:r>
    </w:p>
    <w:p w14:paraId="059FA5E1" w14:textId="72535573" w:rsidR="005639D6" w:rsidRDefault="005639D6">
      <w:pPr>
        <w:pStyle w:val="TexteCourant"/>
      </w:pPr>
      <w:proofErr w:type="spellStart"/>
      <w:r w:rsidRPr="003F7E56">
        <w:t>HiveQL</w:t>
      </w:r>
      <w:proofErr w:type="spellEnd"/>
      <w:r>
        <w:t xml:space="preserve"> est un langage d’abstraction</w:t>
      </w:r>
      <w:r w:rsidR="00074398">
        <w:t> ;</w:t>
      </w:r>
      <w:r>
        <w:t xml:space="preserve"> il transforme les scripts SQL en jobs MapReduce</w:t>
      </w:r>
      <w:r w:rsidR="00074398">
        <w:t>.</w:t>
      </w:r>
      <w:r>
        <w:t xml:space="preserve"> Presto est nativement un moteur SQL </w:t>
      </w:r>
      <w:r w:rsidR="00074398">
        <w:t>m</w:t>
      </w:r>
      <w:r>
        <w:t xml:space="preserve">assivement </w:t>
      </w:r>
      <w:r w:rsidR="00074398">
        <w:t>p</w:t>
      </w:r>
      <w:r>
        <w:t>arallèle</w:t>
      </w:r>
      <w:r w:rsidR="00074398">
        <w:t>,</w:t>
      </w:r>
      <w:r>
        <w:t xml:space="preserve"> qui exécute directement le SQL sur Hadoop.</w:t>
      </w:r>
    </w:p>
    <w:p w14:paraId="245031B4" w14:textId="77777777" w:rsidR="005639D6" w:rsidRDefault="005639D6" w:rsidP="005639D6">
      <w:pPr>
        <w:pStyle w:val="Question"/>
      </w:pPr>
      <w:r>
        <w:t>S</w:t>
      </w:r>
      <w:r w:rsidRPr="00321F90">
        <w:t>oit le fichier de données suivant, stocké sur le HDFS dans le réperto</w:t>
      </w:r>
      <w:r>
        <w:t xml:space="preserve">ire </w:t>
      </w:r>
      <w:r w:rsidRPr="00A554FA">
        <w:rPr>
          <w:rStyle w:val="CodeDansTexte"/>
        </w:rPr>
        <w:t>'projets/</w:t>
      </w:r>
      <w:proofErr w:type="spellStart"/>
      <w:r w:rsidRPr="00A554FA">
        <w:rPr>
          <w:rStyle w:val="CodeDansTexte"/>
        </w:rPr>
        <w:t>livre_hadoop</w:t>
      </w:r>
      <w:proofErr w:type="spellEnd"/>
      <w:r w:rsidRPr="00A554FA">
        <w:rPr>
          <w:rStyle w:val="CodeDansTexte"/>
        </w:rPr>
        <w:t>/</w:t>
      </w:r>
      <w:proofErr w:type="spellStart"/>
      <w:r w:rsidRPr="00A554FA">
        <w:rPr>
          <w:rStyle w:val="CodeDansTexte"/>
        </w:rPr>
        <w:t>hive</w:t>
      </w:r>
      <w:proofErr w:type="spellEnd"/>
      <w:r w:rsidRPr="00A554FA">
        <w:rPr>
          <w:rStyle w:val="CodeDansTexte"/>
        </w:rPr>
        <w:t>/orders.txt'</w:t>
      </w:r>
      <w:r w:rsidRPr="00321F90">
        <w:t xml:space="preserve">. Utilisez le </w:t>
      </w:r>
      <w:proofErr w:type="spellStart"/>
      <w:r w:rsidRPr="00321F90">
        <w:t>HiveQL</w:t>
      </w:r>
      <w:proofErr w:type="spellEnd"/>
      <w:r w:rsidRPr="00321F90">
        <w:t xml:space="preserve"> pour répondre aux questions suivantes :</w:t>
      </w:r>
    </w:p>
    <w:tbl>
      <w:tblPr>
        <w:tblW w:w="5700" w:type="dxa"/>
        <w:tblInd w:w="2080" w:type="dxa"/>
        <w:tblCellMar>
          <w:left w:w="70" w:type="dxa"/>
          <w:right w:w="70" w:type="dxa"/>
        </w:tblCellMar>
        <w:tblLook w:val="04A0" w:firstRow="1" w:lastRow="0" w:firstColumn="1" w:lastColumn="0" w:noHBand="0" w:noVBand="1"/>
      </w:tblPr>
      <w:tblGrid>
        <w:gridCol w:w="1060"/>
        <w:gridCol w:w="1400"/>
        <w:gridCol w:w="2040"/>
        <w:gridCol w:w="1200"/>
      </w:tblGrid>
      <w:tr w:rsidR="005639D6" w:rsidRPr="00932E21" w14:paraId="2188381C" w14:textId="77777777" w:rsidTr="005639D6">
        <w:trPr>
          <w:trHeight w:val="315"/>
        </w:trPr>
        <w:tc>
          <w:tcPr>
            <w:tcW w:w="10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38F88EE" w14:textId="77777777" w:rsidR="005639D6" w:rsidRPr="00932E21" w:rsidRDefault="005639D6" w:rsidP="005639D6">
            <w:pPr>
              <w:pStyle w:val="TableauTitreColonne"/>
            </w:pPr>
            <w:proofErr w:type="spellStart"/>
            <w:r w:rsidRPr="00932E21">
              <w:t>orderid</w:t>
            </w:r>
            <w:proofErr w:type="spellEnd"/>
          </w:p>
        </w:tc>
        <w:tc>
          <w:tcPr>
            <w:tcW w:w="1400" w:type="dxa"/>
            <w:tcBorders>
              <w:top w:val="single" w:sz="8" w:space="0" w:color="auto"/>
              <w:left w:val="nil"/>
              <w:bottom w:val="single" w:sz="8" w:space="0" w:color="auto"/>
              <w:right w:val="single" w:sz="8" w:space="0" w:color="auto"/>
            </w:tcBorders>
            <w:shd w:val="clear" w:color="auto" w:fill="auto"/>
            <w:noWrap/>
            <w:vAlign w:val="bottom"/>
            <w:hideMark/>
          </w:tcPr>
          <w:p w14:paraId="2484D154" w14:textId="77777777" w:rsidR="005639D6" w:rsidRPr="00932E21" w:rsidRDefault="005639D6" w:rsidP="005639D6">
            <w:pPr>
              <w:pStyle w:val="TableauTitreColonne"/>
            </w:pPr>
            <w:proofErr w:type="spellStart"/>
            <w:r w:rsidRPr="00932E21">
              <w:t>customerid</w:t>
            </w:r>
            <w:proofErr w:type="spellEnd"/>
          </w:p>
        </w:tc>
        <w:tc>
          <w:tcPr>
            <w:tcW w:w="2040" w:type="dxa"/>
            <w:tcBorders>
              <w:top w:val="single" w:sz="8" w:space="0" w:color="auto"/>
              <w:left w:val="nil"/>
              <w:bottom w:val="single" w:sz="8" w:space="0" w:color="auto"/>
              <w:right w:val="single" w:sz="8" w:space="0" w:color="auto"/>
            </w:tcBorders>
            <w:shd w:val="clear" w:color="auto" w:fill="auto"/>
            <w:noWrap/>
            <w:vAlign w:val="bottom"/>
            <w:hideMark/>
          </w:tcPr>
          <w:p w14:paraId="165F4634" w14:textId="77777777" w:rsidR="005639D6" w:rsidRPr="00932E21" w:rsidRDefault="005639D6" w:rsidP="005639D6">
            <w:pPr>
              <w:pStyle w:val="TableauTitreColonne"/>
            </w:pPr>
            <w:proofErr w:type="spellStart"/>
            <w:r w:rsidRPr="00932E21">
              <w:t>orderdate</w:t>
            </w:r>
            <w:proofErr w:type="spellEnd"/>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14:paraId="601505B1" w14:textId="77777777" w:rsidR="005639D6" w:rsidRPr="00932E21" w:rsidRDefault="005639D6" w:rsidP="005639D6">
            <w:pPr>
              <w:pStyle w:val="TableauTitreColonne"/>
            </w:pPr>
            <w:proofErr w:type="spellStart"/>
            <w:r w:rsidRPr="00932E21">
              <w:t>qtity</w:t>
            </w:r>
            <w:proofErr w:type="spellEnd"/>
          </w:p>
        </w:tc>
      </w:tr>
      <w:tr w:rsidR="005639D6" w:rsidRPr="00932E21" w14:paraId="4798A9EE" w14:textId="77777777" w:rsidTr="005639D6">
        <w:trPr>
          <w:trHeight w:val="315"/>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14:paraId="01DD57BA" w14:textId="77777777" w:rsidR="005639D6" w:rsidRPr="00932E21" w:rsidRDefault="005639D6" w:rsidP="005639D6">
            <w:pPr>
              <w:pStyle w:val="TableauTexte"/>
            </w:pPr>
            <w:r w:rsidRPr="00932E21">
              <w:t>3</w:t>
            </w:r>
          </w:p>
        </w:tc>
        <w:tc>
          <w:tcPr>
            <w:tcW w:w="1400" w:type="dxa"/>
            <w:tcBorders>
              <w:top w:val="nil"/>
              <w:left w:val="nil"/>
              <w:bottom w:val="single" w:sz="8" w:space="0" w:color="auto"/>
              <w:right w:val="single" w:sz="8" w:space="0" w:color="auto"/>
            </w:tcBorders>
            <w:shd w:val="clear" w:color="auto" w:fill="auto"/>
            <w:noWrap/>
            <w:vAlign w:val="bottom"/>
            <w:hideMark/>
          </w:tcPr>
          <w:p w14:paraId="237B2DF9" w14:textId="77777777" w:rsidR="005639D6" w:rsidRPr="00932E21" w:rsidRDefault="005639D6" w:rsidP="005639D6">
            <w:pPr>
              <w:pStyle w:val="TableauTexte"/>
            </w:pPr>
            <w:r w:rsidRPr="00932E21">
              <w:t>10007</w:t>
            </w:r>
          </w:p>
        </w:tc>
        <w:tc>
          <w:tcPr>
            <w:tcW w:w="2040" w:type="dxa"/>
            <w:tcBorders>
              <w:top w:val="nil"/>
              <w:left w:val="nil"/>
              <w:bottom w:val="single" w:sz="8" w:space="0" w:color="auto"/>
              <w:right w:val="single" w:sz="8" w:space="0" w:color="auto"/>
            </w:tcBorders>
            <w:shd w:val="clear" w:color="auto" w:fill="auto"/>
            <w:noWrap/>
            <w:vAlign w:val="bottom"/>
            <w:hideMark/>
          </w:tcPr>
          <w:p w14:paraId="479F742A" w14:textId="77777777" w:rsidR="005639D6" w:rsidRPr="00932E21" w:rsidRDefault="005639D6" w:rsidP="005639D6">
            <w:pPr>
              <w:pStyle w:val="TableauTexte"/>
            </w:pPr>
            <w:r w:rsidRPr="00932E21">
              <w:t>02/06/2011 00:00</w:t>
            </w:r>
          </w:p>
        </w:tc>
        <w:tc>
          <w:tcPr>
            <w:tcW w:w="1200" w:type="dxa"/>
            <w:tcBorders>
              <w:top w:val="nil"/>
              <w:left w:val="nil"/>
              <w:bottom w:val="single" w:sz="8" w:space="0" w:color="auto"/>
              <w:right w:val="single" w:sz="8" w:space="0" w:color="auto"/>
            </w:tcBorders>
            <w:shd w:val="clear" w:color="auto" w:fill="auto"/>
            <w:noWrap/>
            <w:vAlign w:val="bottom"/>
            <w:hideMark/>
          </w:tcPr>
          <w:p w14:paraId="4B383D68" w14:textId="77777777" w:rsidR="005639D6" w:rsidRPr="00932E21" w:rsidRDefault="005639D6" w:rsidP="005639D6">
            <w:pPr>
              <w:pStyle w:val="TableauTexte"/>
            </w:pPr>
            <w:r w:rsidRPr="00932E21">
              <w:t>2</w:t>
            </w:r>
          </w:p>
        </w:tc>
      </w:tr>
      <w:tr w:rsidR="005639D6" w:rsidRPr="00932E21" w14:paraId="250E6398" w14:textId="77777777" w:rsidTr="005639D6">
        <w:trPr>
          <w:trHeight w:val="315"/>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14:paraId="46BBDF8F" w14:textId="77777777" w:rsidR="005639D6" w:rsidRPr="00932E21" w:rsidRDefault="005639D6" w:rsidP="005639D6">
            <w:pPr>
              <w:pStyle w:val="TableauTexte"/>
            </w:pPr>
            <w:r w:rsidRPr="00932E21">
              <w:t>6</w:t>
            </w:r>
          </w:p>
        </w:tc>
        <w:tc>
          <w:tcPr>
            <w:tcW w:w="1400" w:type="dxa"/>
            <w:tcBorders>
              <w:top w:val="nil"/>
              <w:left w:val="nil"/>
              <w:bottom w:val="single" w:sz="8" w:space="0" w:color="auto"/>
              <w:right w:val="single" w:sz="8" w:space="0" w:color="auto"/>
            </w:tcBorders>
            <w:shd w:val="clear" w:color="auto" w:fill="auto"/>
            <w:noWrap/>
            <w:vAlign w:val="bottom"/>
            <w:hideMark/>
          </w:tcPr>
          <w:p w14:paraId="307C5175" w14:textId="77777777" w:rsidR="005639D6" w:rsidRPr="00932E21" w:rsidRDefault="005639D6" w:rsidP="005639D6">
            <w:pPr>
              <w:pStyle w:val="TableauTexte"/>
            </w:pPr>
            <w:r w:rsidRPr="00932E21">
              <w:t>10007</w:t>
            </w:r>
          </w:p>
        </w:tc>
        <w:tc>
          <w:tcPr>
            <w:tcW w:w="2040" w:type="dxa"/>
            <w:tcBorders>
              <w:top w:val="nil"/>
              <w:left w:val="nil"/>
              <w:bottom w:val="single" w:sz="8" w:space="0" w:color="auto"/>
              <w:right w:val="single" w:sz="8" w:space="0" w:color="auto"/>
            </w:tcBorders>
            <w:shd w:val="clear" w:color="auto" w:fill="auto"/>
            <w:noWrap/>
            <w:vAlign w:val="bottom"/>
            <w:hideMark/>
          </w:tcPr>
          <w:p w14:paraId="2C4DCD8C" w14:textId="77777777" w:rsidR="005639D6" w:rsidRPr="00932E21" w:rsidRDefault="005639D6" w:rsidP="005639D6">
            <w:pPr>
              <w:pStyle w:val="TableauTexte"/>
            </w:pPr>
            <w:r w:rsidRPr="00932E21">
              <w:t>15/10/2009 00:00</w:t>
            </w:r>
          </w:p>
        </w:tc>
        <w:tc>
          <w:tcPr>
            <w:tcW w:w="1200" w:type="dxa"/>
            <w:tcBorders>
              <w:top w:val="nil"/>
              <w:left w:val="nil"/>
              <w:bottom w:val="single" w:sz="8" w:space="0" w:color="auto"/>
              <w:right w:val="single" w:sz="8" w:space="0" w:color="auto"/>
            </w:tcBorders>
            <w:shd w:val="clear" w:color="auto" w:fill="auto"/>
            <w:noWrap/>
            <w:vAlign w:val="bottom"/>
            <w:hideMark/>
          </w:tcPr>
          <w:p w14:paraId="3FD337BF" w14:textId="77777777" w:rsidR="005639D6" w:rsidRPr="00932E21" w:rsidRDefault="005639D6" w:rsidP="005639D6">
            <w:pPr>
              <w:pStyle w:val="TableauTexte"/>
            </w:pPr>
            <w:r w:rsidRPr="00932E21">
              <w:t>1</w:t>
            </w:r>
          </w:p>
        </w:tc>
      </w:tr>
      <w:tr w:rsidR="005639D6" w:rsidRPr="00932E21" w14:paraId="39D62179" w14:textId="77777777" w:rsidTr="005639D6">
        <w:trPr>
          <w:trHeight w:val="315"/>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14:paraId="340F8374" w14:textId="77777777" w:rsidR="005639D6" w:rsidRPr="00932E21" w:rsidRDefault="005639D6" w:rsidP="005639D6">
            <w:pPr>
              <w:pStyle w:val="TableauTexte"/>
            </w:pPr>
            <w:r w:rsidRPr="00932E21">
              <w:t>9</w:t>
            </w:r>
          </w:p>
        </w:tc>
        <w:tc>
          <w:tcPr>
            <w:tcW w:w="1400" w:type="dxa"/>
            <w:tcBorders>
              <w:top w:val="nil"/>
              <w:left w:val="nil"/>
              <w:bottom w:val="single" w:sz="8" w:space="0" w:color="auto"/>
              <w:right w:val="single" w:sz="8" w:space="0" w:color="auto"/>
            </w:tcBorders>
            <w:shd w:val="clear" w:color="auto" w:fill="auto"/>
            <w:noWrap/>
            <w:vAlign w:val="bottom"/>
            <w:hideMark/>
          </w:tcPr>
          <w:p w14:paraId="5232CCAF" w14:textId="77777777" w:rsidR="005639D6" w:rsidRPr="00932E21" w:rsidRDefault="005639D6" w:rsidP="005639D6">
            <w:pPr>
              <w:pStyle w:val="TableauTexte"/>
            </w:pPr>
            <w:r w:rsidRPr="00932E21">
              <w:t>10012</w:t>
            </w:r>
          </w:p>
        </w:tc>
        <w:tc>
          <w:tcPr>
            <w:tcW w:w="2040" w:type="dxa"/>
            <w:tcBorders>
              <w:top w:val="nil"/>
              <w:left w:val="nil"/>
              <w:bottom w:val="single" w:sz="8" w:space="0" w:color="auto"/>
              <w:right w:val="single" w:sz="8" w:space="0" w:color="auto"/>
            </w:tcBorders>
            <w:shd w:val="clear" w:color="auto" w:fill="auto"/>
            <w:noWrap/>
            <w:vAlign w:val="bottom"/>
            <w:hideMark/>
          </w:tcPr>
          <w:p w14:paraId="01E343B9" w14:textId="77777777" w:rsidR="005639D6" w:rsidRPr="00932E21" w:rsidRDefault="005639D6" w:rsidP="005639D6">
            <w:pPr>
              <w:pStyle w:val="TableauTexte"/>
            </w:pPr>
            <w:r w:rsidRPr="00932E21">
              <w:t>15/10/2009 00:00</w:t>
            </w:r>
          </w:p>
        </w:tc>
        <w:tc>
          <w:tcPr>
            <w:tcW w:w="1200" w:type="dxa"/>
            <w:tcBorders>
              <w:top w:val="nil"/>
              <w:left w:val="nil"/>
              <w:bottom w:val="single" w:sz="8" w:space="0" w:color="auto"/>
              <w:right w:val="single" w:sz="8" w:space="0" w:color="auto"/>
            </w:tcBorders>
            <w:shd w:val="clear" w:color="auto" w:fill="auto"/>
            <w:noWrap/>
            <w:vAlign w:val="bottom"/>
            <w:hideMark/>
          </w:tcPr>
          <w:p w14:paraId="06A9C423" w14:textId="77777777" w:rsidR="005639D6" w:rsidRPr="00932E21" w:rsidRDefault="005639D6" w:rsidP="005639D6">
            <w:pPr>
              <w:pStyle w:val="TableauTexte"/>
            </w:pPr>
            <w:r w:rsidRPr="00932E21">
              <w:t>2</w:t>
            </w:r>
          </w:p>
        </w:tc>
      </w:tr>
      <w:tr w:rsidR="005639D6" w:rsidRPr="00932E21" w14:paraId="629E629F" w14:textId="77777777" w:rsidTr="005639D6">
        <w:trPr>
          <w:trHeight w:val="315"/>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14:paraId="66CEF69D" w14:textId="77777777" w:rsidR="005639D6" w:rsidRPr="00932E21" w:rsidRDefault="005639D6" w:rsidP="005639D6">
            <w:pPr>
              <w:pStyle w:val="TableauTexte"/>
            </w:pPr>
            <w:r w:rsidRPr="00932E21">
              <w:t>12</w:t>
            </w:r>
          </w:p>
        </w:tc>
        <w:tc>
          <w:tcPr>
            <w:tcW w:w="1400" w:type="dxa"/>
            <w:tcBorders>
              <w:top w:val="nil"/>
              <w:left w:val="nil"/>
              <w:bottom w:val="single" w:sz="8" w:space="0" w:color="auto"/>
              <w:right w:val="single" w:sz="8" w:space="0" w:color="auto"/>
            </w:tcBorders>
            <w:shd w:val="clear" w:color="auto" w:fill="auto"/>
            <w:noWrap/>
            <w:vAlign w:val="bottom"/>
            <w:hideMark/>
          </w:tcPr>
          <w:p w14:paraId="2CD7C385" w14:textId="77777777" w:rsidR="005639D6" w:rsidRPr="00932E21" w:rsidRDefault="005639D6" w:rsidP="005639D6">
            <w:pPr>
              <w:pStyle w:val="TableauTexte"/>
            </w:pPr>
            <w:r w:rsidRPr="00932E21">
              <w:t>10005</w:t>
            </w:r>
          </w:p>
        </w:tc>
        <w:tc>
          <w:tcPr>
            <w:tcW w:w="2040" w:type="dxa"/>
            <w:tcBorders>
              <w:top w:val="nil"/>
              <w:left w:val="nil"/>
              <w:bottom w:val="single" w:sz="8" w:space="0" w:color="auto"/>
              <w:right w:val="single" w:sz="8" w:space="0" w:color="auto"/>
            </w:tcBorders>
            <w:shd w:val="clear" w:color="auto" w:fill="auto"/>
            <w:noWrap/>
            <w:vAlign w:val="bottom"/>
            <w:hideMark/>
          </w:tcPr>
          <w:p w14:paraId="6C74A107" w14:textId="77777777" w:rsidR="005639D6" w:rsidRPr="00932E21" w:rsidRDefault="005639D6" w:rsidP="005639D6">
            <w:pPr>
              <w:pStyle w:val="TableauTexte"/>
            </w:pPr>
            <w:r w:rsidRPr="00932E21">
              <w:t>22/11/2010 00:00</w:t>
            </w:r>
          </w:p>
        </w:tc>
        <w:tc>
          <w:tcPr>
            <w:tcW w:w="1200" w:type="dxa"/>
            <w:tcBorders>
              <w:top w:val="nil"/>
              <w:left w:val="nil"/>
              <w:bottom w:val="single" w:sz="8" w:space="0" w:color="auto"/>
              <w:right w:val="single" w:sz="8" w:space="0" w:color="auto"/>
            </w:tcBorders>
            <w:shd w:val="clear" w:color="auto" w:fill="auto"/>
            <w:noWrap/>
            <w:vAlign w:val="bottom"/>
            <w:hideMark/>
          </w:tcPr>
          <w:p w14:paraId="51526FF8" w14:textId="77777777" w:rsidR="005639D6" w:rsidRPr="00932E21" w:rsidRDefault="005639D6" w:rsidP="005639D6">
            <w:pPr>
              <w:pStyle w:val="TableauTexte"/>
            </w:pPr>
            <w:r w:rsidRPr="00932E21">
              <w:t>1</w:t>
            </w:r>
          </w:p>
        </w:tc>
      </w:tr>
      <w:tr w:rsidR="005639D6" w:rsidRPr="00932E21" w14:paraId="43D32390" w14:textId="77777777" w:rsidTr="005639D6">
        <w:trPr>
          <w:trHeight w:val="315"/>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14:paraId="713A4C52" w14:textId="77777777" w:rsidR="005639D6" w:rsidRPr="00932E21" w:rsidRDefault="005639D6" w:rsidP="005639D6">
            <w:pPr>
              <w:pStyle w:val="TableauTexte"/>
            </w:pPr>
            <w:r w:rsidRPr="00932E21">
              <w:t>15</w:t>
            </w:r>
          </w:p>
        </w:tc>
        <w:tc>
          <w:tcPr>
            <w:tcW w:w="1400" w:type="dxa"/>
            <w:tcBorders>
              <w:top w:val="nil"/>
              <w:left w:val="nil"/>
              <w:bottom w:val="single" w:sz="8" w:space="0" w:color="auto"/>
              <w:right w:val="single" w:sz="8" w:space="0" w:color="auto"/>
            </w:tcBorders>
            <w:shd w:val="clear" w:color="auto" w:fill="auto"/>
            <w:noWrap/>
            <w:vAlign w:val="bottom"/>
            <w:hideMark/>
          </w:tcPr>
          <w:p w14:paraId="648EC878" w14:textId="77777777" w:rsidR="005639D6" w:rsidRPr="00932E21" w:rsidRDefault="005639D6" w:rsidP="005639D6">
            <w:pPr>
              <w:pStyle w:val="TableauTexte"/>
            </w:pPr>
            <w:r w:rsidRPr="00932E21">
              <w:t>10005</w:t>
            </w:r>
          </w:p>
        </w:tc>
        <w:tc>
          <w:tcPr>
            <w:tcW w:w="2040" w:type="dxa"/>
            <w:tcBorders>
              <w:top w:val="nil"/>
              <w:left w:val="nil"/>
              <w:bottom w:val="single" w:sz="8" w:space="0" w:color="auto"/>
              <w:right w:val="single" w:sz="8" w:space="0" w:color="auto"/>
            </w:tcBorders>
            <w:shd w:val="clear" w:color="auto" w:fill="auto"/>
            <w:noWrap/>
            <w:vAlign w:val="bottom"/>
            <w:hideMark/>
          </w:tcPr>
          <w:p w14:paraId="54AD85F9" w14:textId="77777777" w:rsidR="005639D6" w:rsidRPr="00932E21" w:rsidRDefault="005639D6" w:rsidP="005639D6">
            <w:pPr>
              <w:pStyle w:val="TableauTexte"/>
            </w:pPr>
            <w:r w:rsidRPr="00932E21">
              <w:t>22/11/2010 00:00</w:t>
            </w:r>
          </w:p>
        </w:tc>
        <w:tc>
          <w:tcPr>
            <w:tcW w:w="1200" w:type="dxa"/>
            <w:tcBorders>
              <w:top w:val="nil"/>
              <w:left w:val="nil"/>
              <w:bottom w:val="single" w:sz="8" w:space="0" w:color="auto"/>
              <w:right w:val="single" w:sz="8" w:space="0" w:color="auto"/>
            </w:tcBorders>
            <w:shd w:val="clear" w:color="auto" w:fill="auto"/>
            <w:noWrap/>
            <w:vAlign w:val="bottom"/>
            <w:hideMark/>
          </w:tcPr>
          <w:p w14:paraId="1FF98E41" w14:textId="77777777" w:rsidR="005639D6" w:rsidRPr="00932E21" w:rsidRDefault="005639D6" w:rsidP="005639D6">
            <w:pPr>
              <w:pStyle w:val="TableauTexte"/>
            </w:pPr>
            <w:r w:rsidRPr="00932E21">
              <w:t>1</w:t>
            </w:r>
          </w:p>
        </w:tc>
      </w:tr>
      <w:tr w:rsidR="005639D6" w:rsidRPr="00932E21" w14:paraId="415BB9BF" w14:textId="77777777" w:rsidTr="005639D6">
        <w:trPr>
          <w:trHeight w:val="315"/>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14:paraId="16081DE3" w14:textId="77777777" w:rsidR="005639D6" w:rsidRPr="00932E21" w:rsidRDefault="005639D6" w:rsidP="005639D6">
            <w:pPr>
              <w:pStyle w:val="TableauTexte"/>
            </w:pPr>
            <w:r w:rsidRPr="00932E21">
              <w:t>18</w:t>
            </w:r>
          </w:p>
        </w:tc>
        <w:tc>
          <w:tcPr>
            <w:tcW w:w="1400" w:type="dxa"/>
            <w:tcBorders>
              <w:top w:val="nil"/>
              <w:left w:val="nil"/>
              <w:bottom w:val="single" w:sz="8" w:space="0" w:color="auto"/>
              <w:right w:val="single" w:sz="8" w:space="0" w:color="auto"/>
            </w:tcBorders>
            <w:shd w:val="clear" w:color="auto" w:fill="auto"/>
            <w:noWrap/>
            <w:vAlign w:val="bottom"/>
            <w:hideMark/>
          </w:tcPr>
          <w:p w14:paraId="506F4762" w14:textId="77777777" w:rsidR="005639D6" w:rsidRPr="00932E21" w:rsidRDefault="005639D6" w:rsidP="005639D6">
            <w:pPr>
              <w:pStyle w:val="TableauTexte"/>
            </w:pPr>
            <w:r w:rsidRPr="00932E21">
              <w:t>10009</w:t>
            </w:r>
          </w:p>
        </w:tc>
        <w:tc>
          <w:tcPr>
            <w:tcW w:w="2040" w:type="dxa"/>
            <w:tcBorders>
              <w:top w:val="nil"/>
              <w:left w:val="nil"/>
              <w:bottom w:val="single" w:sz="8" w:space="0" w:color="auto"/>
              <w:right w:val="single" w:sz="8" w:space="0" w:color="auto"/>
            </w:tcBorders>
            <w:shd w:val="clear" w:color="auto" w:fill="auto"/>
            <w:noWrap/>
            <w:vAlign w:val="bottom"/>
            <w:hideMark/>
          </w:tcPr>
          <w:p w14:paraId="58126419" w14:textId="77777777" w:rsidR="005639D6" w:rsidRPr="00932E21" w:rsidRDefault="005639D6" w:rsidP="005639D6">
            <w:pPr>
              <w:pStyle w:val="TableauTexte"/>
            </w:pPr>
            <w:r w:rsidRPr="00932E21">
              <w:t>22/11/2010 00:00</w:t>
            </w:r>
          </w:p>
        </w:tc>
        <w:tc>
          <w:tcPr>
            <w:tcW w:w="1200" w:type="dxa"/>
            <w:tcBorders>
              <w:top w:val="nil"/>
              <w:left w:val="nil"/>
              <w:bottom w:val="single" w:sz="8" w:space="0" w:color="auto"/>
              <w:right w:val="single" w:sz="8" w:space="0" w:color="auto"/>
            </w:tcBorders>
            <w:shd w:val="clear" w:color="auto" w:fill="auto"/>
            <w:noWrap/>
            <w:vAlign w:val="bottom"/>
            <w:hideMark/>
          </w:tcPr>
          <w:p w14:paraId="549709B1" w14:textId="77777777" w:rsidR="005639D6" w:rsidRPr="00932E21" w:rsidRDefault="005639D6" w:rsidP="005639D6">
            <w:pPr>
              <w:pStyle w:val="TableauTexte"/>
            </w:pPr>
            <w:r w:rsidRPr="00932E21">
              <w:t>1</w:t>
            </w:r>
          </w:p>
        </w:tc>
      </w:tr>
      <w:tr w:rsidR="005639D6" w:rsidRPr="00932E21" w14:paraId="54CC269A" w14:textId="77777777" w:rsidTr="005639D6">
        <w:trPr>
          <w:trHeight w:val="315"/>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14:paraId="76F1A42F" w14:textId="77777777" w:rsidR="005639D6" w:rsidRPr="00932E21" w:rsidRDefault="005639D6" w:rsidP="005639D6">
            <w:pPr>
              <w:pStyle w:val="TableauTexte"/>
            </w:pPr>
            <w:r w:rsidRPr="00932E21">
              <w:t>21</w:t>
            </w:r>
          </w:p>
        </w:tc>
        <w:tc>
          <w:tcPr>
            <w:tcW w:w="1400" w:type="dxa"/>
            <w:tcBorders>
              <w:top w:val="nil"/>
              <w:left w:val="nil"/>
              <w:bottom w:val="single" w:sz="8" w:space="0" w:color="auto"/>
              <w:right w:val="single" w:sz="8" w:space="0" w:color="auto"/>
            </w:tcBorders>
            <w:shd w:val="clear" w:color="auto" w:fill="auto"/>
            <w:noWrap/>
            <w:vAlign w:val="bottom"/>
            <w:hideMark/>
          </w:tcPr>
          <w:p w14:paraId="2F348A13" w14:textId="77777777" w:rsidR="005639D6" w:rsidRPr="00932E21" w:rsidRDefault="005639D6" w:rsidP="005639D6">
            <w:pPr>
              <w:pStyle w:val="TableauTexte"/>
            </w:pPr>
            <w:r w:rsidRPr="00932E21">
              <w:t>10011</w:t>
            </w:r>
          </w:p>
        </w:tc>
        <w:tc>
          <w:tcPr>
            <w:tcW w:w="2040" w:type="dxa"/>
            <w:tcBorders>
              <w:top w:val="nil"/>
              <w:left w:val="nil"/>
              <w:bottom w:val="single" w:sz="8" w:space="0" w:color="auto"/>
              <w:right w:val="single" w:sz="8" w:space="0" w:color="auto"/>
            </w:tcBorders>
            <w:shd w:val="clear" w:color="auto" w:fill="auto"/>
            <w:noWrap/>
            <w:vAlign w:val="bottom"/>
            <w:hideMark/>
          </w:tcPr>
          <w:p w14:paraId="0DA1BD11" w14:textId="77777777" w:rsidR="005639D6" w:rsidRPr="00932E21" w:rsidRDefault="005639D6" w:rsidP="005639D6">
            <w:pPr>
              <w:pStyle w:val="TableauTexte"/>
            </w:pPr>
            <w:r w:rsidRPr="00932E21">
              <w:t>22/11/2010 00:00</w:t>
            </w:r>
          </w:p>
        </w:tc>
        <w:tc>
          <w:tcPr>
            <w:tcW w:w="1200" w:type="dxa"/>
            <w:tcBorders>
              <w:top w:val="nil"/>
              <w:left w:val="nil"/>
              <w:bottom w:val="single" w:sz="8" w:space="0" w:color="auto"/>
              <w:right w:val="single" w:sz="8" w:space="0" w:color="auto"/>
            </w:tcBorders>
            <w:shd w:val="clear" w:color="auto" w:fill="auto"/>
            <w:noWrap/>
            <w:vAlign w:val="bottom"/>
            <w:hideMark/>
          </w:tcPr>
          <w:p w14:paraId="10DEF791" w14:textId="77777777" w:rsidR="005639D6" w:rsidRPr="00932E21" w:rsidRDefault="005639D6" w:rsidP="005639D6">
            <w:pPr>
              <w:pStyle w:val="TableauTexte"/>
            </w:pPr>
            <w:r w:rsidRPr="00932E21">
              <w:t>1</w:t>
            </w:r>
          </w:p>
        </w:tc>
      </w:tr>
      <w:tr w:rsidR="005639D6" w:rsidRPr="00932E21" w14:paraId="0E898F09" w14:textId="77777777" w:rsidTr="005639D6">
        <w:trPr>
          <w:trHeight w:val="315"/>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14:paraId="36F1D33D" w14:textId="77777777" w:rsidR="005639D6" w:rsidRPr="00932E21" w:rsidRDefault="005639D6" w:rsidP="005639D6">
            <w:pPr>
              <w:pStyle w:val="TableauTexte"/>
            </w:pPr>
            <w:r w:rsidRPr="00932E21">
              <w:t>24</w:t>
            </w:r>
          </w:p>
        </w:tc>
        <w:tc>
          <w:tcPr>
            <w:tcW w:w="1400" w:type="dxa"/>
            <w:tcBorders>
              <w:top w:val="nil"/>
              <w:left w:val="nil"/>
              <w:bottom w:val="single" w:sz="8" w:space="0" w:color="auto"/>
              <w:right w:val="single" w:sz="8" w:space="0" w:color="auto"/>
            </w:tcBorders>
            <w:shd w:val="clear" w:color="auto" w:fill="auto"/>
            <w:noWrap/>
            <w:vAlign w:val="bottom"/>
            <w:hideMark/>
          </w:tcPr>
          <w:p w14:paraId="76419736" w14:textId="77777777" w:rsidR="005639D6" w:rsidRPr="00932E21" w:rsidRDefault="005639D6" w:rsidP="005639D6">
            <w:pPr>
              <w:pStyle w:val="TableauTexte"/>
            </w:pPr>
            <w:r w:rsidRPr="00932E21">
              <w:t>10010</w:t>
            </w:r>
          </w:p>
        </w:tc>
        <w:tc>
          <w:tcPr>
            <w:tcW w:w="2040" w:type="dxa"/>
            <w:tcBorders>
              <w:top w:val="nil"/>
              <w:left w:val="nil"/>
              <w:bottom w:val="single" w:sz="8" w:space="0" w:color="auto"/>
              <w:right w:val="single" w:sz="8" w:space="0" w:color="auto"/>
            </w:tcBorders>
            <w:shd w:val="clear" w:color="auto" w:fill="auto"/>
            <w:noWrap/>
            <w:vAlign w:val="bottom"/>
            <w:hideMark/>
          </w:tcPr>
          <w:p w14:paraId="4D52DA78" w14:textId="77777777" w:rsidR="005639D6" w:rsidRPr="00932E21" w:rsidRDefault="005639D6" w:rsidP="005639D6">
            <w:pPr>
              <w:pStyle w:val="TableauTexte"/>
            </w:pPr>
            <w:r w:rsidRPr="00932E21">
              <w:t>23/11/2010 00:00</w:t>
            </w:r>
          </w:p>
        </w:tc>
        <w:tc>
          <w:tcPr>
            <w:tcW w:w="1200" w:type="dxa"/>
            <w:tcBorders>
              <w:top w:val="nil"/>
              <w:left w:val="nil"/>
              <w:bottom w:val="single" w:sz="8" w:space="0" w:color="auto"/>
              <w:right w:val="single" w:sz="8" w:space="0" w:color="auto"/>
            </w:tcBorders>
            <w:shd w:val="clear" w:color="auto" w:fill="auto"/>
            <w:noWrap/>
            <w:vAlign w:val="bottom"/>
            <w:hideMark/>
          </w:tcPr>
          <w:p w14:paraId="7E93FE23" w14:textId="77777777" w:rsidR="005639D6" w:rsidRPr="00932E21" w:rsidRDefault="005639D6" w:rsidP="005639D6">
            <w:pPr>
              <w:pStyle w:val="TableauTexte"/>
            </w:pPr>
            <w:r w:rsidRPr="00932E21">
              <w:t>1</w:t>
            </w:r>
          </w:p>
        </w:tc>
      </w:tr>
      <w:tr w:rsidR="005639D6" w:rsidRPr="00932E21" w14:paraId="0E318DAD" w14:textId="77777777" w:rsidTr="005639D6">
        <w:trPr>
          <w:trHeight w:val="315"/>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14:paraId="4E410BBC" w14:textId="77777777" w:rsidR="005639D6" w:rsidRPr="00932E21" w:rsidRDefault="005639D6" w:rsidP="005639D6">
            <w:pPr>
              <w:pStyle w:val="TableauTexte"/>
            </w:pPr>
            <w:r w:rsidRPr="00932E21">
              <w:t>27</w:t>
            </w:r>
          </w:p>
        </w:tc>
        <w:tc>
          <w:tcPr>
            <w:tcW w:w="1400" w:type="dxa"/>
            <w:tcBorders>
              <w:top w:val="nil"/>
              <w:left w:val="nil"/>
              <w:bottom w:val="single" w:sz="8" w:space="0" w:color="auto"/>
              <w:right w:val="single" w:sz="8" w:space="0" w:color="auto"/>
            </w:tcBorders>
            <w:shd w:val="clear" w:color="auto" w:fill="auto"/>
            <w:noWrap/>
            <w:vAlign w:val="bottom"/>
            <w:hideMark/>
          </w:tcPr>
          <w:p w14:paraId="306BFF5E" w14:textId="77777777" w:rsidR="005639D6" w:rsidRPr="00932E21" w:rsidRDefault="005639D6" w:rsidP="005639D6">
            <w:pPr>
              <w:pStyle w:val="TableauTexte"/>
            </w:pPr>
            <w:r w:rsidRPr="00932E21">
              <w:t>10003</w:t>
            </w:r>
          </w:p>
        </w:tc>
        <w:tc>
          <w:tcPr>
            <w:tcW w:w="2040" w:type="dxa"/>
            <w:tcBorders>
              <w:top w:val="nil"/>
              <w:left w:val="nil"/>
              <w:bottom w:val="single" w:sz="8" w:space="0" w:color="auto"/>
              <w:right w:val="single" w:sz="8" w:space="0" w:color="auto"/>
            </w:tcBorders>
            <w:shd w:val="clear" w:color="auto" w:fill="auto"/>
            <w:noWrap/>
            <w:vAlign w:val="bottom"/>
            <w:hideMark/>
          </w:tcPr>
          <w:p w14:paraId="3A308B58" w14:textId="77777777" w:rsidR="005639D6" w:rsidRPr="00932E21" w:rsidRDefault="005639D6" w:rsidP="005639D6">
            <w:pPr>
              <w:pStyle w:val="TableauTexte"/>
            </w:pPr>
            <w:r w:rsidRPr="00932E21">
              <w:t>23/11/2010 00:00</w:t>
            </w:r>
          </w:p>
        </w:tc>
        <w:tc>
          <w:tcPr>
            <w:tcW w:w="1200" w:type="dxa"/>
            <w:tcBorders>
              <w:top w:val="nil"/>
              <w:left w:val="nil"/>
              <w:bottom w:val="single" w:sz="8" w:space="0" w:color="auto"/>
              <w:right w:val="single" w:sz="8" w:space="0" w:color="auto"/>
            </w:tcBorders>
            <w:shd w:val="clear" w:color="auto" w:fill="auto"/>
            <w:noWrap/>
            <w:vAlign w:val="bottom"/>
            <w:hideMark/>
          </w:tcPr>
          <w:p w14:paraId="735E92C5" w14:textId="77777777" w:rsidR="005639D6" w:rsidRPr="00932E21" w:rsidRDefault="005639D6" w:rsidP="005639D6">
            <w:pPr>
              <w:pStyle w:val="TableauTexte"/>
            </w:pPr>
            <w:r w:rsidRPr="00932E21">
              <w:t>2</w:t>
            </w:r>
          </w:p>
        </w:tc>
      </w:tr>
      <w:tr w:rsidR="005639D6" w:rsidRPr="00932E21" w14:paraId="3F2A405F" w14:textId="77777777" w:rsidTr="005639D6">
        <w:trPr>
          <w:trHeight w:val="315"/>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14:paraId="1E14CDF0" w14:textId="77777777" w:rsidR="005639D6" w:rsidRPr="00932E21" w:rsidRDefault="005639D6" w:rsidP="005639D6">
            <w:pPr>
              <w:pStyle w:val="TableauTexte"/>
            </w:pPr>
            <w:r w:rsidRPr="00932E21">
              <w:t>30</w:t>
            </w:r>
          </w:p>
        </w:tc>
        <w:tc>
          <w:tcPr>
            <w:tcW w:w="1400" w:type="dxa"/>
            <w:tcBorders>
              <w:top w:val="nil"/>
              <w:left w:val="nil"/>
              <w:bottom w:val="single" w:sz="8" w:space="0" w:color="auto"/>
              <w:right w:val="single" w:sz="8" w:space="0" w:color="auto"/>
            </w:tcBorders>
            <w:shd w:val="clear" w:color="auto" w:fill="auto"/>
            <w:noWrap/>
            <w:vAlign w:val="bottom"/>
            <w:hideMark/>
          </w:tcPr>
          <w:p w14:paraId="1F2D2A7C" w14:textId="77777777" w:rsidR="005639D6" w:rsidRPr="00932E21" w:rsidRDefault="005639D6" w:rsidP="005639D6">
            <w:pPr>
              <w:pStyle w:val="TableauTexte"/>
            </w:pPr>
            <w:r w:rsidRPr="00932E21">
              <w:t>10006</w:t>
            </w:r>
          </w:p>
        </w:tc>
        <w:tc>
          <w:tcPr>
            <w:tcW w:w="2040" w:type="dxa"/>
            <w:tcBorders>
              <w:top w:val="nil"/>
              <w:left w:val="nil"/>
              <w:bottom w:val="single" w:sz="8" w:space="0" w:color="auto"/>
              <w:right w:val="single" w:sz="8" w:space="0" w:color="auto"/>
            </w:tcBorders>
            <w:shd w:val="clear" w:color="auto" w:fill="auto"/>
            <w:noWrap/>
            <w:vAlign w:val="bottom"/>
            <w:hideMark/>
          </w:tcPr>
          <w:p w14:paraId="22C396AA" w14:textId="77777777" w:rsidR="005639D6" w:rsidRPr="00932E21" w:rsidRDefault="005639D6" w:rsidP="005639D6">
            <w:pPr>
              <w:pStyle w:val="TableauTexte"/>
            </w:pPr>
            <w:r w:rsidRPr="00932E21">
              <w:t>23/11/2010 00:00</w:t>
            </w:r>
          </w:p>
        </w:tc>
        <w:tc>
          <w:tcPr>
            <w:tcW w:w="1200" w:type="dxa"/>
            <w:tcBorders>
              <w:top w:val="nil"/>
              <w:left w:val="nil"/>
              <w:bottom w:val="single" w:sz="8" w:space="0" w:color="auto"/>
              <w:right w:val="single" w:sz="8" w:space="0" w:color="auto"/>
            </w:tcBorders>
            <w:shd w:val="clear" w:color="auto" w:fill="auto"/>
            <w:noWrap/>
            <w:vAlign w:val="bottom"/>
            <w:hideMark/>
          </w:tcPr>
          <w:p w14:paraId="4477B367" w14:textId="77777777" w:rsidR="005639D6" w:rsidRPr="00932E21" w:rsidRDefault="005639D6" w:rsidP="005639D6">
            <w:pPr>
              <w:pStyle w:val="TableauTexte"/>
            </w:pPr>
            <w:r w:rsidRPr="00932E21">
              <w:t>1</w:t>
            </w:r>
          </w:p>
        </w:tc>
      </w:tr>
      <w:tr w:rsidR="005639D6" w:rsidRPr="00932E21" w14:paraId="44A551F1" w14:textId="77777777" w:rsidTr="005639D6">
        <w:trPr>
          <w:trHeight w:val="315"/>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14:paraId="52F46111" w14:textId="77777777" w:rsidR="005639D6" w:rsidRPr="00932E21" w:rsidRDefault="005639D6" w:rsidP="005639D6">
            <w:pPr>
              <w:pStyle w:val="TableauTexte"/>
            </w:pPr>
            <w:r w:rsidRPr="00932E21">
              <w:t>33</w:t>
            </w:r>
          </w:p>
        </w:tc>
        <w:tc>
          <w:tcPr>
            <w:tcW w:w="1400" w:type="dxa"/>
            <w:tcBorders>
              <w:top w:val="nil"/>
              <w:left w:val="nil"/>
              <w:bottom w:val="single" w:sz="8" w:space="0" w:color="auto"/>
              <w:right w:val="single" w:sz="8" w:space="0" w:color="auto"/>
            </w:tcBorders>
            <w:shd w:val="clear" w:color="auto" w:fill="auto"/>
            <w:noWrap/>
            <w:vAlign w:val="bottom"/>
            <w:hideMark/>
          </w:tcPr>
          <w:p w14:paraId="043C99E1" w14:textId="77777777" w:rsidR="005639D6" w:rsidRPr="00932E21" w:rsidRDefault="005639D6" w:rsidP="005639D6">
            <w:pPr>
              <w:pStyle w:val="TableauTexte"/>
            </w:pPr>
            <w:r w:rsidRPr="00932E21">
              <w:t>10002</w:t>
            </w:r>
          </w:p>
        </w:tc>
        <w:tc>
          <w:tcPr>
            <w:tcW w:w="2040" w:type="dxa"/>
            <w:tcBorders>
              <w:top w:val="nil"/>
              <w:left w:val="nil"/>
              <w:bottom w:val="single" w:sz="8" w:space="0" w:color="auto"/>
              <w:right w:val="single" w:sz="8" w:space="0" w:color="auto"/>
            </w:tcBorders>
            <w:shd w:val="clear" w:color="auto" w:fill="auto"/>
            <w:noWrap/>
            <w:vAlign w:val="bottom"/>
            <w:hideMark/>
          </w:tcPr>
          <w:p w14:paraId="23E7F1E8" w14:textId="77777777" w:rsidR="005639D6" w:rsidRPr="00932E21" w:rsidRDefault="005639D6" w:rsidP="005639D6">
            <w:pPr>
              <w:pStyle w:val="TableauTexte"/>
            </w:pPr>
            <w:r w:rsidRPr="00932E21">
              <w:t>23/11/2010 00:00</w:t>
            </w:r>
          </w:p>
        </w:tc>
        <w:tc>
          <w:tcPr>
            <w:tcW w:w="1200" w:type="dxa"/>
            <w:tcBorders>
              <w:top w:val="nil"/>
              <w:left w:val="nil"/>
              <w:bottom w:val="single" w:sz="8" w:space="0" w:color="auto"/>
              <w:right w:val="single" w:sz="8" w:space="0" w:color="auto"/>
            </w:tcBorders>
            <w:shd w:val="clear" w:color="auto" w:fill="auto"/>
            <w:noWrap/>
            <w:vAlign w:val="bottom"/>
            <w:hideMark/>
          </w:tcPr>
          <w:p w14:paraId="1438085B" w14:textId="77777777" w:rsidR="005639D6" w:rsidRPr="00932E21" w:rsidRDefault="005639D6" w:rsidP="005639D6">
            <w:pPr>
              <w:pStyle w:val="TableauTexte"/>
            </w:pPr>
            <w:r w:rsidRPr="00932E21">
              <w:t>1</w:t>
            </w:r>
          </w:p>
        </w:tc>
      </w:tr>
      <w:tr w:rsidR="005639D6" w:rsidRPr="00932E21" w14:paraId="4DD7269B" w14:textId="77777777" w:rsidTr="005639D6">
        <w:trPr>
          <w:trHeight w:val="315"/>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14:paraId="15455DF3" w14:textId="77777777" w:rsidR="005639D6" w:rsidRPr="00932E21" w:rsidRDefault="005639D6" w:rsidP="005639D6">
            <w:pPr>
              <w:pStyle w:val="TableauTexte"/>
            </w:pPr>
            <w:r w:rsidRPr="00932E21">
              <w:t>36</w:t>
            </w:r>
          </w:p>
        </w:tc>
        <w:tc>
          <w:tcPr>
            <w:tcW w:w="1400" w:type="dxa"/>
            <w:tcBorders>
              <w:top w:val="nil"/>
              <w:left w:val="nil"/>
              <w:bottom w:val="single" w:sz="8" w:space="0" w:color="auto"/>
              <w:right w:val="single" w:sz="8" w:space="0" w:color="auto"/>
            </w:tcBorders>
            <w:shd w:val="clear" w:color="auto" w:fill="auto"/>
            <w:noWrap/>
            <w:vAlign w:val="bottom"/>
            <w:hideMark/>
          </w:tcPr>
          <w:p w14:paraId="2131ED20" w14:textId="77777777" w:rsidR="005639D6" w:rsidRPr="00932E21" w:rsidRDefault="005639D6" w:rsidP="005639D6">
            <w:pPr>
              <w:pStyle w:val="TableauTexte"/>
            </w:pPr>
            <w:r w:rsidRPr="00932E21">
              <w:t>10012</w:t>
            </w:r>
          </w:p>
        </w:tc>
        <w:tc>
          <w:tcPr>
            <w:tcW w:w="2040" w:type="dxa"/>
            <w:tcBorders>
              <w:top w:val="nil"/>
              <w:left w:val="nil"/>
              <w:bottom w:val="single" w:sz="8" w:space="0" w:color="auto"/>
              <w:right w:val="single" w:sz="8" w:space="0" w:color="auto"/>
            </w:tcBorders>
            <w:shd w:val="clear" w:color="auto" w:fill="auto"/>
            <w:noWrap/>
            <w:vAlign w:val="bottom"/>
            <w:hideMark/>
          </w:tcPr>
          <w:p w14:paraId="1362A0CC" w14:textId="77777777" w:rsidR="005639D6" w:rsidRPr="00932E21" w:rsidRDefault="005639D6" w:rsidP="005639D6">
            <w:pPr>
              <w:pStyle w:val="TableauTexte"/>
            </w:pPr>
            <w:r w:rsidRPr="00932E21">
              <w:t>23/11/2010 00:00</w:t>
            </w:r>
          </w:p>
        </w:tc>
        <w:tc>
          <w:tcPr>
            <w:tcW w:w="1200" w:type="dxa"/>
            <w:tcBorders>
              <w:top w:val="nil"/>
              <w:left w:val="nil"/>
              <w:bottom w:val="single" w:sz="8" w:space="0" w:color="auto"/>
              <w:right w:val="single" w:sz="8" w:space="0" w:color="auto"/>
            </w:tcBorders>
            <w:shd w:val="clear" w:color="auto" w:fill="auto"/>
            <w:noWrap/>
            <w:vAlign w:val="bottom"/>
            <w:hideMark/>
          </w:tcPr>
          <w:p w14:paraId="49BF601D" w14:textId="77777777" w:rsidR="005639D6" w:rsidRPr="00932E21" w:rsidRDefault="005639D6" w:rsidP="005639D6">
            <w:pPr>
              <w:pStyle w:val="TableauTexte"/>
            </w:pPr>
            <w:r w:rsidRPr="00932E21">
              <w:t>1</w:t>
            </w:r>
          </w:p>
        </w:tc>
      </w:tr>
      <w:tr w:rsidR="005639D6" w:rsidRPr="00932E21" w14:paraId="1811089F" w14:textId="77777777" w:rsidTr="005639D6">
        <w:trPr>
          <w:trHeight w:val="315"/>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14:paraId="51F0DBA1" w14:textId="77777777" w:rsidR="005639D6" w:rsidRPr="00932E21" w:rsidRDefault="005639D6" w:rsidP="005639D6">
            <w:pPr>
              <w:pStyle w:val="TableauTexte"/>
            </w:pPr>
            <w:r w:rsidRPr="00932E21">
              <w:t>39</w:t>
            </w:r>
          </w:p>
        </w:tc>
        <w:tc>
          <w:tcPr>
            <w:tcW w:w="1400" w:type="dxa"/>
            <w:tcBorders>
              <w:top w:val="nil"/>
              <w:left w:val="nil"/>
              <w:bottom w:val="single" w:sz="8" w:space="0" w:color="auto"/>
              <w:right w:val="single" w:sz="8" w:space="0" w:color="auto"/>
            </w:tcBorders>
            <w:shd w:val="clear" w:color="auto" w:fill="auto"/>
            <w:noWrap/>
            <w:vAlign w:val="bottom"/>
            <w:hideMark/>
          </w:tcPr>
          <w:p w14:paraId="202688BB" w14:textId="77777777" w:rsidR="005639D6" w:rsidRPr="00932E21" w:rsidRDefault="005639D6" w:rsidP="005639D6">
            <w:pPr>
              <w:pStyle w:val="TableauTexte"/>
            </w:pPr>
            <w:r w:rsidRPr="00932E21">
              <w:t>10004</w:t>
            </w:r>
          </w:p>
        </w:tc>
        <w:tc>
          <w:tcPr>
            <w:tcW w:w="2040" w:type="dxa"/>
            <w:tcBorders>
              <w:top w:val="nil"/>
              <w:left w:val="nil"/>
              <w:bottom w:val="single" w:sz="8" w:space="0" w:color="auto"/>
              <w:right w:val="single" w:sz="8" w:space="0" w:color="auto"/>
            </w:tcBorders>
            <w:shd w:val="clear" w:color="auto" w:fill="auto"/>
            <w:noWrap/>
            <w:vAlign w:val="bottom"/>
            <w:hideMark/>
          </w:tcPr>
          <w:p w14:paraId="01582E3A" w14:textId="77777777" w:rsidR="005639D6" w:rsidRPr="00932E21" w:rsidRDefault="005639D6" w:rsidP="005639D6">
            <w:pPr>
              <w:pStyle w:val="TableauTexte"/>
            </w:pPr>
            <w:r w:rsidRPr="00932E21">
              <w:t>06/04/2010 00:00</w:t>
            </w:r>
          </w:p>
        </w:tc>
        <w:tc>
          <w:tcPr>
            <w:tcW w:w="1200" w:type="dxa"/>
            <w:tcBorders>
              <w:top w:val="nil"/>
              <w:left w:val="nil"/>
              <w:bottom w:val="single" w:sz="8" w:space="0" w:color="auto"/>
              <w:right w:val="single" w:sz="8" w:space="0" w:color="auto"/>
            </w:tcBorders>
            <w:shd w:val="clear" w:color="auto" w:fill="auto"/>
            <w:noWrap/>
            <w:vAlign w:val="bottom"/>
            <w:hideMark/>
          </w:tcPr>
          <w:p w14:paraId="2EF214B4" w14:textId="77777777" w:rsidR="005639D6" w:rsidRPr="00932E21" w:rsidRDefault="005639D6" w:rsidP="005639D6">
            <w:pPr>
              <w:pStyle w:val="TableauTexte"/>
            </w:pPr>
            <w:r w:rsidRPr="00932E21">
              <w:t>1</w:t>
            </w:r>
          </w:p>
        </w:tc>
      </w:tr>
      <w:tr w:rsidR="005639D6" w:rsidRPr="00932E21" w14:paraId="13C0C211" w14:textId="77777777" w:rsidTr="005639D6">
        <w:trPr>
          <w:trHeight w:val="315"/>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14:paraId="608488D3" w14:textId="77777777" w:rsidR="005639D6" w:rsidRPr="00932E21" w:rsidRDefault="005639D6" w:rsidP="005639D6">
            <w:pPr>
              <w:pStyle w:val="TableauTexte"/>
            </w:pPr>
            <w:r w:rsidRPr="00932E21">
              <w:t>42</w:t>
            </w:r>
          </w:p>
        </w:tc>
        <w:tc>
          <w:tcPr>
            <w:tcW w:w="1400" w:type="dxa"/>
            <w:tcBorders>
              <w:top w:val="nil"/>
              <w:left w:val="nil"/>
              <w:bottom w:val="single" w:sz="8" w:space="0" w:color="auto"/>
              <w:right w:val="single" w:sz="8" w:space="0" w:color="auto"/>
            </w:tcBorders>
            <w:shd w:val="clear" w:color="auto" w:fill="auto"/>
            <w:noWrap/>
            <w:vAlign w:val="bottom"/>
            <w:hideMark/>
          </w:tcPr>
          <w:p w14:paraId="5781ECAB" w14:textId="77777777" w:rsidR="005639D6" w:rsidRPr="00932E21" w:rsidRDefault="005639D6" w:rsidP="005639D6">
            <w:pPr>
              <w:pStyle w:val="TableauTexte"/>
            </w:pPr>
            <w:r w:rsidRPr="00932E21">
              <w:t>10006</w:t>
            </w:r>
          </w:p>
        </w:tc>
        <w:tc>
          <w:tcPr>
            <w:tcW w:w="2040" w:type="dxa"/>
            <w:tcBorders>
              <w:top w:val="nil"/>
              <w:left w:val="nil"/>
              <w:bottom w:val="single" w:sz="8" w:space="0" w:color="auto"/>
              <w:right w:val="single" w:sz="8" w:space="0" w:color="auto"/>
            </w:tcBorders>
            <w:shd w:val="clear" w:color="auto" w:fill="auto"/>
            <w:noWrap/>
            <w:vAlign w:val="bottom"/>
            <w:hideMark/>
          </w:tcPr>
          <w:p w14:paraId="2E612E65" w14:textId="77777777" w:rsidR="005639D6" w:rsidRPr="00932E21" w:rsidRDefault="005639D6" w:rsidP="005639D6">
            <w:pPr>
              <w:pStyle w:val="TableauTexte"/>
            </w:pPr>
            <w:r w:rsidRPr="00932E21">
              <w:t>15/01/2011 00:00</w:t>
            </w:r>
          </w:p>
        </w:tc>
        <w:tc>
          <w:tcPr>
            <w:tcW w:w="1200" w:type="dxa"/>
            <w:tcBorders>
              <w:top w:val="nil"/>
              <w:left w:val="nil"/>
              <w:bottom w:val="single" w:sz="8" w:space="0" w:color="auto"/>
              <w:right w:val="single" w:sz="8" w:space="0" w:color="auto"/>
            </w:tcBorders>
            <w:shd w:val="clear" w:color="auto" w:fill="auto"/>
            <w:noWrap/>
            <w:vAlign w:val="bottom"/>
            <w:hideMark/>
          </w:tcPr>
          <w:p w14:paraId="613D9D19" w14:textId="77777777" w:rsidR="005639D6" w:rsidRPr="00932E21" w:rsidRDefault="005639D6" w:rsidP="005639D6">
            <w:pPr>
              <w:pStyle w:val="TableauTexte"/>
            </w:pPr>
            <w:r w:rsidRPr="00932E21">
              <w:t>1</w:t>
            </w:r>
          </w:p>
        </w:tc>
      </w:tr>
    </w:tbl>
    <w:p w14:paraId="64E1D4EC" w14:textId="77777777" w:rsidR="005639D6" w:rsidRPr="00646466" w:rsidRDefault="005639D6" w:rsidP="005639D6">
      <w:pPr>
        <w:pStyle w:val="Question"/>
        <w:rPr>
          <w:b/>
          <w:bCs/>
        </w:rPr>
      </w:pPr>
      <w:r>
        <w:t xml:space="preserve">1. Écrivez le script </w:t>
      </w:r>
      <w:proofErr w:type="spellStart"/>
      <w:r>
        <w:t>HiveQL</w:t>
      </w:r>
      <w:proofErr w:type="spellEnd"/>
      <w:r>
        <w:t xml:space="preserve"> de création de la table </w:t>
      </w:r>
      <w:proofErr w:type="spellStart"/>
      <w:r w:rsidRPr="00A554FA">
        <w:rPr>
          <w:rStyle w:val="CodeDansTexte"/>
        </w:rPr>
        <w:t>orders</w:t>
      </w:r>
      <w:proofErr w:type="spellEnd"/>
      <w:r w:rsidRPr="00A554FA">
        <w:t>.</w:t>
      </w:r>
    </w:p>
    <w:p w14:paraId="15AB45E9" w14:textId="233DC885" w:rsidR="005639D6" w:rsidRPr="00C40593" w:rsidRDefault="005639D6">
      <w:pPr>
        <w:pStyle w:val="Code"/>
        <w:rPr>
          <w:rStyle w:val="CodeCouleur"/>
          <w:b w:val="0"/>
          <w:color w:val="auto"/>
          <w:lang w:val="en-US"/>
        </w:rPr>
      </w:pPr>
      <w:r w:rsidRPr="00C40593">
        <w:rPr>
          <w:rStyle w:val="CodeCouleur"/>
          <w:lang w:val="en-US"/>
        </w:rPr>
        <w:t>USE</w:t>
      </w:r>
      <w:r w:rsidRPr="00C40593">
        <w:rPr>
          <w:rStyle w:val="CodeCouleur"/>
          <w:color w:val="auto"/>
          <w:lang w:val="en-US"/>
        </w:rPr>
        <w:t xml:space="preserve"> </w:t>
      </w:r>
      <w:r w:rsidRPr="00C40593">
        <w:rPr>
          <w:rStyle w:val="CodeCouleur"/>
          <w:b w:val="0"/>
          <w:color w:val="auto"/>
          <w:lang w:val="en-US"/>
        </w:rPr>
        <w:t>default;</w:t>
      </w:r>
    </w:p>
    <w:p w14:paraId="66A5AB12" w14:textId="144256FC" w:rsidR="005639D6" w:rsidRPr="00C40593" w:rsidRDefault="005639D6">
      <w:pPr>
        <w:pStyle w:val="Code"/>
        <w:rPr>
          <w:rStyle w:val="CodeCouleur"/>
          <w:b w:val="0"/>
          <w:color w:val="auto"/>
          <w:lang w:val="en-US"/>
        </w:rPr>
      </w:pPr>
      <w:r w:rsidRPr="00C40593">
        <w:rPr>
          <w:rStyle w:val="CodeCouleur"/>
          <w:lang w:val="en-US"/>
        </w:rPr>
        <w:t>CREATE TABLE IF NOT EXISTS</w:t>
      </w:r>
      <w:r w:rsidRPr="00C40593">
        <w:rPr>
          <w:rStyle w:val="CodeCouleur"/>
          <w:b w:val="0"/>
          <w:color w:val="auto"/>
          <w:lang w:val="en-US"/>
        </w:rPr>
        <w:t xml:space="preserve"> orders</w:t>
      </w:r>
      <w:r w:rsidR="00074398" w:rsidRPr="00C40593">
        <w:rPr>
          <w:rStyle w:val="CodeCouleur"/>
          <w:b w:val="0"/>
          <w:color w:val="auto"/>
          <w:lang w:val="en-US"/>
        </w:rPr>
        <w:t> </w:t>
      </w:r>
      <w:r w:rsidRPr="00C40593">
        <w:rPr>
          <w:rStyle w:val="CodeCouleur"/>
          <w:b w:val="0"/>
          <w:color w:val="auto"/>
          <w:lang w:val="en-US"/>
        </w:rPr>
        <w:t>(</w:t>
      </w:r>
    </w:p>
    <w:p w14:paraId="7CA0D0EA" w14:textId="77777777" w:rsidR="005639D6" w:rsidRPr="00C40593" w:rsidRDefault="005639D6">
      <w:pPr>
        <w:pStyle w:val="Code"/>
        <w:rPr>
          <w:rStyle w:val="CodeCouleur"/>
          <w:b w:val="0"/>
          <w:color w:val="auto"/>
          <w:lang w:val="en-US"/>
        </w:rPr>
      </w:pPr>
      <w:r w:rsidRPr="00C40593">
        <w:rPr>
          <w:rStyle w:val="CodeCouleur"/>
          <w:b w:val="0"/>
          <w:color w:val="auto"/>
          <w:lang w:val="en-US"/>
        </w:rPr>
        <w:t xml:space="preserve">   </w:t>
      </w:r>
      <w:proofErr w:type="spellStart"/>
      <w:r w:rsidRPr="00C40593">
        <w:rPr>
          <w:rStyle w:val="CodeCouleur"/>
          <w:b w:val="0"/>
          <w:color w:val="auto"/>
          <w:lang w:val="en-US"/>
        </w:rPr>
        <w:t>orderid</w:t>
      </w:r>
      <w:proofErr w:type="spellEnd"/>
      <w:r w:rsidRPr="00C40593">
        <w:rPr>
          <w:rStyle w:val="CodeCouleur"/>
          <w:b w:val="0"/>
          <w:color w:val="auto"/>
          <w:lang w:val="en-US"/>
        </w:rPr>
        <w:t xml:space="preserve">           </w:t>
      </w:r>
      <w:r w:rsidRPr="00C40593">
        <w:rPr>
          <w:rStyle w:val="CodeCouleur"/>
          <w:lang w:val="en-US"/>
        </w:rPr>
        <w:t>STRING</w:t>
      </w:r>
      <w:r w:rsidRPr="00C40593">
        <w:rPr>
          <w:rStyle w:val="CodeCouleur"/>
          <w:b w:val="0"/>
          <w:color w:val="auto"/>
          <w:lang w:val="en-US"/>
        </w:rPr>
        <w:t>,</w:t>
      </w:r>
    </w:p>
    <w:p w14:paraId="407B991E" w14:textId="77777777" w:rsidR="005639D6" w:rsidRPr="00C40593" w:rsidRDefault="005639D6">
      <w:pPr>
        <w:pStyle w:val="Code"/>
        <w:rPr>
          <w:rStyle w:val="CodeCouleur"/>
          <w:b w:val="0"/>
          <w:color w:val="auto"/>
          <w:lang w:val="en-US"/>
        </w:rPr>
      </w:pPr>
      <w:r w:rsidRPr="00C40593">
        <w:rPr>
          <w:rStyle w:val="CodeCouleur"/>
          <w:b w:val="0"/>
          <w:color w:val="auto"/>
          <w:lang w:val="en-US"/>
        </w:rPr>
        <w:t xml:space="preserve">   </w:t>
      </w:r>
      <w:proofErr w:type="spellStart"/>
      <w:r w:rsidRPr="00C40593">
        <w:rPr>
          <w:rStyle w:val="CodeCouleur"/>
          <w:b w:val="0"/>
          <w:color w:val="auto"/>
          <w:lang w:val="en-US"/>
        </w:rPr>
        <w:t>customerid</w:t>
      </w:r>
      <w:proofErr w:type="spellEnd"/>
      <w:r w:rsidRPr="00C40593">
        <w:rPr>
          <w:rStyle w:val="CodeCouleur"/>
          <w:b w:val="0"/>
          <w:color w:val="auto"/>
          <w:lang w:val="en-US"/>
        </w:rPr>
        <w:t xml:space="preserve">        </w:t>
      </w:r>
      <w:r w:rsidRPr="00C40593">
        <w:rPr>
          <w:rStyle w:val="CodeCouleur"/>
          <w:lang w:val="en-US"/>
        </w:rPr>
        <w:t>STRING</w:t>
      </w:r>
      <w:r w:rsidRPr="00C40593">
        <w:rPr>
          <w:rStyle w:val="CodeCouleur"/>
          <w:b w:val="0"/>
          <w:color w:val="auto"/>
          <w:lang w:val="en-US"/>
        </w:rPr>
        <w:t>,</w:t>
      </w:r>
    </w:p>
    <w:p w14:paraId="60ADF454" w14:textId="77777777" w:rsidR="005639D6" w:rsidRPr="00C40593" w:rsidRDefault="005639D6">
      <w:pPr>
        <w:pStyle w:val="Code"/>
        <w:rPr>
          <w:rStyle w:val="CodeCouleur"/>
          <w:b w:val="0"/>
          <w:color w:val="auto"/>
          <w:lang w:val="en-US"/>
        </w:rPr>
      </w:pPr>
      <w:r w:rsidRPr="00C40593">
        <w:rPr>
          <w:rStyle w:val="CodeCouleur"/>
          <w:b w:val="0"/>
          <w:color w:val="auto"/>
          <w:lang w:val="en-US"/>
        </w:rPr>
        <w:t xml:space="preserve">   </w:t>
      </w:r>
      <w:proofErr w:type="spellStart"/>
      <w:r w:rsidRPr="00C40593">
        <w:rPr>
          <w:rStyle w:val="CodeCouleur"/>
          <w:b w:val="0"/>
          <w:color w:val="auto"/>
          <w:lang w:val="en-US"/>
        </w:rPr>
        <w:t>orderdate</w:t>
      </w:r>
      <w:proofErr w:type="spellEnd"/>
      <w:r w:rsidRPr="00C40593">
        <w:rPr>
          <w:rStyle w:val="CodeCouleur"/>
          <w:b w:val="0"/>
          <w:color w:val="auto"/>
          <w:lang w:val="en-US"/>
        </w:rPr>
        <w:t xml:space="preserve">         </w:t>
      </w:r>
      <w:r w:rsidRPr="00C40593">
        <w:rPr>
          <w:rStyle w:val="CodeCouleur"/>
          <w:lang w:val="en-US"/>
        </w:rPr>
        <w:t>STRING</w:t>
      </w:r>
      <w:r w:rsidRPr="00C40593">
        <w:rPr>
          <w:rStyle w:val="CodeCouleur"/>
          <w:b w:val="0"/>
          <w:color w:val="auto"/>
          <w:lang w:val="en-US"/>
        </w:rPr>
        <w:t>,</w:t>
      </w:r>
    </w:p>
    <w:p w14:paraId="0C8331F4" w14:textId="77777777" w:rsidR="005639D6" w:rsidRPr="00C40593" w:rsidRDefault="005639D6">
      <w:pPr>
        <w:pStyle w:val="Code"/>
        <w:rPr>
          <w:rStyle w:val="CodeCouleur"/>
          <w:b w:val="0"/>
          <w:color w:val="auto"/>
          <w:lang w:val="en-US"/>
        </w:rPr>
      </w:pPr>
      <w:r w:rsidRPr="00C40593">
        <w:rPr>
          <w:rStyle w:val="CodeCouleur"/>
          <w:b w:val="0"/>
          <w:color w:val="auto"/>
          <w:lang w:val="en-US"/>
        </w:rPr>
        <w:t xml:space="preserve">   </w:t>
      </w:r>
      <w:proofErr w:type="spellStart"/>
      <w:r w:rsidRPr="00C40593">
        <w:rPr>
          <w:rStyle w:val="CodeCouleur"/>
          <w:b w:val="0"/>
          <w:color w:val="auto"/>
          <w:lang w:val="en-US"/>
        </w:rPr>
        <w:t>qtity</w:t>
      </w:r>
      <w:proofErr w:type="spellEnd"/>
      <w:r w:rsidRPr="00C40593">
        <w:rPr>
          <w:rStyle w:val="CodeCouleur"/>
          <w:b w:val="0"/>
          <w:color w:val="auto"/>
          <w:lang w:val="en-US"/>
        </w:rPr>
        <w:t xml:space="preserve">             </w:t>
      </w:r>
      <w:r w:rsidRPr="00C40593">
        <w:rPr>
          <w:rStyle w:val="CodeCouleur"/>
          <w:lang w:val="en-US"/>
        </w:rPr>
        <w:t>STRING</w:t>
      </w:r>
    </w:p>
    <w:p w14:paraId="202025A6" w14:textId="1FE76841" w:rsidR="005639D6" w:rsidRPr="00C40593" w:rsidRDefault="005639D6">
      <w:pPr>
        <w:pStyle w:val="Code"/>
        <w:rPr>
          <w:rStyle w:val="CodeCouleur"/>
          <w:b w:val="0"/>
          <w:color w:val="auto"/>
          <w:lang w:val="en-US"/>
        </w:rPr>
      </w:pPr>
      <w:r w:rsidRPr="00C40593">
        <w:rPr>
          <w:rStyle w:val="CodeCouleur"/>
          <w:b w:val="0"/>
          <w:color w:val="auto"/>
          <w:lang w:val="en-US"/>
        </w:rPr>
        <w:t>)</w:t>
      </w:r>
      <w:r w:rsidR="00074398" w:rsidRPr="00C40593">
        <w:rPr>
          <w:rStyle w:val="CodeCouleur"/>
          <w:b w:val="0"/>
          <w:color w:val="auto"/>
          <w:lang w:val="en-US"/>
        </w:rPr>
        <w:t> </w:t>
      </w:r>
      <w:r w:rsidRPr="00C40593">
        <w:rPr>
          <w:rStyle w:val="CodeCouleur"/>
          <w:lang w:val="en-US"/>
        </w:rPr>
        <w:t>ROW FORMAT DELIMITED FIELDS TERMINATED</w:t>
      </w:r>
      <w:r w:rsidR="00074398" w:rsidRPr="00C40593">
        <w:rPr>
          <w:rStyle w:val="CodeCouleur"/>
          <w:lang w:val="en-US"/>
        </w:rPr>
        <w:t> </w:t>
      </w:r>
      <w:r w:rsidRPr="00C40593">
        <w:rPr>
          <w:rStyle w:val="CodeCouleur"/>
          <w:lang w:val="en-US"/>
        </w:rPr>
        <w:t>BY</w:t>
      </w:r>
      <w:r w:rsidR="00074398" w:rsidRPr="00C40593">
        <w:rPr>
          <w:rStyle w:val="CodeCouleur"/>
          <w:b w:val="0"/>
          <w:color w:val="auto"/>
          <w:lang w:val="en-US"/>
        </w:rPr>
        <w:t> </w:t>
      </w:r>
      <w:r w:rsidRPr="00C40593">
        <w:rPr>
          <w:rStyle w:val="CodeCouleur"/>
          <w:b w:val="0"/>
          <w:color w:val="auto"/>
          <w:lang w:val="en-US"/>
        </w:rPr>
        <w:t>'\t',</w:t>
      </w:r>
    </w:p>
    <w:p w14:paraId="46B25E44" w14:textId="0B974B60" w:rsidR="005639D6" w:rsidRPr="00321F90" w:rsidRDefault="005639D6" w:rsidP="003F7E56">
      <w:pPr>
        <w:pStyle w:val="Code"/>
        <w:rPr>
          <w:b/>
          <w:bCs/>
        </w:rPr>
      </w:pPr>
      <w:r w:rsidRPr="003F7E56">
        <w:rPr>
          <w:rStyle w:val="CodeCouleur"/>
        </w:rPr>
        <w:t>STORED AS TEXTFILE</w:t>
      </w:r>
      <w:r w:rsidRPr="003F7E56">
        <w:rPr>
          <w:rStyle w:val="CodeCouleur"/>
          <w:b w:val="0"/>
          <w:color w:val="auto"/>
        </w:rPr>
        <w:t>;</w:t>
      </w:r>
    </w:p>
    <w:p w14:paraId="43D72C32" w14:textId="77777777" w:rsidR="005639D6" w:rsidRPr="00646466" w:rsidRDefault="005639D6" w:rsidP="005639D6">
      <w:pPr>
        <w:pStyle w:val="Question"/>
        <w:rPr>
          <w:b/>
          <w:bCs/>
        </w:rPr>
      </w:pPr>
      <w:r>
        <w:lastRenderedPageBreak/>
        <w:t xml:space="preserve">2. Écrivez le script </w:t>
      </w:r>
      <w:proofErr w:type="spellStart"/>
      <w:r>
        <w:t>HiveQL</w:t>
      </w:r>
      <w:proofErr w:type="spellEnd"/>
      <w:r>
        <w:t xml:space="preserve"> d’insertion des lignes de ce fichier dans la table </w:t>
      </w:r>
      <w:proofErr w:type="spellStart"/>
      <w:r w:rsidRPr="00A554FA">
        <w:rPr>
          <w:rStyle w:val="CodeDansTexte"/>
        </w:rPr>
        <w:t>orders</w:t>
      </w:r>
      <w:proofErr w:type="spellEnd"/>
      <w:r>
        <w:t xml:space="preserve"> que vous avez précédemment créée.</w:t>
      </w:r>
    </w:p>
    <w:p w14:paraId="0973C5FF" w14:textId="2BAD306C" w:rsidR="005639D6" w:rsidRPr="00C40593" w:rsidRDefault="005639D6">
      <w:pPr>
        <w:pStyle w:val="Code"/>
        <w:rPr>
          <w:lang w:val="en-US"/>
        </w:rPr>
      </w:pPr>
      <w:r w:rsidRPr="00C40593">
        <w:rPr>
          <w:rStyle w:val="CodeCouleur"/>
          <w:lang w:val="en-US"/>
        </w:rPr>
        <w:t>LOAD DATA INPATH</w:t>
      </w:r>
      <w:r w:rsidRPr="00C40593">
        <w:rPr>
          <w:lang w:val="en-US"/>
        </w:rPr>
        <w:t xml:space="preserve"> </w:t>
      </w:r>
      <w:r w:rsidR="00074398" w:rsidRPr="00C40593">
        <w:rPr>
          <w:rStyle w:val="CodeDansTexte"/>
          <w:lang w:val="en-US"/>
        </w:rPr>
        <w:t>'</w:t>
      </w:r>
      <w:proofErr w:type="spellStart"/>
      <w:r w:rsidRPr="00C40593">
        <w:rPr>
          <w:lang w:val="en-US"/>
        </w:rPr>
        <w:t>projets</w:t>
      </w:r>
      <w:proofErr w:type="spellEnd"/>
      <w:r w:rsidRPr="00C40593">
        <w:rPr>
          <w:lang w:val="en-US"/>
        </w:rPr>
        <w:t>/</w:t>
      </w:r>
      <w:proofErr w:type="spellStart"/>
      <w:r w:rsidRPr="00C40593">
        <w:rPr>
          <w:lang w:val="en-US"/>
        </w:rPr>
        <w:t>livre_hadoop</w:t>
      </w:r>
      <w:proofErr w:type="spellEnd"/>
      <w:r w:rsidRPr="00C40593">
        <w:rPr>
          <w:lang w:val="en-US"/>
        </w:rPr>
        <w:t>/hive/orders.txt</w:t>
      </w:r>
      <w:r w:rsidR="00074398" w:rsidRPr="00C40593">
        <w:rPr>
          <w:rStyle w:val="CodeDansTexte"/>
          <w:lang w:val="en-US"/>
        </w:rPr>
        <w:t>'</w:t>
      </w:r>
      <w:r w:rsidRPr="00C40593">
        <w:rPr>
          <w:lang w:val="en-US"/>
        </w:rPr>
        <w:t xml:space="preserve"> </w:t>
      </w:r>
      <w:r w:rsidRPr="00C40593">
        <w:rPr>
          <w:rStyle w:val="CodeCouleur"/>
          <w:lang w:val="en-US"/>
        </w:rPr>
        <w:t>OVERWRITE INTO TABLE</w:t>
      </w:r>
      <w:r w:rsidRPr="00C40593">
        <w:rPr>
          <w:lang w:val="en-US"/>
        </w:rPr>
        <w:t xml:space="preserve"> orders;</w:t>
      </w:r>
    </w:p>
    <w:p w14:paraId="6B614B5A" w14:textId="77777777" w:rsidR="005639D6" w:rsidRDefault="005639D6" w:rsidP="005639D6">
      <w:pPr>
        <w:pStyle w:val="Question"/>
      </w:pPr>
      <w:r>
        <w:t xml:space="preserve">3. Écrivez le script </w:t>
      </w:r>
      <w:proofErr w:type="spellStart"/>
      <w:r>
        <w:t>HiveQL</w:t>
      </w:r>
      <w:proofErr w:type="spellEnd"/>
      <w:r>
        <w:t xml:space="preserve"> de la somme des quantités par client.</w:t>
      </w:r>
    </w:p>
    <w:p w14:paraId="11112C84" w14:textId="7185ADC0" w:rsidR="005639D6" w:rsidRPr="00C40593" w:rsidRDefault="005639D6" w:rsidP="003F7E56">
      <w:pPr>
        <w:pStyle w:val="Code"/>
        <w:rPr>
          <w:lang w:val="en-US"/>
        </w:rPr>
      </w:pPr>
      <w:r w:rsidRPr="00C40593">
        <w:rPr>
          <w:rStyle w:val="CodeCouleur"/>
          <w:lang w:val="en-US"/>
        </w:rPr>
        <w:t>SELECT</w:t>
      </w:r>
      <w:r w:rsidRPr="00C40593">
        <w:rPr>
          <w:lang w:val="en-US"/>
        </w:rPr>
        <w:t xml:space="preserve"> </w:t>
      </w:r>
      <w:r w:rsidRPr="00C40593">
        <w:rPr>
          <w:rStyle w:val="CodeCouleur"/>
          <w:lang w:val="en-US"/>
        </w:rPr>
        <w:t>sum</w:t>
      </w:r>
      <w:r w:rsidRPr="00C40593">
        <w:rPr>
          <w:lang w:val="en-US"/>
        </w:rPr>
        <w:t xml:space="preserve"> (</w:t>
      </w:r>
      <w:proofErr w:type="spellStart"/>
      <w:r w:rsidRPr="00C40593">
        <w:rPr>
          <w:lang w:val="en-US"/>
        </w:rPr>
        <w:t>qtity</w:t>
      </w:r>
      <w:proofErr w:type="spellEnd"/>
      <w:r w:rsidRPr="00C40593">
        <w:rPr>
          <w:lang w:val="en-US"/>
        </w:rPr>
        <w:t xml:space="preserve">) </w:t>
      </w:r>
      <w:r w:rsidRPr="00C40593">
        <w:rPr>
          <w:rStyle w:val="CodeCouleur"/>
          <w:lang w:val="en-US"/>
        </w:rPr>
        <w:t>FROM</w:t>
      </w:r>
      <w:r w:rsidRPr="00C40593">
        <w:rPr>
          <w:lang w:val="en-US"/>
        </w:rPr>
        <w:t xml:space="preserve"> orders </w:t>
      </w:r>
      <w:r w:rsidRPr="00C40593">
        <w:rPr>
          <w:rStyle w:val="CodeCouleur"/>
          <w:lang w:val="en-US"/>
        </w:rPr>
        <w:t>GROUP</w:t>
      </w:r>
      <w:r w:rsidR="00074398" w:rsidRPr="00C40593">
        <w:rPr>
          <w:rStyle w:val="CodeCouleur"/>
          <w:lang w:val="en-US"/>
        </w:rPr>
        <w:t> </w:t>
      </w:r>
      <w:r w:rsidRPr="00C40593">
        <w:rPr>
          <w:rStyle w:val="CodeCouleur"/>
          <w:lang w:val="en-US"/>
        </w:rPr>
        <w:t>BY</w:t>
      </w:r>
      <w:r w:rsidRPr="00C40593">
        <w:rPr>
          <w:lang w:val="en-US"/>
        </w:rPr>
        <w:t xml:space="preserve"> </w:t>
      </w:r>
      <w:proofErr w:type="spellStart"/>
      <w:r w:rsidRPr="00C40593">
        <w:rPr>
          <w:lang w:val="en-US"/>
        </w:rPr>
        <w:t>customerid</w:t>
      </w:r>
      <w:proofErr w:type="spellEnd"/>
      <w:r w:rsidRPr="00C40593">
        <w:rPr>
          <w:lang w:val="en-US"/>
        </w:rPr>
        <w:t>;</w:t>
      </w:r>
    </w:p>
    <w:p w14:paraId="75FA11EC" w14:textId="77777777" w:rsidR="005639D6" w:rsidRPr="00321F90" w:rsidRDefault="005639D6" w:rsidP="005639D6">
      <w:pPr>
        <w:pStyle w:val="Question"/>
      </w:pPr>
      <w:r w:rsidRPr="00A554FA">
        <w:t>Q</w:t>
      </w:r>
      <w:r w:rsidRPr="00321F90">
        <w:t>uelle est la définition de</w:t>
      </w:r>
      <w:r>
        <w:t> </w:t>
      </w:r>
      <w:proofErr w:type="spellStart"/>
      <w:r w:rsidRPr="00321F90">
        <w:t>Pig</w:t>
      </w:r>
      <w:proofErr w:type="spellEnd"/>
      <w:r>
        <w:t> </w:t>
      </w:r>
      <w:r w:rsidRPr="00321F90">
        <w:t>?</w:t>
      </w:r>
    </w:p>
    <w:p w14:paraId="158E90DC" w14:textId="35804263" w:rsidR="005639D6" w:rsidRPr="003F7E56" w:rsidRDefault="005639D6">
      <w:pPr>
        <w:pStyle w:val="TexteCourant"/>
      </w:pPr>
      <w:proofErr w:type="spellStart"/>
      <w:r w:rsidRPr="003F7E56">
        <w:t>Pig</w:t>
      </w:r>
      <w:proofErr w:type="spellEnd"/>
      <w:r w:rsidRPr="003F7E56">
        <w:t xml:space="preserve"> est un environnement d</w:t>
      </w:r>
      <w:r w:rsidR="00074398">
        <w:t>’</w:t>
      </w:r>
      <w:r w:rsidRPr="003F7E56">
        <w:t>exécution de flux interactifs de données sous Hadoop.</w:t>
      </w:r>
    </w:p>
    <w:p w14:paraId="195800CC" w14:textId="77777777" w:rsidR="005639D6" w:rsidRPr="00321F90" w:rsidRDefault="005639D6" w:rsidP="005639D6">
      <w:pPr>
        <w:pStyle w:val="Question"/>
      </w:pPr>
      <w:r>
        <w:t>Q</w:t>
      </w:r>
      <w:r w:rsidRPr="00321F90">
        <w:t xml:space="preserve">uel est le rôle de </w:t>
      </w:r>
      <w:proofErr w:type="spellStart"/>
      <w:r w:rsidRPr="00321F90">
        <w:t>Pig</w:t>
      </w:r>
      <w:proofErr w:type="spellEnd"/>
      <w:r w:rsidRPr="00321F90">
        <w:t xml:space="preserve"> dans l’écosystème </w:t>
      </w:r>
      <w:proofErr w:type="spellStart"/>
      <w:r w:rsidRPr="00321F90">
        <w:t>Hadoop</w:t>
      </w:r>
      <w:proofErr w:type="spellEnd"/>
      <w:r>
        <w:t> </w:t>
      </w:r>
      <w:r w:rsidRPr="00321F90">
        <w:t>?</w:t>
      </w:r>
    </w:p>
    <w:p w14:paraId="470B6BFB" w14:textId="566F80B1" w:rsidR="005639D6" w:rsidRDefault="005639D6">
      <w:pPr>
        <w:pStyle w:val="TexteCourant"/>
        <w:rPr>
          <w:b/>
          <w:bCs/>
        </w:rPr>
      </w:pPr>
      <w:r w:rsidRPr="003F7E56">
        <w:t>Tout</w:t>
      </w:r>
      <w:r>
        <w:t xml:space="preserve"> comme </w:t>
      </w:r>
      <w:proofErr w:type="spellStart"/>
      <w:r>
        <w:t>Hive</w:t>
      </w:r>
      <w:proofErr w:type="spellEnd"/>
      <w:r>
        <w:t>, c’est un langage d’abstraction.</w:t>
      </w:r>
    </w:p>
    <w:p w14:paraId="436B0616" w14:textId="77777777" w:rsidR="005639D6" w:rsidRPr="00321F90" w:rsidRDefault="005639D6" w:rsidP="005639D6">
      <w:pPr>
        <w:pStyle w:val="Question"/>
      </w:pPr>
      <w:r>
        <w:t>Q</w:t>
      </w:r>
      <w:r w:rsidRPr="00321F90">
        <w:t xml:space="preserve">uel est le langage offert par </w:t>
      </w:r>
      <w:proofErr w:type="spellStart"/>
      <w:r w:rsidRPr="00321F90">
        <w:t>Pig</w:t>
      </w:r>
      <w:proofErr w:type="spellEnd"/>
      <w:r w:rsidRPr="00321F90">
        <w:t xml:space="preserve"> pour la programmation des données</w:t>
      </w:r>
      <w:r>
        <w:t> </w:t>
      </w:r>
      <w:r w:rsidRPr="00321F90">
        <w:t>?</w:t>
      </w:r>
    </w:p>
    <w:p w14:paraId="29B10EC1" w14:textId="3BD59E2F" w:rsidR="005639D6" w:rsidRPr="003F7E56" w:rsidRDefault="005639D6">
      <w:pPr>
        <w:pStyle w:val="TexteCourant"/>
      </w:pPr>
      <w:proofErr w:type="spellStart"/>
      <w:r w:rsidRPr="003F7E56">
        <w:t>Pig</w:t>
      </w:r>
      <w:proofErr w:type="spellEnd"/>
      <w:r w:rsidR="00074398">
        <w:t> </w:t>
      </w:r>
      <w:r w:rsidRPr="003F7E56">
        <w:t>Latin</w:t>
      </w:r>
      <w:r w:rsidR="00074398">
        <w:t>.</w:t>
      </w:r>
    </w:p>
    <w:p w14:paraId="444B298A" w14:textId="77777777" w:rsidR="005639D6" w:rsidRPr="00321F90" w:rsidRDefault="005639D6" w:rsidP="005639D6">
      <w:pPr>
        <w:pStyle w:val="Question"/>
      </w:pPr>
      <w:r>
        <w:t>Q</w:t>
      </w:r>
      <w:r w:rsidRPr="00321F90">
        <w:t>uel est l’avant</w:t>
      </w:r>
      <w:r>
        <w:t xml:space="preserve">age de </w:t>
      </w:r>
      <w:proofErr w:type="spellStart"/>
      <w:r>
        <w:t>Pig</w:t>
      </w:r>
      <w:proofErr w:type="spellEnd"/>
      <w:r>
        <w:t xml:space="preserve"> par rapport à</w:t>
      </w:r>
      <w:r w:rsidRPr="00321F90">
        <w:t xml:space="preserve"> </w:t>
      </w:r>
      <w:proofErr w:type="spellStart"/>
      <w:r w:rsidRPr="00321F90">
        <w:t>Hive</w:t>
      </w:r>
      <w:proofErr w:type="spellEnd"/>
      <w:r w:rsidRPr="00321F90">
        <w:t> ?</w:t>
      </w:r>
    </w:p>
    <w:p w14:paraId="77D27C12" w14:textId="21F7C242" w:rsidR="005639D6" w:rsidRPr="003F7E56" w:rsidRDefault="00074398">
      <w:pPr>
        <w:pStyle w:val="TexteCourant"/>
      </w:pPr>
      <w:proofErr w:type="spellStart"/>
      <w:r w:rsidRPr="003F7E56">
        <w:t>Pig</w:t>
      </w:r>
      <w:proofErr w:type="spellEnd"/>
      <w:r w:rsidR="005639D6" w:rsidRPr="003F7E56">
        <w:t xml:space="preserve"> offre un plus bas niveau d’abstraction, ce qui permet d’exprimer des requêtes plus complexes</w:t>
      </w:r>
      <w:r>
        <w:t>.</w:t>
      </w:r>
    </w:p>
    <w:p w14:paraId="23846033" w14:textId="77777777" w:rsidR="005639D6" w:rsidRPr="00321F90" w:rsidRDefault="005639D6" w:rsidP="005639D6">
      <w:pPr>
        <w:pStyle w:val="Question"/>
      </w:pPr>
      <w:r>
        <w:t>Q</w:t>
      </w:r>
      <w:r w:rsidRPr="00321F90">
        <w:t xml:space="preserve">uel est l’inconvénient de </w:t>
      </w:r>
      <w:proofErr w:type="spellStart"/>
      <w:r w:rsidRPr="00321F90">
        <w:t>Pig</w:t>
      </w:r>
      <w:proofErr w:type="spellEnd"/>
      <w:r w:rsidRPr="00321F90">
        <w:t xml:space="preserve"> </w:t>
      </w:r>
      <w:r>
        <w:t>par rapport à</w:t>
      </w:r>
      <w:r w:rsidRPr="00321F90">
        <w:t xml:space="preserve"> </w:t>
      </w:r>
      <w:proofErr w:type="spellStart"/>
      <w:r w:rsidRPr="00321F90">
        <w:t>Hive</w:t>
      </w:r>
      <w:proofErr w:type="spellEnd"/>
      <w:r w:rsidRPr="00321F90">
        <w:t> ?</w:t>
      </w:r>
    </w:p>
    <w:p w14:paraId="7D12F064" w14:textId="2172B5D2" w:rsidR="005639D6" w:rsidRDefault="00CB6DF7">
      <w:pPr>
        <w:pStyle w:val="TexteCourant"/>
        <w:rPr>
          <w:b/>
          <w:bCs/>
        </w:rPr>
      </w:pPr>
      <w:proofErr w:type="spellStart"/>
      <w:r w:rsidRPr="003F7E56">
        <w:t>Pig</w:t>
      </w:r>
      <w:proofErr w:type="spellEnd"/>
      <w:r w:rsidR="005639D6">
        <w:t xml:space="preserve"> est plus complexe, donc plus difficile à apprendre.</w:t>
      </w:r>
    </w:p>
    <w:p w14:paraId="3860E138" w14:textId="77777777" w:rsidR="005639D6" w:rsidRDefault="005639D6" w:rsidP="005639D6">
      <w:pPr>
        <w:pStyle w:val="Question"/>
      </w:pPr>
      <w:r>
        <w:t xml:space="preserve">Reprenez </w:t>
      </w:r>
      <w:r w:rsidRPr="00321F90">
        <w:t xml:space="preserve">le fichier de données </w:t>
      </w:r>
      <w:r w:rsidRPr="00A554FA">
        <w:rPr>
          <w:rStyle w:val="CodeDansTexte"/>
        </w:rPr>
        <w:t>'projets/</w:t>
      </w:r>
      <w:proofErr w:type="spellStart"/>
      <w:r w:rsidRPr="00A554FA">
        <w:rPr>
          <w:rStyle w:val="CodeDansTexte"/>
        </w:rPr>
        <w:t>livre_hadoop</w:t>
      </w:r>
      <w:proofErr w:type="spellEnd"/>
      <w:r w:rsidRPr="00A554FA">
        <w:rPr>
          <w:rStyle w:val="CodeDansTexte"/>
        </w:rPr>
        <w:t>/</w:t>
      </w:r>
      <w:proofErr w:type="spellStart"/>
      <w:r w:rsidRPr="00A554FA">
        <w:rPr>
          <w:rStyle w:val="CodeDansTexte"/>
        </w:rPr>
        <w:t>pig</w:t>
      </w:r>
      <w:proofErr w:type="spellEnd"/>
      <w:r w:rsidRPr="00A554FA">
        <w:rPr>
          <w:rStyle w:val="CodeDansTexte"/>
        </w:rPr>
        <w:t>/orders.txt'</w:t>
      </w:r>
      <w:r w:rsidRPr="00A554FA">
        <w:t xml:space="preserve"> </w:t>
      </w:r>
      <w:r>
        <w:t>précédent</w:t>
      </w:r>
      <w:r w:rsidRPr="00321F90">
        <w:t xml:space="preserve">. Utilisez le </w:t>
      </w:r>
      <w:proofErr w:type="spellStart"/>
      <w:r>
        <w:t>Pig</w:t>
      </w:r>
      <w:proofErr w:type="spellEnd"/>
      <w:r>
        <w:t xml:space="preserve"> Latin </w:t>
      </w:r>
      <w:r w:rsidRPr="00321F90">
        <w:t>pour répondre aux questions suivantes :</w:t>
      </w:r>
    </w:p>
    <w:p w14:paraId="77ACFF13" w14:textId="77777777" w:rsidR="005639D6" w:rsidRPr="00D50738" w:rsidRDefault="005639D6" w:rsidP="005639D6">
      <w:pPr>
        <w:pStyle w:val="Question"/>
        <w:rPr>
          <w:b/>
          <w:bCs/>
        </w:rPr>
      </w:pPr>
      <w:r>
        <w:t>1. É</w:t>
      </w:r>
      <w:r w:rsidRPr="00D50738">
        <w:t xml:space="preserve">crivez le script </w:t>
      </w:r>
      <w:proofErr w:type="spellStart"/>
      <w:r>
        <w:t>Pig</w:t>
      </w:r>
      <w:proofErr w:type="spellEnd"/>
      <w:r>
        <w:t xml:space="preserve"> Latin </w:t>
      </w:r>
      <w:r w:rsidRPr="00D50738">
        <w:t xml:space="preserve">de création de la table </w:t>
      </w:r>
      <w:proofErr w:type="spellStart"/>
      <w:r w:rsidRPr="00A554FA">
        <w:rPr>
          <w:rStyle w:val="CodeDansTexte"/>
        </w:rPr>
        <w:t>orders</w:t>
      </w:r>
      <w:proofErr w:type="spellEnd"/>
      <w:r w:rsidRPr="00A554FA">
        <w:t>.</w:t>
      </w:r>
    </w:p>
    <w:p w14:paraId="4E323194" w14:textId="71195DB0" w:rsidR="005639D6" w:rsidRPr="00C40593" w:rsidRDefault="005639D6" w:rsidP="000F64E7">
      <w:pPr>
        <w:pStyle w:val="Code"/>
        <w:jc w:val="left"/>
        <w:rPr>
          <w:lang w:val="en-US"/>
        </w:rPr>
      </w:pPr>
      <w:proofErr w:type="gramStart"/>
      <w:r w:rsidRPr="00C40593">
        <w:rPr>
          <w:lang w:val="en-US"/>
        </w:rPr>
        <w:t>orders</w:t>
      </w:r>
      <w:proofErr w:type="gramEnd"/>
      <w:r w:rsidRPr="00C40593">
        <w:rPr>
          <w:lang w:val="en-US"/>
        </w:rPr>
        <w:t xml:space="preserve"> =</w:t>
      </w:r>
      <w:r w:rsidR="00CB6DF7" w:rsidRPr="00C40593">
        <w:rPr>
          <w:lang w:val="en-US"/>
        </w:rPr>
        <w:t> </w:t>
      </w:r>
      <w:r w:rsidRPr="00C40593">
        <w:rPr>
          <w:rStyle w:val="CodeCouleur"/>
          <w:lang w:val="en-US"/>
        </w:rPr>
        <w:t>LOAD</w:t>
      </w:r>
      <w:r w:rsidRPr="00C40593">
        <w:rPr>
          <w:lang w:val="en-US"/>
        </w:rPr>
        <w:t xml:space="preserve"> </w:t>
      </w:r>
      <w:r w:rsidR="00CB6DF7" w:rsidRPr="00C40593">
        <w:rPr>
          <w:rStyle w:val="CodeDansTexte"/>
          <w:lang w:val="en-US"/>
        </w:rPr>
        <w:t>'</w:t>
      </w:r>
      <w:proofErr w:type="spellStart"/>
      <w:r w:rsidRPr="00C40593">
        <w:rPr>
          <w:lang w:val="en-US"/>
        </w:rPr>
        <w:t>projets</w:t>
      </w:r>
      <w:proofErr w:type="spellEnd"/>
      <w:r w:rsidRPr="00C40593">
        <w:rPr>
          <w:lang w:val="en-US"/>
        </w:rPr>
        <w:t>/</w:t>
      </w:r>
      <w:proofErr w:type="spellStart"/>
      <w:r w:rsidRPr="00C40593">
        <w:rPr>
          <w:lang w:val="en-US"/>
        </w:rPr>
        <w:t>livre_hadoop</w:t>
      </w:r>
      <w:proofErr w:type="spellEnd"/>
      <w:r w:rsidRPr="00C40593">
        <w:rPr>
          <w:lang w:val="en-US"/>
        </w:rPr>
        <w:t>/pig/orders.txt</w:t>
      </w:r>
      <w:r w:rsidR="00CB6DF7" w:rsidRPr="00C40593">
        <w:rPr>
          <w:rStyle w:val="CodeDansTexte"/>
          <w:lang w:val="en-US"/>
        </w:rPr>
        <w:t>'</w:t>
      </w:r>
      <w:r w:rsidRPr="00C40593">
        <w:rPr>
          <w:lang w:val="en-US"/>
        </w:rPr>
        <w:t xml:space="preserve"> </w:t>
      </w:r>
      <w:r w:rsidRPr="00C40593">
        <w:rPr>
          <w:rStyle w:val="CodeCouleur"/>
          <w:lang w:val="en-US"/>
        </w:rPr>
        <w:t xml:space="preserve">USING </w:t>
      </w:r>
      <w:proofErr w:type="spellStart"/>
      <w:r w:rsidRPr="00C40593">
        <w:rPr>
          <w:rStyle w:val="CodeCouleur"/>
          <w:lang w:val="en-US"/>
        </w:rPr>
        <w:t>PigStorage</w:t>
      </w:r>
      <w:proofErr w:type="spellEnd"/>
      <w:r w:rsidR="00CB6DF7" w:rsidRPr="00C40593">
        <w:rPr>
          <w:lang w:val="en-US"/>
        </w:rPr>
        <w:t> </w:t>
      </w:r>
      <w:r w:rsidRPr="00C40593">
        <w:rPr>
          <w:lang w:val="en-US"/>
        </w:rPr>
        <w:t xml:space="preserve">(‘\t’) </w:t>
      </w:r>
      <w:r w:rsidRPr="00C40593">
        <w:rPr>
          <w:rStyle w:val="CodeCouleur"/>
          <w:lang w:val="en-US"/>
        </w:rPr>
        <w:t>AS</w:t>
      </w:r>
      <w:r w:rsidR="00CB6DF7" w:rsidRPr="00C40593">
        <w:rPr>
          <w:lang w:val="en-US"/>
        </w:rPr>
        <w:t> </w:t>
      </w:r>
      <w:r w:rsidRPr="00C40593">
        <w:rPr>
          <w:lang w:val="en-US"/>
        </w:rPr>
        <w:t>(</w:t>
      </w:r>
      <w:proofErr w:type="spellStart"/>
      <w:r w:rsidRPr="00C40593">
        <w:rPr>
          <w:lang w:val="en-US"/>
        </w:rPr>
        <w:t>orderid:</w:t>
      </w:r>
      <w:r w:rsidRPr="00C40593">
        <w:rPr>
          <w:rStyle w:val="CodeCouleur"/>
          <w:lang w:val="en-US"/>
        </w:rPr>
        <w:t>int</w:t>
      </w:r>
      <w:proofErr w:type="spellEnd"/>
      <w:r w:rsidRPr="00C40593">
        <w:rPr>
          <w:lang w:val="en-US"/>
        </w:rPr>
        <w:t xml:space="preserve">, </w:t>
      </w:r>
      <w:proofErr w:type="spellStart"/>
      <w:r w:rsidRPr="00C40593">
        <w:rPr>
          <w:lang w:val="en-US"/>
        </w:rPr>
        <w:t>customerid:</w:t>
      </w:r>
      <w:r w:rsidRPr="00C40593">
        <w:rPr>
          <w:rStyle w:val="CodeCouleur"/>
          <w:lang w:val="en-US"/>
        </w:rPr>
        <w:t>int</w:t>
      </w:r>
      <w:proofErr w:type="spellEnd"/>
      <w:r w:rsidRPr="00C40593">
        <w:rPr>
          <w:lang w:val="en-US"/>
        </w:rPr>
        <w:t xml:space="preserve">, </w:t>
      </w:r>
      <w:proofErr w:type="spellStart"/>
      <w:r w:rsidRPr="00C40593">
        <w:rPr>
          <w:lang w:val="en-US"/>
        </w:rPr>
        <w:t>orderdate:</w:t>
      </w:r>
      <w:r w:rsidRPr="00C40593">
        <w:rPr>
          <w:rStyle w:val="CodeCouleur"/>
          <w:lang w:val="en-US"/>
        </w:rPr>
        <w:t>datetime</w:t>
      </w:r>
      <w:proofErr w:type="spellEnd"/>
      <w:r w:rsidRPr="00C40593">
        <w:rPr>
          <w:lang w:val="en-US"/>
        </w:rPr>
        <w:t xml:space="preserve">, </w:t>
      </w:r>
      <w:proofErr w:type="spellStart"/>
      <w:r w:rsidRPr="00C40593">
        <w:rPr>
          <w:lang w:val="en-US"/>
        </w:rPr>
        <w:t>qtity:</w:t>
      </w:r>
      <w:r w:rsidRPr="00C40593">
        <w:rPr>
          <w:rStyle w:val="CodeCouleur"/>
          <w:lang w:val="en-US"/>
        </w:rPr>
        <w:t>int</w:t>
      </w:r>
      <w:proofErr w:type="spellEnd"/>
      <w:r w:rsidRPr="00C40593">
        <w:rPr>
          <w:lang w:val="en-US"/>
        </w:rPr>
        <w:t>);</w:t>
      </w:r>
    </w:p>
    <w:p w14:paraId="3B75FA3E" w14:textId="77777777" w:rsidR="005639D6" w:rsidRPr="00646466" w:rsidRDefault="005639D6" w:rsidP="005639D6">
      <w:pPr>
        <w:pStyle w:val="Question"/>
        <w:rPr>
          <w:b/>
          <w:bCs/>
        </w:rPr>
      </w:pPr>
      <w:r>
        <w:t xml:space="preserve">2. Écrivez le script </w:t>
      </w:r>
      <w:proofErr w:type="spellStart"/>
      <w:r>
        <w:t>Pig</w:t>
      </w:r>
      <w:proofErr w:type="spellEnd"/>
      <w:r>
        <w:t xml:space="preserve"> Latin d’insertion des lignes de ce fichier dans la table </w:t>
      </w:r>
      <w:proofErr w:type="spellStart"/>
      <w:r w:rsidRPr="00A554FA">
        <w:rPr>
          <w:rStyle w:val="CodeDansTexte"/>
        </w:rPr>
        <w:t>orders</w:t>
      </w:r>
      <w:proofErr w:type="spellEnd"/>
      <w:r>
        <w:t xml:space="preserve"> que vous avez précédemment créée.</w:t>
      </w:r>
    </w:p>
    <w:p w14:paraId="1729C094" w14:textId="76CE5DEC" w:rsidR="005639D6" w:rsidRPr="003F7E56" w:rsidRDefault="005639D6">
      <w:pPr>
        <w:pStyle w:val="TexteCourant"/>
      </w:pPr>
      <w:r w:rsidRPr="003F7E56">
        <w:t xml:space="preserve">La première requête répond à cette question. L’instruction </w:t>
      </w:r>
      <w:r w:rsidRPr="003F7E56">
        <w:rPr>
          <w:rStyle w:val="CodeDansTexte"/>
        </w:rPr>
        <w:t>LOAD</w:t>
      </w:r>
      <w:r w:rsidRPr="003F7E56">
        <w:t xml:space="preserve"> de </w:t>
      </w:r>
      <w:proofErr w:type="spellStart"/>
      <w:r w:rsidRPr="003F7E56">
        <w:t>Pig</w:t>
      </w:r>
      <w:proofErr w:type="spellEnd"/>
      <w:r w:rsidR="00CB6DF7">
        <w:t> </w:t>
      </w:r>
      <w:r w:rsidRPr="003F7E56">
        <w:t>Latin charge les données du</w:t>
      </w:r>
      <w:r w:rsidR="00CB6DF7">
        <w:t> </w:t>
      </w:r>
      <w:r w:rsidRPr="003F7E56">
        <w:t>HDFS.</w:t>
      </w:r>
    </w:p>
    <w:p w14:paraId="0835DC0B" w14:textId="77777777" w:rsidR="005639D6" w:rsidRPr="00D50738" w:rsidRDefault="005639D6" w:rsidP="005639D6">
      <w:pPr>
        <w:pStyle w:val="Question"/>
        <w:rPr>
          <w:b/>
          <w:bCs/>
        </w:rPr>
      </w:pPr>
      <w:r>
        <w:t xml:space="preserve">3. Écrivez le script </w:t>
      </w:r>
      <w:proofErr w:type="spellStart"/>
      <w:r>
        <w:t>Pig</w:t>
      </w:r>
      <w:proofErr w:type="spellEnd"/>
      <w:r>
        <w:t> Latin de la somme des quantités par client.</w:t>
      </w:r>
    </w:p>
    <w:p w14:paraId="189713B3" w14:textId="33437BB0" w:rsidR="005639D6" w:rsidRPr="00C40593" w:rsidRDefault="005639D6">
      <w:pPr>
        <w:pStyle w:val="Code"/>
        <w:rPr>
          <w:lang w:val="en-US"/>
        </w:rPr>
      </w:pPr>
      <w:proofErr w:type="spellStart"/>
      <w:r w:rsidRPr="00C40593">
        <w:rPr>
          <w:lang w:val="en-US"/>
        </w:rPr>
        <w:t>Orders_group</w:t>
      </w:r>
      <w:proofErr w:type="spellEnd"/>
      <w:r w:rsidR="00CB6DF7" w:rsidRPr="00C40593">
        <w:rPr>
          <w:lang w:val="en-US"/>
        </w:rPr>
        <w:t xml:space="preserve"> </w:t>
      </w:r>
      <w:r w:rsidRPr="00C40593">
        <w:rPr>
          <w:lang w:val="en-US"/>
        </w:rPr>
        <w:t>=</w:t>
      </w:r>
      <w:r w:rsidR="00CB6DF7" w:rsidRPr="00C40593">
        <w:rPr>
          <w:lang w:val="en-US"/>
        </w:rPr>
        <w:t> </w:t>
      </w:r>
      <w:r w:rsidRPr="00C40593">
        <w:rPr>
          <w:rStyle w:val="CodeCouleur"/>
          <w:lang w:val="en-US"/>
        </w:rPr>
        <w:t>GROUP</w:t>
      </w:r>
      <w:r w:rsidR="00CB6DF7" w:rsidRPr="00C40593">
        <w:rPr>
          <w:lang w:val="en-US"/>
        </w:rPr>
        <w:t> </w:t>
      </w:r>
      <w:r w:rsidRPr="00C40593">
        <w:rPr>
          <w:lang w:val="en-US"/>
        </w:rPr>
        <w:t xml:space="preserve">orders </w:t>
      </w:r>
      <w:r w:rsidRPr="00C40593">
        <w:rPr>
          <w:rStyle w:val="CodeCouleur"/>
          <w:lang w:val="en-US"/>
        </w:rPr>
        <w:t>BY</w:t>
      </w:r>
      <w:r w:rsidR="00CB6DF7" w:rsidRPr="00C40593">
        <w:rPr>
          <w:lang w:val="en-US"/>
        </w:rPr>
        <w:t> </w:t>
      </w:r>
      <w:proofErr w:type="spellStart"/>
      <w:r w:rsidRPr="00C40593">
        <w:rPr>
          <w:lang w:val="en-US"/>
        </w:rPr>
        <w:t>customerid</w:t>
      </w:r>
      <w:proofErr w:type="spellEnd"/>
      <w:r w:rsidRPr="00C40593">
        <w:rPr>
          <w:lang w:val="en-US"/>
        </w:rPr>
        <w:t>;</w:t>
      </w:r>
    </w:p>
    <w:p w14:paraId="76DB7CEF" w14:textId="6CA4C367" w:rsidR="005639D6" w:rsidRPr="00C40593" w:rsidRDefault="005639D6">
      <w:pPr>
        <w:pStyle w:val="Code"/>
        <w:rPr>
          <w:lang w:val="en-US"/>
        </w:rPr>
      </w:pPr>
      <w:proofErr w:type="spellStart"/>
      <w:proofErr w:type="gramStart"/>
      <w:r w:rsidRPr="00C40593">
        <w:rPr>
          <w:lang w:val="en-US"/>
        </w:rPr>
        <w:t>somme</w:t>
      </w:r>
      <w:proofErr w:type="spellEnd"/>
      <w:proofErr w:type="gramEnd"/>
      <w:r w:rsidRPr="00C40593">
        <w:rPr>
          <w:lang w:val="en-US"/>
        </w:rPr>
        <w:t xml:space="preserve"> =</w:t>
      </w:r>
      <w:r w:rsidR="00CB6DF7" w:rsidRPr="00C40593">
        <w:rPr>
          <w:lang w:val="en-US"/>
        </w:rPr>
        <w:t> </w:t>
      </w:r>
      <w:r w:rsidRPr="00C40593">
        <w:rPr>
          <w:rStyle w:val="CodeCouleur"/>
          <w:lang w:val="en-US"/>
        </w:rPr>
        <w:t>FOR</w:t>
      </w:r>
      <w:r w:rsidR="00CB6DF7" w:rsidRPr="00C40593">
        <w:rPr>
          <w:rStyle w:val="CodeCouleur"/>
          <w:lang w:val="en-US"/>
        </w:rPr>
        <w:t> </w:t>
      </w:r>
      <w:r w:rsidRPr="00C40593">
        <w:rPr>
          <w:rStyle w:val="CodeCouleur"/>
          <w:lang w:val="en-US"/>
        </w:rPr>
        <w:t>EACH</w:t>
      </w:r>
      <w:r w:rsidR="00CB6DF7" w:rsidRPr="00C40593">
        <w:rPr>
          <w:lang w:val="en-US"/>
        </w:rPr>
        <w:t> </w:t>
      </w:r>
      <w:proofErr w:type="spellStart"/>
      <w:r w:rsidRPr="00C40593">
        <w:rPr>
          <w:lang w:val="en-US"/>
        </w:rPr>
        <w:t>orders_group</w:t>
      </w:r>
      <w:proofErr w:type="spellEnd"/>
      <w:r w:rsidRPr="00C40593">
        <w:rPr>
          <w:lang w:val="en-US"/>
        </w:rPr>
        <w:t xml:space="preserve"> </w:t>
      </w:r>
      <w:r w:rsidRPr="00C40593">
        <w:rPr>
          <w:rStyle w:val="CodeCouleur"/>
          <w:lang w:val="en-US"/>
        </w:rPr>
        <w:t>GENERATE</w:t>
      </w:r>
      <w:r w:rsidR="00CB6DF7" w:rsidRPr="00C40593">
        <w:rPr>
          <w:rStyle w:val="CodeCouleur"/>
          <w:lang w:val="en-US"/>
        </w:rPr>
        <w:t> </w:t>
      </w:r>
      <w:r w:rsidRPr="00C40593">
        <w:rPr>
          <w:rStyle w:val="CodeCouleur"/>
          <w:lang w:val="en-US"/>
        </w:rPr>
        <w:t>sum</w:t>
      </w:r>
      <w:r w:rsidRPr="00C40593">
        <w:rPr>
          <w:lang w:val="en-US"/>
        </w:rPr>
        <w:t>(</w:t>
      </w:r>
      <w:proofErr w:type="spellStart"/>
      <w:r w:rsidRPr="00C40593">
        <w:rPr>
          <w:lang w:val="en-US"/>
        </w:rPr>
        <w:t>qtity</w:t>
      </w:r>
      <w:proofErr w:type="spellEnd"/>
      <w:r w:rsidRPr="00C40593">
        <w:rPr>
          <w:lang w:val="en-US"/>
        </w:rPr>
        <w:t>);</w:t>
      </w:r>
    </w:p>
    <w:p w14:paraId="7BF9A3DF" w14:textId="2747698D" w:rsidR="00B97162" w:rsidRPr="003F7E56" w:rsidRDefault="005639D6" w:rsidP="003F7E56">
      <w:pPr>
        <w:pStyle w:val="Code"/>
      </w:pPr>
      <w:r w:rsidRPr="003F7E56">
        <w:rPr>
          <w:rStyle w:val="CodeCouleur"/>
        </w:rPr>
        <w:t>DUMP</w:t>
      </w:r>
      <w:r w:rsidR="00CB6DF7">
        <w:t> </w:t>
      </w:r>
      <w:r w:rsidRPr="00CB6DF7">
        <w:t>Ventes;</w:t>
      </w:r>
    </w:p>
    <w:p w14:paraId="2A45F140" w14:textId="4E25D19A" w:rsidR="004D2898" w:rsidRDefault="005C0EDF" w:rsidP="003F7E56">
      <w:pPr>
        <w:pStyle w:val="TitreNiveau1"/>
      </w:pPr>
      <w:r>
        <w:lastRenderedPageBreak/>
        <w:t>Chapitre </w:t>
      </w:r>
      <w:r w:rsidR="008A2EDB">
        <w:t>4</w:t>
      </w:r>
    </w:p>
    <w:p w14:paraId="3296132A" w14:textId="77777777" w:rsidR="00DC4F19" w:rsidRPr="00321F90" w:rsidRDefault="00DC4F19" w:rsidP="00DC4F19">
      <w:pPr>
        <w:pStyle w:val="Question"/>
      </w:pPr>
      <w:r w:rsidRPr="00A554FA">
        <w:t>Q</w:t>
      </w:r>
      <w:r>
        <w:t xml:space="preserve">uelle est la différence entre </w:t>
      </w:r>
      <w:r w:rsidRPr="00321F90">
        <w:t xml:space="preserve">un langage d’abstraction </w:t>
      </w:r>
      <w:r>
        <w:t>et un moteur SQL sur Hadoop </w:t>
      </w:r>
      <w:r w:rsidRPr="00321F90">
        <w:t>?</w:t>
      </w:r>
    </w:p>
    <w:p w14:paraId="73F81DEE" w14:textId="12E05DFC" w:rsidR="00DC4F19" w:rsidRPr="003F7E56" w:rsidRDefault="00DC4F19">
      <w:pPr>
        <w:pStyle w:val="TexteCourant"/>
      </w:pPr>
      <w:r w:rsidRPr="003F7E56">
        <w:t>Un langage d’abstraction transforme les scripts SQL en jobs MapReduce, tandis qu’un moteur SQL exécute directement et de façon native le SQL sur Hadoop.</w:t>
      </w:r>
    </w:p>
    <w:p w14:paraId="76E3A955" w14:textId="77777777" w:rsidR="00DC4F19" w:rsidRPr="00321F90" w:rsidRDefault="00DC4F19" w:rsidP="00DC4F19">
      <w:pPr>
        <w:pStyle w:val="Question"/>
      </w:pPr>
      <w:r w:rsidRPr="00A554FA">
        <w:t>D</w:t>
      </w:r>
      <w:r>
        <w:t>onnez la définition du SQL.</w:t>
      </w:r>
    </w:p>
    <w:p w14:paraId="0D04F0DD" w14:textId="3C866A5E" w:rsidR="00DC4F19" w:rsidRPr="003F7E56" w:rsidRDefault="00DC4F19">
      <w:pPr>
        <w:pStyle w:val="TexteCourant"/>
      </w:pPr>
      <w:r w:rsidRPr="003F7E56">
        <w:t>Le SQL</w:t>
      </w:r>
      <w:r w:rsidRPr="00371071">
        <w:t xml:space="preserve"> </w:t>
      </w:r>
      <w:r w:rsidRPr="003F7E56">
        <w:t>est le langage de définition et d’interrogation des bases de données relationnelles.</w:t>
      </w:r>
    </w:p>
    <w:p w14:paraId="476CC347" w14:textId="77777777" w:rsidR="00DC4F19" w:rsidRPr="000B182A" w:rsidRDefault="00DC4F19" w:rsidP="00DC4F19">
      <w:pPr>
        <w:pStyle w:val="Question"/>
      </w:pPr>
      <w:r>
        <w:t>Qu’est-ce qu’une base de données parallèle ?</w:t>
      </w:r>
    </w:p>
    <w:p w14:paraId="25D1C805" w14:textId="25633302" w:rsidR="00DC4F19" w:rsidRPr="003F7E56" w:rsidRDefault="00DC4F19">
      <w:pPr>
        <w:pStyle w:val="TexteCourant"/>
      </w:pPr>
      <w:r w:rsidRPr="003F7E56">
        <w:t xml:space="preserve">C’est une base de données qui est </w:t>
      </w:r>
      <w:r w:rsidR="00371071">
        <w:t>découpée en partitions</w:t>
      </w:r>
      <w:r w:rsidRPr="003F7E56">
        <w:t xml:space="preserve"> répartie</w:t>
      </w:r>
      <w:r w:rsidR="00371071">
        <w:t>s</w:t>
      </w:r>
      <w:r w:rsidRPr="003F7E56">
        <w:t xml:space="preserve"> entre les nœuds d’un cluster</w:t>
      </w:r>
      <w:r w:rsidR="00371071">
        <w:t>.</w:t>
      </w:r>
    </w:p>
    <w:p w14:paraId="4C21C1D3" w14:textId="77777777" w:rsidR="00DC4F19" w:rsidRPr="000B182A" w:rsidRDefault="00DC4F19" w:rsidP="00DC4F19">
      <w:pPr>
        <w:pStyle w:val="Question"/>
      </w:pPr>
      <w:r>
        <w:t>C</w:t>
      </w:r>
      <w:r w:rsidRPr="000B182A">
        <w:t xml:space="preserve">omment les requêtes SQL </w:t>
      </w:r>
      <w:r>
        <w:t xml:space="preserve">sont-elles exécutées </w:t>
      </w:r>
      <w:r w:rsidRPr="000B182A">
        <w:t>dans une base de données parallèle</w:t>
      </w:r>
      <w:r>
        <w:t> </w:t>
      </w:r>
      <w:r w:rsidRPr="000B182A">
        <w:t>?</w:t>
      </w:r>
    </w:p>
    <w:p w14:paraId="17F19BEE" w14:textId="7D549B08" w:rsidR="00DC4F19" w:rsidRPr="003F7E56" w:rsidRDefault="00DC4F19">
      <w:pPr>
        <w:pStyle w:val="TexteCourant"/>
      </w:pPr>
      <w:r w:rsidRPr="003F7E56">
        <w:t>Les requêtes SQL sont exécutées de façon concurrente et simultanée sur l’ensemble des nœuds du cluster</w:t>
      </w:r>
      <w:r w:rsidR="00371071">
        <w:t>,</w:t>
      </w:r>
      <w:r w:rsidRPr="003F7E56">
        <w:t xml:space="preserve"> qui contiennent une réplique de la base de données parallèle.</w:t>
      </w:r>
    </w:p>
    <w:p w14:paraId="47569A73" w14:textId="77777777" w:rsidR="00DC4F19" w:rsidRPr="000B182A" w:rsidRDefault="00DC4F19" w:rsidP="00DC4F19">
      <w:pPr>
        <w:pStyle w:val="Question"/>
      </w:pPr>
      <w:r>
        <w:t>Q</w:t>
      </w:r>
      <w:r w:rsidRPr="000B182A">
        <w:t xml:space="preserve">uel </w:t>
      </w:r>
      <w:r>
        <w:t xml:space="preserve">est le </w:t>
      </w:r>
      <w:r w:rsidRPr="000B182A">
        <w:t>mécanisme utilisé pour répartir une base de données parallèle dans un cluster</w:t>
      </w:r>
      <w:r>
        <w:t> </w:t>
      </w:r>
      <w:r w:rsidRPr="000B182A">
        <w:t>?</w:t>
      </w:r>
    </w:p>
    <w:p w14:paraId="6A124618" w14:textId="1B9B1276" w:rsidR="00DC4F19" w:rsidRPr="003F7E56" w:rsidRDefault="00DC4F19">
      <w:pPr>
        <w:pStyle w:val="TexteCourant"/>
      </w:pPr>
      <w:r w:rsidRPr="003F7E56">
        <w:t>Le partitionnement horizontal</w:t>
      </w:r>
      <w:r w:rsidR="00371071">
        <w:t>.</w:t>
      </w:r>
    </w:p>
    <w:p w14:paraId="47288FD1" w14:textId="77777777" w:rsidR="00DC4F19" w:rsidRPr="000B182A" w:rsidRDefault="00DC4F19" w:rsidP="00DC4F19">
      <w:pPr>
        <w:pStyle w:val="Question"/>
      </w:pPr>
      <w:r>
        <w:t>Q</w:t>
      </w:r>
      <w:r w:rsidRPr="000B182A">
        <w:t>u</w:t>
      </w:r>
      <w:r>
        <w:t>’</w:t>
      </w:r>
      <w:r w:rsidRPr="000B182A">
        <w:t>est</w:t>
      </w:r>
      <w:r>
        <w:t>-</w:t>
      </w:r>
      <w:r w:rsidRPr="000B182A">
        <w:t>ce qu</w:t>
      </w:r>
      <w:r>
        <w:t>’</w:t>
      </w:r>
      <w:r w:rsidRPr="000B182A">
        <w:t>un SGBDR</w:t>
      </w:r>
      <w:r>
        <w:t> </w:t>
      </w:r>
      <w:r w:rsidRPr="000B182A">
        <w:t>MPP (ou moteur SQL</w:t>
      </w:r>
      <w:r>
        <w:t> </w:t>
      </w:r>
      <w:r w:rsidRPr="000B182A">
        <w:t>MPP)</w:t>
      </w:r>
      <w:r>
        <w:t> </w:t>
      </w:r>
      <w:r w:rsidRPr="000B182A">
        <w:t>?</w:t>
      </w:r>
    </w:p>
    <w:p w14:paraId="19E5B5AF" w14:textId="4C9AF687" w:rsidR="00DC4F19" w:rsidRPr="003F7E56" w:rsidRDefault="00DC4F19">
      <w:pPr>
        <w:pStyle w:val="TexteCourant"/>
      </w:pPr>
      <w:r w:rsidRPr="003F7E56">
        <w:t>C</w:t>
      </w:r>
      <w:r w:rsidR="00371071" w:rsidRPr="003F7E56">
        <w:t>’est un</w:t>
      </w:r>
      <w:r w:rsidRPr="003F7E56">
        <w:t xml:space="preserve"> SGBDR capable d’héberger </w:t>
      </w:r>
      <w:r w:rsidR="00371071">
        <w:t xml:space="preserve">et </w:t>
      </w:r>
      <w:r w:rsidRPr="003F7E56">
        <w:t>de paralléliser l’exécution des bases de données relationnelles sur les nœuds d’un cluster.</w:t>
      </w:r>
    </w:p>
    <w:p w14:paraId="0B0E6ADA" w14:textId="77777777" w:rsidR="00DC4F19" w:rsidRPr="000B182A" w:rsidRDefault="00DC4F19" w:rsidP="00DC4F19">
      <w:pPr>
        <w:pStyle w:val="Question"/>
      </w:pPr>
      <w:r w:rsidRPr="000B182A">
        <w:t>Citez un</w:t>
      </w:r>
      <w:r>
        <w:t xml:space="preserve"> exemple de</w:t>
      </w:r>
      <w:r w:rsidRPr="000B182A">
        <w:t xml:space="preserve"> SGBDR</w:t>
      </w:r>
      <w:r>
        <w:t> </w:t>
      </w:r>
      <w:r w:rsidRPr="000B182A">
        <w:t>MPP</w:t>
      </w:r>
      <w:r>
        <w:t>.</w:t>
      </w:r>
    </w:p>
    <w:p w14:paraId="04B3C363" w14:textId="77777777" w:rsidR="00DC4F19" w:rsidRPr="003F7E56" w:rsidRDefault="00DC4F19">
      <w:pPr>
        <w:pStyle w:val="TexteCourant"/>
      </w:pPr>
      <w:proofErr w:type="spellStart"/>
      <w:r w:rsidRPr="003F7E56">
        <w:t>GreenPlum</w:t>
      </w:r>
      <w:proofErr w:type="spellEnd"/>
    </w:p>
    <w:p w14:paraId="1F28F829" w14:textId="77777777" w:rsidR="00DC4F19" w:rsidRDefault="00DC4F19" w:rsidP="00DC4F19">
      <w:pPr>
        <w:pStyle w:val="Question"/>
      </w:pPr>
      <w:r>
        <w:t>Quelle est la différence entre un moteur SQL et un SGBD ?</w:t>
      </w:r>
    </w:p>
    <w:p w14:paraId="075A8441" w14:textId="77777777" w:rsidR="00DC4F19" w:rsidRPr="003F7E56" w:rsidRDefault="00DC4F19">
      <w:pPr>
        <w:pStyle w:val="TexteCourant"/>
      </w:pPr>
      <w:r w:rsidRPr="003F7E56">
        <w:t>Un SGBD gère à la fois la création, l’administration et l’interrogation des bases de données, là où un moteur SQL ne s’occupe que de leur interrogation.</w:t>
      </w:r>
    </w:p>
    <w:p w14:paraId="7B34FEF5" w14:textId="77777777" w:rsidR="00DC4F19" w:rsidRDefault="00DC4F19" w:rsidP="00DC4F19">
      <w:pPr>
        <w:pStyle w:val="Question"/>
      </w:pPr>
      <w:r>
        <w:t>Quelle est la différence entre une architecture client/serveur et une architecture de cluster ?</w:t>
      </w:r>
    </w:p>
    <w:p w14:paraId="1CB7F697" w14:textId="71F0C5DC" w:rsidR="00DC4F19" w:rsidRPr="003F7E56" w:rsidRDefault="00DC4F19">
      <w:pPr>
        <w:pStyle w:val="TexteCourant"/>
      </w:pPr>
      <w:r w:rsidRPr="003F7E56">
        <w:t xml:space="preserve">En client/serveur, les traitements sont faits </w:t>
      </w:r>
      <w:r w:rsidR="008937D8">
        <w:t>e</w:t>
      </w:r>
      <w:r w:rsidRPr="003F7E56">
        <w:t>x</w:t>
      </w:r>
      <w:r w:rsidR="008937D8">
        <w:t> s</w:t>
      </w:r>
      <w:r w:rsidRPr="003F7E56">
        <w:t xml:space="preserve">itu, c’est-à-dire que les données sont déplacées pour être traitées où la requête a été </w:t>
      </w:r>
      <w:r w:rsidRPr="003F7E56">
        <w:lastRenderedPageBreak/>
        <w:t xml:space="preserve">exécutée (vers le serveur), tandis que dans un MPP, les traitements sont </w:t>
      </w:r>
      <w:r w:rsidR="008937D8">
        <w:t>i</w:t>
      </w:r>
      <w:r w:rsidRPr="003F7E56">
        <w:t>n</w:t>
      </w:r>
      <w:r w:rsidR="008937D8">
        <w:t> s</w:t>
      </w:r>
      <w:r w:rsidRPr="003F7E56">
        <w:t>itu, c’est-à-dire que les requêtes sont transférées au niveau des nœuds et traitées localement.</w:t>
      </w:r>
    </w:p>
    <w:p w14:paraId="587BD10D" w14:textId="723C6E08" w:rsidR="00DC4F19" w:rsidRPr="003F7E56" w:rsidRDefault="00DC4F19">
      <w:pPr>
        <w:pStyle w:val="TexteCourant"/>
      </w:pPr>
      <w:r w:rsidRPr="003F7E56">
        <w:t>Un MPP est linéairement scalable</w:t>
      </w:r>
      <w:r w:rsidR="008937D8">
        <w:t> ;</w:t>
      </w:r>
      <w:r w:rsidRPr="003F7E56">
        <w:t xml:space="preserve"> les gestions de charge se font simplement par augmentation du nombre de nœuds du cluster, tandis qu’en </w:t>
      </w:r>
      <w:r w:rsidR="008937D8">
        <w:t>c</w:t>
      </w:r>
      <w:r w:rsidRPr="003F7E56">
        <w:t>lient/</w:t>
      </w:r>
      <w:r w:rsidR="008937D8">
        <w:t>s</w:t>
      </w:r>
      <w:r w:rsidRPr="003F7E56">
        <w:t>erveur, il faut faire de l’upsizing pour gérer les montées en charge.</w:t>
      </w:r>
    </w:p>
    <w:p w14:paraId="39535B3E" w14:textId="77777777" w:rsidR="00DC4F19" w:rsidRDefault="00DC4F19" w:rsidP="00DC4F19">
      <w:pPr>
        <w:pStyle w:val="Question"/>
      </w:pPr>
      <w:r>
        <w:t>Donnez la raison principale pour laquelle une architecture client/serveur n’est pas adaptée pour le traitement SQL massivement parallèle.</w:t>
      </w:r>
    </w:p>
    <w:p w14:paraId="5230ABEE" w14:textId="70FF0E63" w:rsidR="00DC4F19" w:rsidRPr="003F7E56" w:rsidRDefault="00DC4F19">
      <w:pPr>
        <w:pStyle w:val="TexteCourant"/>
      </w:pPr>
      <w:r w:rsidRPr="003F7E56">
        <w:t>Dans une architecture client/serveur, toutes les requêtes sont traitées par une seule machine, le serveur. Avec l’augmentation du nombre de requêtes et l’accroissement du volume de données, le serveur devient rapidement surchargé et crée un goulot d’étranglement sur le réseau.</w:t>
      </w:r>
    </w:p>
    <w:p w14:paraId="2CD1ABF3" w14:textId="77777777" w:rsidR="00DC4F19" w:rsidRPr="005B3F8A" w:rsidRDefault="00DC4F19" w:rsidP="00DC4F19">
      <w:pPr>
        <w:pStyle w:val="Question"/>
      </w:pPr>
      <w:r>
        <w:t>S</w:t>
      </w:r>
      <w:r w:rsidRPr="005B3F8A">
        <w:t>ur un SGBDR</w:t>
      </w:r>
      <w:r>
        <w:t> </w:t>
      </w:r>
      <w:r w:rsidRPr="005B3F8A">
        <w:t>MPP, toutes les requêtes SQL sont</w:t>
      </w:r>
      <w:r>
        <w:t>-elles</w:t>
      </w:r>
      <w:r w:rsidRPr="005B3F8A">
        <w:t xml:space="preserve"> exécuté</w:t>
      </w:r>
      <w:r>
        <w:t>e</w:t>
      </w:r>
      <w:r w:rsidRPr="005B3F8A">
        <w:t>s en parallèle</w:t>
      </w:r>
      <w:r>
        <w:t> ?</w:t>
      </w:r>
    </w:p>
    <w:p w14:paraId="7A1A6E63" w14:textId="77777777" w:rsidR="00DC4F19" w:rsidRDefault="00DC4F19" w:rsidP="00DC4F19">
      <w:pPr>
        <w:pStyle w:val="TexteCourant"/>
      </w:pPr>
      <w:r>
        <w:t>Non.</w:t>
      </w:r>
    </w:p>
    <w:p w14:paraId="02BE5ED9" w14:textId="469255FD" w:rsidR="00DC4F19" w:rsidRDefault="00DC4F19">
      <w:pPr>
        <w:pStyle w:val="TexteCourant"/>
      </w:pPr>
      <w:r w:rsidRPr="003F7E56">
        <w:t xml:space="preserve">Tout dépend de la requête. Si </w:t>
      </w:r>
      <w:r w:rsidR="008937D8">
        <w:t>elle</w:t>
      </w:r>
      <w:r w:rsidRPr="003F7E56">
        <w:t xml:space="preserve"> concerne un filtre de sélection sur une clé primaire par exemple, la requête sera exécutée uniquement par le n</w:t>
      </w:r>
      <w:r w:rsidR="008937D8">
        <w:t>œ</w:t>
      </w:r>
      <w:r w:rsidRPr="003F7E56">
        <w:t xml:space="preserve">ud </w:t>
      </w:r>
      <w:r w:rsidR="008937D8">
        <w:t>hébergeant</w:t>
      </w:r>
      <w:r w:rsidRPr="003F7E56">
        <w:t xml:space="preserve"> la partition contenant la valeur de la clé interrogée.</w:t>
      </w:r>
    </w:p>
    <w:p w14:paraId="5C496EF1" w14:textId="77777777" w:rsidR="00DC4F19" w:rsidRDefault="00DC4F19" w:rsidP="00DC4F19">
      <w:pPr>
        <w:pStyle w:val="Question"/>
      </w:pPr>
      <w:r>
        <w:t xml:space="preserve">Soit la table </w:t>
      </w:r>
      <w:proofErr w:type="spellStart"/>
      <w:r w:rsidRPr="00A554FA">
        <w:rPr>
          <w:rStyle w:val="CodeDansTexte"/>
        </w:rPr>
        <w:t>orders</w:t>
      </w:r>
      <w:proofErr w:type="spellEnd"/>
      <w:r w:rsidRPr="00A554FA">
        <w:t xml:space="preserve"> </w:t>
      </w:r>
      <w:r>
        <w:t xml:space="preserve">suivante, qui fait partie de la base de données parallèle </w:t>
      </w:r>
      <w:proofErr w:type="spellStart"/>
      <w:r w:rsidRPr="00A554FA">
        <w:rPr>
          <w:rStyle w:val="CodeDansTexte"/>
        </w:rPr>
        <w:t>orders_system</w:t>
      </w:r>
      <w:proofErr w:type="spellEnd"/>
      <w:r>
        <w:t xml:space="preserve"> installée sur </w:t>
      </w:r>
      <w:proofErr w:type="spellStart"/>
      <w:r>
        <w:t>GreenPlum</w:t>
      </w:r>
      <w:proofErr w:type="spellEnd"/>
      <w:r>
        <w:t>. Cette base est répliquée sur un cluster de trois nœuds de calcul.</w:t>
      </w:r>
    </w:p>
    <w:tbl>
      <w:tblPr>
        <w:tblW w:w="5200" w:type="dxa"/>
        <w:jc w:val="center"/>
        <w:tblCellMar>
          <w:left w:w="70" w:type="dxa"/>
          <w:right w:w="70" w:type="dxa"/>
        </w:tblCellMar>
        <w:tblLook w:val="04A0" w:firstRow="1" w:lastRow="0" w:firstColumn="1" w:lastColumn="0" w:noHBand="0" w:noVBand="1"/>
      </w:tblPr>
      <w:tblGrid>
        <w:gridCol w:w="1220"/>
        <w:gridCol w:w="1460"/>
        <w:gridCol w:w="1800"/>
        <w:gridCol w:w="856"/>
      </w:tblGrid>
      <w:tr w:rsidR="00DC4F19" w:rsidRPr="00B72F2D" w14:paraId="14715B7F" w14:textId="77777777" w:rsidTr="00DC4F19">
        <w:trPr>
          <w:trHeight w:val="315"/>
          <w:jc w:val="center"/>
        </w:trPr>
        <w:tc>
          <w:tcPr>
            <w:tcW w:w="12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831F1AB" w14:textId="77777777" w:rsidR="00DC4F19" w:rsidRPr="00B72F2D" w:rsidRDefault="00DC4F19" w:rsidP="00DC4F19">
            <w:pPr>
              <w:pStyle w:val="TableauTitreColonne"/>
            </w:pPr>
            <w:proofErr w:type="spellStart"/>
            <w:r>
              <w:t>order_id</w:t>
            </w:r>
            <w:proofErr w:type="spellEnd"/>
          </w:p>
        </w:tc>
        <w:tc>
          <w:tcPr>
            <w:tcW w:w="1460" w:type="dxa"/>
            <w:tcBorders>
              <w:top w:val="single" w:sz="8" w:space="0" w:color="auto"/>
              <w:left w:val="nil"/>
              <w:bottom w:val="single" w:sz="8" w:space="0" w:color="auto"/>
              <w:right w:val="single" w:sz="8" w:space="0" w:color="auto"/>
            </w:tcBorders>
            <w:shd w:val="clear" w:color="auto" w:fill="auto"/>
            <w:noWrap/>
            <w:vAlign w:val="bottom"/>
            <w:hideMark/>
          </w:tcPr>
          <w:p w14:paraId="7F10D6A1" w14:textId="77777777" w:rsidR="00DC4F19" w:rsidRPr="00B72F2D" w:rsidRDefault="00DC4F19" w:rsidP="00DC4F19">
            <w:pPr>
              <w:pStyle w:val="TableauTitreColonne"/>
            </w:pPr>
            <w:proofErr w:type="spellStart"/>
            <w:r>
              <w:t>customer_id</w:t>
            </w:r>
            <w:proofErr w:type="spellEnd"/>
          </w:p>
        </w:tc>
        <w:tc>
          <w:tcPr>
            <w:tcW w:w="1800" w:type="dxa"/>
            <w:tcBorders>
              <w:top w:val="single" w:sz="8" w:space="0" w:color="auto"/>
              <w:left w:val="nil"/>
              <w:bottom w:val="single" w:sz="8" w:space="0" w:color="auto"/>
              <w:right w:val="single" w:sz="8" w:space="0" w:color="auto"/>
            </w:tcBorders>
            <w:shd w:val="clear" w:color="auto" w:fill="auto"/>
            <w:noWrap/>
            <w:vAlign w:val="bottom"/>
            <w:hideMark/>
          </w:tcPr>
          <w:p w14:paraId="4406D074" w14:textId="77777777" w:rsidR="00DC4F19" w:rsidRPr="00B72F2D" w:rsidRDefault="00DC4F19" w:rsidP="00DC4F19">
            <w:pPr>
              <w:pStyle w:val="TableauTitreColonne"/>
            </w:pPr>
            <w:proofErr w:type="spellStart"/>
            <w:r>
              <w:t>order_date</w:t>
            </w:r>
            <w:proofErr w:type="spellEnd"/>
          </w:p>
        </w:tc>
        <w:tc>
          <w:tcPr>
            <w:tcW w:w="720" w:type="dxa"/>
            <w:tcBorders>
              <w:top w:val="single" w:sz="8" w:space="0" w:color="auto"/>
              <w:left w:val="nil"/>
              <w:bottom w:val="single" w:sz="8" w:space="0" w:color="auto"/>
              <w:right w:val="single" w:sz="8" w:space="0" w:color="auto"/>
            </w:tcBorders>
            <w:shd w:val="clear" w:color="auto" w:fill="auto"/>
            <w:noWrap/>
            <w:vAlign w:val="bottom"/>
            <w:hideMark/>
          </w:tcPr>
          <w:p w14:paraId="5477D69E" w14:textId="77777777" w:rsidR="00DC4F19" w:rsidRPr="00B72F2D" w:rsidRDefault="00DC4F19" w:rsidP="00DC4F19">
            <w:pPr>
              <w:pStyle w:val="TableauTitreColonne"/>
            </w:pPr>
            <w:proofErr w:type="spellStart"/>
            <w:r>
              <w:t>quantity</w:t>
            </w:r>
            <w:proofErr w:type="spellEnd"/>
          </w:p>
        </w:tc>
      </w:tr>
      <w:tr w:rsidR="00DC4F19" w:rsidRPr="00B72F2D" w14:paraId="042B79B2"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5BCFC06C" w14:textId="77777777" w:rsidR="00DC4F19" w:rsidRPr="00B72F2D" w:rsidRDefault="00DC4F19" w:rsidP="00DC4F19">
            <w:pPr>
              <w:pStyle w:val="TableauTexte"/>
            </w:pPr>
            <w:r w:rsidRPr="00B72F2D">
              <w:t>1</w:t>
            </w:r>
          </w:p>
        </w:tc>
        <w:tc>
          <w:tcPr>
            <w:tcW w:w="1460" w:type="dxa"/>
            <w:tcBorders>
              <w:top w:val="nil"/>
              <w:left w:val="nil"/>
              <w:bottom w:val="single" w:sz="8" w:space="0" w:color="auto"/>
              <w:right w:val="single" w:sz="8" w:space="0" w:color="auto"/>
            </w:tcBorders>
            <w:shd w:val="clear" w:color="auto" w:fill="auto"/>
            <w:noWrap/>
            <w:vAlign w:val="bottom"/>
            <w:hideMark/>
          </w:tcPr>
          <w:p w14:paraId="4C15CC4B" w14:textId="77777777" w:rsidR="00DC4F19" w:rsidRPr="00B72F2D" w:rsidRDefault="00DC4F19" w:rsidP="00DC4F19">
            <w:pPr>
              <w:pStyle w:val="TableauTexte"/>
            </w:pPr>
            <w:r w:rsidRPr="00B72F2D">
              <w:t>10006</w:t>
            </w:r>
          </w:p>
        </w:tc>
        <w:tc>
          <w:tcPr>
            <w:tcW w:w="1800" w:type="dxa"/>
            <w:tcBorders>
              <w:top w:val="nil"/>
              <w:left w:val="nil"/>
              <w:bottom w:val="single" w:sz="8" w:space="0" w:color="auto"/>
              <w:right w:val="single" w:sz="8" w:space="0" w:color="auto"/>
            </w:tcBorders>
            <w:shd w:val="clear" w:color="auto" w:fill="auto"/>
            <w:noWrap/>
            <w:vAlign w:val="bottom"/>
            <w:hideMark/>
          </w:tcPr>
          <w:p w14:paraId="7B4B4A03" w14:textId="77777777" w:rsidR="00DC4F19" w:rsidRPr="00B72F2D" w:rsidRDefault="00DC4F19" w:rsidP="00DC4F19">
            <w:pPr>
              <w:pStyle w:val="TableauTexte"/>
            </w:pPr>
            <w:r w:rsidRPr="00B72F2D">
              <w:t>13/10/2009 00:00</w:t>
            </w:r>
          </w:p>
        </w:tc>
        <w:tc>
          <w:tcPr>
            <w:tcW w:w="720" w:type="dxa"/>
            <w:tcBorders>
              <w:top w:val="nil"/>
              <w:left w:val="nil"/>
              <w:bottom w:val="single" w:sz="8" w:space="0" w:color="auto"/>
              <w:right w:val="single" w:sz="8" w:space="0" w:color="auto"/>
            </w:tcBorders>
            <w:shd w:val="clear" w:color="auto" w:fill="auto"/>
            <w:noWrap/>
            <w:vAlign w:val="bottom"/>
            <w:hideMark/>
          </w:tcPr>
          <w:p w14:paraId="12633D18" w14:textId="77777777" w:rsidR="00DC4F19" w:rsidRPr="00B72F2D" w:rsidRDefault="00DC4F19" w:rsidP="00DC4F19">
            <w:pPr>
              <w:pStyle w:val="TableauTexte"/>
            </w:pPr>
            <w:r w:rsidRPr="00B72F2D">
              <w:t>3</w:t>
            </w:r>
          </w:p>
        </w:tc>
      </w:tr>
      <w:tr w:rsidR="00DC4F19" w:rsidRPr="00B72F2D" w14:paraId="759BDAAD"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12E84914" w14:textId="77777777" w:rsidR="00DC4F19" w:rsidRPr="00B72F2D" w:rsidRDefault="00DC4F19" w:rsidP="00DC4F19">
            <w:pPr>
              <w:pStyle w:val="TableauTexte"/>
            </w:pPr>
            <w:r w:rsidRPr="00B72F2D">
              <w:t>2</w:t>
            </w:r>
          </w:p>
        </w:tc>
        <w:tc>
          <w:tcPr>
            <w:tcW w:w="1460" w:type="dxa"/>
            <w:tcBorders>
              <w:top w:val="nil"/>
              <w:left w:val="nil"/>
              <w:bottom w:val="single" w:sz="8" w:space="0" w:color="auto"/>
              <w:right w:val="single" w:sz="8" w:space="0" w:color="auto"/>
            </w:tcBorders>
            <w:shd w:val="clear" w:color="auto" w:fill="auto"/>
            <w:noWrap/>
            <w:vAlign w:val="bottom"/>
            <w:hideMark/>
          </w:tcPr>
          <w:p w14:paraId="74484C92" w14:textId="77777777" w:rsidR="00DC4F19" w:rsidRPr="00B72F2D" w:rsidRDefault="00DC4F19" w:rsidP="00DC4F19">
            <w:pPr>
              <w:pStyle w:val="TableauTexte"/>
            </w:pPr>
            <w:r w:rsidRPr="00B72F2D">
              <w:t>10010</w:t>
            </w:r>
          </w:p>
        </w:tc>
        <w:tc>
          <w:tcPr>
            <w:tcW w:w="1800" w:type="dxa"/>
            <w:tcBorders>
              <w:top w:val="nil"/>
              <w:left w:val="nil"/>
              <w:bottom w:val="single" w:sz="8" w:space="0" w:color="auto"/>
              <w:right w:val="single" w:sz="8" w:space="0" w:color="auto"/>
            </w:tcBorders>
            <w:shd w:val="clear" w:color="auto" w:fill="auto"/>
            <w:noWrap/>
            <w:vAlign w:val="bottom"/>
            <w:hideMark/>
          </w:tcPr>
          <w:p w14:paraId="14AE61BF" w14:textId="77777777" w:rsidR="00DC4F19" w:rsidRPr="00B72F2D" w:rsidRDefault="00DC4F19" w:rsidP="00DC4F19">
            <w:pPr>
              <w:pStyle w:val="TableauTexte"/>
            </w:pPr>
            <w:r w:rsidRPr="00B72F2D">
              <w:t>13/10/2009 00:00</w:t>
            </w:r>
          </w:p>
        </w:tc>
        <w:tc>
          <w:tcPr>
            <w:tcW w:w="720" w:type="dxa"/>
            <w:tcBorders>
              <w:top w:val="nil"/>
              <w:left w:val="nil"/>
              <w:bottom w:val="single" w:sz="8" w:space="0" w:color="auto"/>
              <w:right w:val="single" w:sz="8" w:space="0" w:color="auto"/>
            </w:tcBorders>
            <w:shd w:val="clear" w:color="auto" w:fill="auto"/>
            <w:noWrap/>
            <w:vAlign w:val="bottom"/>
            <w:hideMark/>
          </w:tcPr>
          <w:p w14:paraId="00E894A9" w14:textId="77777777" w:rsidR="00DC4F19" w:rsidRPr="00B72F2D" w:rsidRDefault="00DC4F19" w:rsidP="00DC4F19">
            <w:pPr>
              <w:pStyle w:val="TableauTexte"/>
            </w:pPr>
            <w:r w:rsidRPr="00B72F2D">
              <w:t>1</w:t>
            </w:r>
          </w:p>
        </w:tc>
      </w:tr>
      <w:tr w:rsidR="00DC4F19" w:rsidRPr="00B72F2D" w14:paraId="43E8A808"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77212365" w14:textId="77777777" w:rsidR="00DC4F19" w:rsidRPr="00B72F2D" w:rsidRDefault="00DC4F19" w:rsidP="00DC4F19">
            <w:pPr>
              <w:pStyle w:val="TableauTexte"/>
            </w:pPr>
            <w:r w:rsidRPr="00B72F2D">
              <w:t>3</w:t>
            </w:r>
          </w:p>
        </w:tc>
        <w:tc>
          <w:tcPr>
            <w:tcW w:w="1460" w:type="dxa"/>
            <w:tcBorders>
              <w:top w:val="nil"/>
              <w:left w:val="nil"/>
              <w:bottom w:val="single" w:sz="8" w:space="0" w:color="auto"/>
              <w:right w:val="single" w:sz="8" w:space="0" w:color="auto"/>
            </w:tcBorders>
            <w:shd w:val="clear" w:color="auto" w:fill="auto"/>
            <w:noWrap/>
            <w:vAlign w:val="bottom"/>
            <w:hideMark/>
          </w:tcPr>
          <w:p w14:paraId="4D57CB82" w14:textId="77777777" w:rsidR="00DC4F19" w:rsidRPr="00B72F2D" w:rsidRDefault="00DC4F19" w:rsidP="00DC4F19">
            <w:pPr>
              <w:pStyle w:val="TableauTexte"/>
            </w:pPr>
            <w:r w:rsidRPr="00B72F2D">
              <w:t>10001</w:t>
            </w:r>
          </w:p>
        </w:tc>
        <w:tc>
          <w:tcPr>
            <w:tcW w:w="1800" w:type="dxa"/>
            <w:tcBorders>
              <w:top w:val="nil"/>
              <w:left w:val="nil"/>
              <w:bottom w:val="single" w:sz="8" w:space="0" w:color="auto"/>
              <w:right w:val="single" w:sz="8" w:space="0" w:color="auto"/>
            </w:tcBorders>
            <w:shd w:val="clear" w:color="auto" w:fill="auto"/>
            <w:noWrap/>
            <w:vAlign w:val="bottom"/>
            <w:hideMark/>
          </w:tcPr>
          <w:p w14:paraId="3C2710C5" w14:textId="77777777" w:rsidR="00DC4F19" w:rsidRPr="00B72F2D" w:rsidRDefault="00DC4F19" w:rsidP="00DC4F19">
            <w:pPr>
              <w:pStyle w:val="TableauTexte"/>
            </w:pPr>
            <w:r w:rsidRPr="00B72F2D">
              <w:t>02/06/2011 00:00</w:t>
            </w:r>
          </w:p>
        </w:tc>
        <w:tc>
          <w:tcPr>
            <w:tcW w:w="720" w:type="dxa"/>
            <w:tcBorders>
              <w:top w:val="nil"/>
              <w:left w:val="nil"/>
              <w:bottom w:val="single" w:sz="8" w:space="0" w:color="auto"/>
              <w:right w:val="single" w:sz="8" w:space="0" w:color="auto"/>
            </w:tcBorders>
            <w:shd w:val="clear" w:color="auto" w:fill="auto"/>
            <w:noWrap/>
            <w:vAlign w:val="bottom"/>
            <w:hideMark/>
          </w:tcPr>
          <w:p w14:paraId="41BB278A" w14:textId="77777777" w:rsidR="00DC4F19" w:rsidRPr="00B72F2D" w:rsidRDefault="00DC4F19" w:rsidP="00DC4F19">
            <w:pPr>
              <w:pStyle w:val="TableauTexte"/>
            </w:pPr>
            <w:r w:rsidRPr="00B72F2D">
              <w:t>2</w:t>
            </w:r>
          </w:p>
        </w:tc>
      </w:tr>
      <w:tr w:rsidR="00DC4F19" w:rsidRPr="00B72F2D" w14:paraId="332A18ED"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4F831F03" w14:textId="77777777" w:rsidR="00DC4F19" w:rsidRPr="00B72F2D" w:rsidRDefault="00DC4F19" w:rsidP="00DC4F19">
            <w:pPr>
              <w:pStyle w:val="TableauTexte"/>
            </w:pPr>
            <w:r w:rsidRPr="00B72F2D">
              <w:t>4</w:t>
            </w:r>
          </w:p>
        </w:tc>
        <w:tc>
          <w:tcPr>
            <w:tcW w:w="1460" w:type="dxa"/>
            <w:tcBorders>
              <w:top w:val="nil"/>
              <w:left w:val="nil"/>
              <w:bottom w:val="single" w:sz="8" w:space="0" w:color="auto"/>
              <w:right w:val="single" w:sz="8" w:space="0" w:color="auto"/>
            </w:tcBorders>
            <w:shd w:val="clear" w:color="auto" w:fill="auto"/>
            <w:noWrap/>
            <w:vAlign w:val="bottom"/>
            <w:hideMark/>
          </w:tcPr>
          <w:p w14:paraId="74498357" w14:textId="77777777" w:rsidR="00DC4F19" w:rsidRPr="00B72F2D" w:rsidRDefault="00DC4F19" w:rsidP="00DC4F19">
            <w:pPr>
              <w:pStyle w:val="TableauTexte"/>
            </w:pPr>
            <w:r w:rsidRPr="00B72F2D">
              <w:t>10003</w:t>
            </w:r>
          </w:p>
        </w:tc>
        <w:tc>
          <w:tcPr>
            <w:tcW w:w="1800" w:type="dxa"/>
            <w:tcBorders>
              <w:top w:val="nil"/>
              <w:left w:val="nil"/>
              <w:bottom w:val="single" w:sz="8" w:space="0" w:color="auto"/>
              <w:right w:val="single" w:sz="8" w:space="0" w:color="auto"/>
            </w:tcBorders>
            <w:shd w:val="clear" w:color="auto" w:fill="auto"/>
            <w:noWrap/>
            <w:vAlign w:val="bottom"/>
            <w:hideMark/>
          </w:tcPr>
          <w:p w14:paraId="434084DC" w14:textId="77777777" w:rsidR="00DC4F19" w:rsidRPr="00B72F2D" w:rsidRDefault="00DC4F19" w:rsidP="00DC4F19">
            <w:pPr>
              <w:pStyle w:val="TableauTexte"/>
            </w:pPr>
            <w:r w:rsidRPr="00B72F2D">
              <w:t>14/10/2009 00:00</w:t>
            </w:r>
          </w:p>
        </w:tc>
        <w:tc>
          <w:tcPr>
            <w:tcW w:w="720" w:type="dxa"/>
            <w:tcBorders>
              <w:top w:val="nil"/>
              <w:left w:val="nil"/>
              <w:bottom w:val="single" w:sz="8" w:space="0" w:color="auto"/>
              <w:right w:val="single" w:sz="8" w:space="0" w:color="auto"/>
            </w:tcBorders>
            <w:shd w:val="clear" w:color="auto" w:fill="auto"/>
            <w:noWrap/>
            <w:vAlign w:val="bottom"/>
            <w:hideMark/>
          </w:tcPr>
          <w:p w14:paraId="1D35C743" w14:textId="77777777" w:rsidR="00DC4F19" w:rsidRPr="00B72F2D" w:rsidRDefault="00DC4F19" w:rsidP="00DC4F19">
            <w:pPr>
              <w:pStyle w:val="TableauTexte"/>
            </w:pPr>
            <w:r w:rsidRPr="00B72F2D">
              <w:t>1</w:t>
            </w:r>
          </w:p>
        </w:tc>
      </w:tr>
      <w:tr w:rsidR="00DC4F19" w:rsidRPr="00B72F2D" w14:paraId="76AFCB61"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710B0FCA" w14:textId="77777777" w:rsidR="00DC4F19" w:rsidRPr="00B72F2D" w:rsidRDefault="00DC4F19" w:rsidP="00DC4F19">
            <w:pPr>
              <w:pStyle w:val="TableauTexte"/>
            </w:pPr>
            <w:r w:rsidRPr="00B72F2D">
              <w:t>5</w:t>
            </w:r>
          </w:p>
        </w:tc>
        <w:tc>
          <w:tcPr>
            <w:tcW w:w="1460" w:type="dxa"/>
            <w:tcBorders>
              <w:top w:val="nil"/>
              <w:left w:val="nil"/>
              <w:bottom w:val="single" w:sz="8" w:space="0" w:color="auto"/>
              <w:right w:val="single" w:sz="8" w:space="0" w:color="auto"/>
            </w:tcBorders>
            <w:shd w:val="clear" w:color="auto" w:fill="auto"/>
            <w:noWrap/>
            <w:vAlign w:val="bottom"/>
            <w:hideMark/>
          </w:tcPr>
          <w:p w14:paraId="5069B477" w14:textId="77777777" w:rsidR="00DC4F19" w:rsidRPr="00B72F2D" w:rsidRDefault="00DC4F19" w:rsidP="00DC4F19">
            <w:pPr>
              <w:pStyle w:val="TableauTexte"/>
            </w:pPr>
            <w:r w:rsidRPr="00B72F2D">
              <w:t>10004</w:t>
            </w:r>
          </w:p>
        </w:tc>
        <w:tc>
          <w:tcPr>
            <w:tcW w:w="1800" w:type="dxa"/>
            <w:tcBorders>
              <w:top w:val="nil"/>
              <w:left w:val="nil"/>
              <w:bottom w:val="single" w:sz="8" w:space="0" w:color="auto"/>
              <w:right w:val="single" w:sz="8" w:space="0" w:color="auto"/>
            </w:tcBorders>
            <w:shd w:val="clear" w:color="auto" w:fill="auto"/>
            <w:noWrap/>
            <w:vAlign w:val="bottom"/>
            <w:hideMark/>
          </w:tcPr>
          <w:p w14:paraId="023D0B48" w14:textId="77777777" w:rsidR="00DC4F19" w:rsidRPr="00B72F2D" w:rsidRDefault="00DC4F19" w:rsidP="00DC4F19">
            <w:pPr>
              <w:pStyle w:val="TableauTexte"/>
            </w:pPr>
            <w:r w:rsidRPr="00B72F2D">
              <w:t>19/11/2010 00:00</w:t>
            </w:r>
          </w:p>
        </w:tc>
        <w:tc>
          <w:tcPr>
            <w:tcW w:w="720" w:type="dxa"/>
            <w:tcBorders>
              <w:top w:val="nil"/>
              <w:left w:val="nil"/>
              <w:bottom w:val="single" w:sz="8" w:space="0" w:color="auto"/>
              <w:right w:val="single" w:sz="8" w:space="0" w:color="auto"/>
            </w:tcBorders>
            <w:shd w:val="clear" w:color="auto" w:fill="auto"/>
            <w:noWrap/>
            <w:vAlign w:val="bottom"/>
            <w:hideMark/>
          </w:tcPr>
          <w:p w14:paraId="7AE678A8" w14:textId="77777777" w:rsidR="00DC4F19" w:rsidRPr="00B72F2D" w:rsidRDefault="00DC4F19" w:rsidP="00DC4F19">
            <w:pPr>
              <w:pStyle w:val="TableauTexte"/>
            </w:pPr>
            <w:r w:rsidRPr="00B72F2D">
              <w:t>1</w:t>
            </w:r>
          </w:p>
        </w:tc>
      </w:tr>
      <w:tr w:rsidR="00DC4F19" w:rsidRPr="00B72F2D" w14:paraId="44AB621B"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511A2CDE" w14:textId="77777777" w:rsidR="00DC4F19" w:rsidRPr="00B72F2D" w:rsidRDefault="00DC4F19" w:rsidP="00DC4F19">
            <w:pPr>
              <w:pStyle w:val="TableauTexte"/>
            </w:pPr>
            <w:r w:rsidRPr="00B72F2D">
              <w:t>6</w:t>
            </w:r>
          </w:p>
        </w:tc>
        <w:tc>
          <w:tcPr>
            <w:tcW w:w="1460" w:type="dxa"/>
            <w:tcBorders>
              <w:top w:val="nil"/>
              <w:left w:val="nil"/>
              <w:bottom w:val="single" w:sz="8" w:space="0" w:color="auto"/>
              <w:right w:val="single" w:sz="8" w:space="0" w:color="auto"/>
            </w:tcBorders>
            <w:shd w:val="clear" w:color="auto" w:fill="auto"/>
            <w:noWrap/>
            <w:vAlign w:val="bottom"/>
            <w:hideMark/>
          </w:tcPr>
          <w:p w14:paraId="74381863" w14:textId="77777777" w:rsidR="00DC4F19" w:rsidRPr="00B72F2D" w:rsidRDefault="00DC4F19" w:rsidP="00DC4F19">
            <w:pPr>
              <w:pStyle w:val="TableauTexte"/>
            </w:pPr>
            <w:r w:rsidRPr="00B72F2D">
              <w:t>10002</w:t>
            </w:r>
          </w:p>
        </w:tc>
        <w:tc>
          <w:tcPr>
            <w:tcW w:w="1800" w:type="dxa"/>
            <w:tcBorders>
              <w:top w:val="nil"/>
              <w:left w:val="nil"/>
              <w:bottom w:val="single" w:sz="8" w:space="0" w:color="auto"/>
              <w:right w:val="single" w:sz="8" w:space="0" w:color="auto"/>
            </w:tcBorders>
            <w:shd w:val="clear" w:color="auto" w:fill="auto"/>
            <w:noWrap/>
            <w:vAlign w:val="bottom"/>
            <w:hideMark/>
          </w:tcPr>
          <w:p w14:paraId="270C82B4" w14:textId="77777777" w:rsidR="00DC4F19" w:rsidRPr="00B72F2D" w:rsidRDefault="00DC4F19" w:rsidP="00DC4F19">
            <w:pPr>
              <w:pStyle w:val="TableauTexte"/>
            </w:pPr>
            <w:r w:rsidRPr="00B72F2D">
              <w:t>15/10/2009 00:00</w:t>
            </w:r>
          </w:p>
        </w:tc>
        <w:tc>
          <w:tcPr>
            <w:tcW w:w="720" w:type="dxa"/>
            <w:tcBorders>
              <w:top w:val="nil"/>
              <w:left w:val="nil"/>
              <w:bottom w:val="single" w:sz="8" w:space="0" w:color="auto"/>
              <w:right w:val="single" w:sz="8" w:space="0" w:color="auto"/>
            </w:tcBorders>
            <w:shd w:val="clear" w:color="auto" w:fill="auto"/>
            <w:noWrap/>
            <w:vAlign w:val="bottom"/>
            <w:hideMark/>
          </w:tcPr>
          <w:p w14:paraId="25FF0D3B" w14:textId="77777777" w:rsidR="00DC4F19" w:rsidRPr="00B72F2D" w:rsidRDefault="00DC4F19" w:rsidP="00DC4F19">
            <w:pPr>
              <w:pStyle w:val="TableauTexte"/>
            </w:pPr>
            <w:r w:rsidRPr="00B72F2D">
              <w:t>1</w:t>
            </w:r>
          </w:p>
        </w:tc>
      </w:tr>
      <w:tr w:rsidR="00DC4F19" w:rsidRPr="00B72F2D" w14:paraId="00225A04"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7DDF7F32" w14:textId="77777777" w:rsidR="00DC4F19" w:rsidRPr="00B72F2D" w:rsidRDefault="00DC4F19" w:rsidP="00DC4F19">
            <w:pPr>
              <w:pStyle w:val="TableauTexte"/>
            </w:pPr>
            <w:r w:rsidRPr="00B72F2D">
              <w:t>7</w:t>
            </w:r>
          </w:p>
        </w:tc>
        <w:tc>
          <w:tcPr>
            <w:tcW w:w="1460" w:type="dxa"/>
            <w:tcBorders>
              <w:top w:val="nil"/>
              <w:left w:val="nil"/>
              <w:bottom w:val="single" w:sz="8" w:space="0" w:color="auto"/>
              <w:right w:val="single" w:sz="8" w:space="0" w:color="auto"/>
            </w:tcBorders>
            <w:shd w:val="clear" w:color="auto" w:fill="auto"/>
            <w:noWrap/>
            <w:vAlign w:val="bottom"/>
            <w:hideMark/>
          </w:tcPr>
          <w:p w14:paraId="021F95C2" w14:textId="77777777" w:rsidR="00DC4F19" w:rsidRPr="00B72F2D" w:rsidRDefault="00DC4F19" w:rsidP="00DC4F19">
            <w:pPr>
              <w:pStyle w:val="TableauTexte"/>
            </w:pPr>
            <w:r w:rsidRPr="00B72F2D">
              <w:t>10001</w:t>
            </w:r>
          </w:p>
        </w:tc>
        <w:tc>
          <w:tcPr>
            <w:tcW w:w="1800" w:type="dxa"/>
            <w:tcBorders>
              <w:top w:val="nil"/>
              <w:left w:val="nil"/>
              <w:bottom w:val="single" w:sz="8" w:space="0" w:color="auto"/>
              <w:right w:val="single" w:sz="8" w:space="0" w:color="auto"/>
            </w:tcBorders>
            <w:shd w:val="clear" w:color="auto" w:fill="auto"/>
            <w:noWrap/>
            <w:vAlign w:val="bottom"/>
            <w:hideMark/>
          </w:tcPr>
          <w:p w14:paraId="10C0D8DE" w14:textId="77777777" w:rsidR="00DC4F19" w:rsidRPr="00B72F2D" w:rsidRDefault="00DC4F19" w:rsidP="00DC4F19">
            <w:pPr>
              <w:pStyle w:val="TableauTexte"/>
            </w:pPr>
            <w:r w:rsidRPr="00B72F2D">
              <w:t>15/10/2009 00:00</w:t>
            </w:r>
          </w:p>
        </w:tc>
        <w:tc>
          <w:tcPr>
            <w:tcW w:w="720" w:type="dxa"/>
            <w:tcBorders>
              <w:top w:val="nil"/>
              <w:left w:val="nil"/>
              <w:bottom w:val="single" w:sz="8" w:space="0" w:color="auto"/>
              <w:right w:val="single" w:sz="8" w:space="0" w:color="auto"/>
            </w:tcBorders>
            <w:shd w:val="clear" w:color="auto" w:fill="auto"/>
            <w:noWrap/>
            <w:vAlign w:val="bottom"/>
            <w:hideMark/>
          </w:tcPr>
          <w:p w14:paraId="514C88A1" w14:textId="77777777" w:rsidR="00DC4F19" w:rsidRPr="00B72F2D" w:rsidRDefault="00DC4F19" w:rsidP="00DC4F19">
            <w:pPr>
              <w:pStyle w:val="TableauTexte"/>
            </w:pPr>
            <w:r w:rsidRPr="00B72F2D">
              <w:t>1</w:t>
            </w:r>
          </w:p>
        </w:tc>
      </w:tr>
      <w:tr w:rsidR="00DC4F19" w:rsidRPr="00B72F2D" w14:paraId="36F7152A"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40E3F08B" w14:textId="77777777" w:rsidR="00DC4F19" w:rsidRPr="00B72F2D" w:rsidRDefault="00DC4F19" w:rsidP="00DC4F19">
            <w:pPr>
              <w:pStyle w:val="TableauTexte"/>
            </w:pPr>
            <w:r w:rsidRPr="00B72F2D">
              <w:t>8</w:t>
            </w:r>
          </w:p>
        </w:tc>
        <w:tc>
          <w:tcPr>
            <w:tcW w:w="1460" w:type="dxa"/>
            <w:tcBorders>
              <w:top w:val="nil"/>
              <w:left w:val="nil"/>
              <w:bottom w:val="single" w:sz="8" w:space="0" w:color="auto"/>
              <w:right w:val="single" w:sz="8" w:space="0" w:color="auto"/>
            </w:tcBorders>
            <w:shd w:val="clear" w:color="auto" w:fill="auto"/>
            <w:noWrap/>
            <w:vAlign w:val="bottom"/>
            <w:hideMark/>
          </w:tcPr>
          <w:p w14:paraId="038FDAF8" w14:textId="77777777" w:rsidR="00DC4F19" w:rsidRPr="00B72F2D" w:rsidRDefault="00DC4F19" w:rsidP="00DC4F19">
            <w:pPr>
              <w:pStyle w:val="TableauTexte"/>
            </w:pPr>
            <w:r w:rsidRPr="00B72F2D">
              <w:t>10006</w:t>
            </w:r>
          </w:p>
        </w:tc>
        <w:tc>
          <w:tcPr>
            <w:tcW w:w="1800" w:type="dxa"/>
            <w:tcBorders>
              <w:top w:val="nil"/>
              <w:left w:val="nil"/>
              <w:bottom w:val="single" w:sz="8" w:space="0" w:color="auto"/>
              <w:right w:val="single" w:sz="8" w:space="0" w:color="auto"/>
            </w:tcBorders>
            <w:shd w:val="clear" w:color="auto" w:fill="auto"/>
            <w:noWrap/>
            <w:vAlign w:val="bottom"/>
            <w:hideMark/>
          </w:tcPr>
          <w:p w14:paraId="40D00F1F" w14:textId="77777777" w:rsidR="00DC4F19" w:rsidRPr="00B72F2D" w:rsidRDefault="00DC4F19" w:rsidP="00DC4F19">
            <w:pPr>
              <w:pStyle w:val="TableauTexte"/>
            </w:pPr>
            <w:r w:rsidRPr="00B72F2D">
              <w:t>15/10/2009 00:00</w:t>
            </w:r>
          </w:p>
        </w:tc>
        <w:tc>
          <w:tcPr>
            <w:tcW w:w="720" w:type="dxa"/>
            <w:tcBorders>
              <w:top w:val="nil"/>
              <w:left w:val="nil"/>
              <w:bottom w:val="single" w:sz="8" w:space="0" w:color="auto"/>
              <w:right w:val="single" w:sz="8" w:space="0" w:color="auto"/>
            </w:tcBorders>
            <w:shd w:val="clear" w:color="auto" w:fill="auto"/>
            <w:noWrap/>
            <w:vAlign w:val="bottom"/>
            <w:hideMark/>
          </w:tcPr>
          <w:p w14:paraId="08E0E67E" w14:textId="77777777" w:rsidR="00DC4F19" w:rsidRPr="00B72F2D" w:rsidRDefault="00DC4F19" w:rsidP="00DC4F19">
            <w:pPr>
              <w:pStyle w:val="TableauTexte"/>
            </w:pPr>
            <w:r w:rsidRPr="00B72F2D">
              <w:t>1</w:t>
            </w:r>
          </w:p>
        </w:tc>
      </w:tr>
      <w:tr w:rsidR="00DC4F19" w:rsidRPr="00B72F2D" w14:paraId="487174D8"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3FF3B83C" w14:textId="77777777" w:rsidR="00DC4F19" w:rsidRPr="00B72F2D" w:rsidRDefault="00DC4F19" w:rsidP="00DC4F19">
            <w:pPr>
              <w:pStyle w:val="TableauTexte"/>
            </w:pPr>
            <w:r w:rsidRPr="00B72F2D">
              <w:t>9</w:t>
            </w:r>
          </w:p>
        </w:tc>
        <w:tc>
          <w:tcPr>
            <w:tcW w:w="1460" w:type="dxa"/>
            <w:tcBorders>
              <w:top w:val="nil"/>
              <w:left w:val="nil"/>
              <w:bottom w:val="single" w:sz="8" w:space="0" w:color="auto"/>
              <w:right w:val="single" w:sz="8" w:space="0" w:color="auto"/>
            </w:tcBorders>
            <w:shd w:val="clear" w:color="auto" w:fill="auto"/>
            <w:noWrap/>
            <w:vAlign w:val="bottom"/>
            <w:hideMark/>
          </w:tcPr>
          <w:p w14:paraId="03EFB6AF" w14:textId="77777777" w:rsidR="00DC4F19" w:rsidRPr="00B72F2D" w:rsidRDefault="00DC4F19" w:rsidP="00DC4F19">
            <w:pPr>
              <w:pStyle w:val="TableauTexte"/>
            </w:pPr>
            <w:r w:rsidRPr="00B72F2D">
              <w:t>10004</w:t>
            </w:r>
          </w:p>
        </w:tc>
        <w:tc>
          <w:tcPr>
            <w:tcW w:w="1800" w:type="dxa"/>
            <w:tcBorders>
              <w:top w:val="nil"/>
              <w:left w:val="nil"/>
              <w:bottom w:val="single" w:sz="8" w:space="0" w:color="auto"/>
              <w:right w:val="single" w:sz="8" w:space="0" w:color="auto"/>
            </w:tcBorders>
            <w:shd w:val="clear" w:color="auto" w:fill="auto"/>
            <w:noWrap/>
            <w:vAlign w:val="bottom"/>
            <w:hideMark/>
          </w:tcPr>
          <w:p w14:paraId="1E4005BC" w14:textId="77777777" w:rsidR="00DC4F19" w:rsidRPr="00B72F2D" w:rsidRDefault="00DC4F19" w:rsidP="00DC4F19">
            <w:pPr>
              <w:pStyle w:val="TableauTexte"/>
            </w:pPr>
            <w:r w:rsidRPr="00B72F2D">
              <w:t>15/10/2009 00:00</w:t>
            </w:r>
          </w:p>
        </w:tc>
        <w:tc>
          <w:tcPr>
            <w:tcW w:w="720" w:type="dxa"/>
            <w:tcBorders>
              <w:top w:val="nil"/>
              <w:left w:val="nil"/>
              <w:bottom w:val="single" w:sz="8" w:space="0" w:color="auto"/>
              <w:right w:val="single" w:sz="8" w:space="0" w:color="auto"/>
            </w:tcBorders>
            <w:shd w:val="clear" w:color="auto" w:fill="auto"/>
            <w:noWrap/>
            <w:vAlign w:val="bottom"/>
            <w:hideMark/>
          </w:tcPr>
          <w:p w14:paraId="1928AC94" w14:textId="77777777" w:rsidR="00DC4F19" w:rsidRPr="00B72F2D" w:rsidRDefault="00DC4F19" w:rsidP="00DC4F19">
            <w:pPr>
              <w:pStyle w:val="TableauTexte"/>
            </w:pPr>
            <w:r w:rsidRPr="00B72F2D">
              <w:t>2</w:t>
            </w:r>
          </w:p>
        </w:tc>
      </w:tr>
      <w:tr w:rsidR="00DC4F19" w:rsidRPr="00B72F2D" w14:paraId="62C122EE"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439C5C75" w14:textId="77777777" w:rsidR="00DC4F19" w:rsidRPr="00B72F2D" w:rsidRDefault="00DC4F19" w:rsidP="00DC4F19">
            <w:pPr>
              <w:pStyle w:val="TableauTexte"/>
            </w:pPr>
            <w:r w:rsidRPr="00B72F2D">
              <w:t>10</w:t>
            </w:r>
          </w:p>
        </w:tc>
        <w:tc>
          <w:tcPr>
            <w:tcW w:w="1460" w:type="dxa"/>
            <w:tcBorders>
              <w:top w:val="nil"/>
              <w:left w:val="nil"/>
              <w:bottom w:val="single" w:sz="8" w:space="0" w:color="auto"/>
              <w:right w:val="single" w:sz="8" w:space="0" w:color="auto"/>
            </w:tcBorders>
            <w:shd w:val="clear" w:color="auto" w:fill="auto"/>
            <w:noWrap/>
            <w:vAlign w:val="bottom"/>
            <w:hideMark/>
          </w:tcPr>
          <w:p w14:paraId="6093D41C" w14:textId="77777777" w:rsidR="00DC4F19" w:rsidRPr="00B72F2D" w:rsidRDefault="00DC4F19" w:rsidP="00DC4F19">
            <w:pPr>
              <w:pStyle w:val="TableauTexte"/>
            </w:pPr>
            <w:r w:rsidRPr="00B72F2D">
              <w:t>10004</w:t>
            </w:r>
          </w:p>
        </w:tc>
        <w:tc>
          <w:tcPr>
            <w:tcW w:w="1800" w:type="dxa"/>
            <w:tcBorders>
              <w:top w:val="nil"/>
              <w:left w:val="nil"/>
              <w:bottom w:val="single" w:sz="8" w:space="0" w:color="auto"/>
              <w:right w:val="single" w:sz="8" w:space="0" w:color="auto"/>
            </w:tcBorders>
            <w:shd w:val="clear" w:color="auto" w:fill="auto"/>
            <w:noWrap/>
            <w:vAlign w:val="bottom"/>
            <w:hideMark/>
          </w:tcPr>
          <w:p w14:paraId="223D2DAF" w14:textId="77777777" w:rsidR="00DC4F19" w:rsidRPr="00B72F2D" w:rsidRDefault="00DC4F19" w:rsidP="00DC4F19">
            <w:pPr>
              <w:pStyle w:val="TableauTexte"/>
            </w:pPr>
            <w:r w:rsidRPr="00B72F2D">
              <w:t>15/10/2009 00:00</w:t>
            </w:r>
          </w:p>
        </w:tc>
        <w:tc>
          <w:tcPr>
            <w:tcW w:w="720" w:type="dxa"/>
            <w:tcBorders>
              <w:top w:val="nil"/>
              <w:left w:val="nil"/>
              <w:bottom w:val="single" w:sz="8" w:space="0" w:color="auto"/>
              <w:right w:val="single" w:sz="8" w:space="0" w:color="auto"/>
            </w:tcBorders>
            <w:shd w:val="clear" w:color="auto" w:fill="auto"/>
            <w:noWrap/>
            <w:vAlign w:val="bottom"/>
            <w:hideMark/>
          </w:tcPr>
          <w:p w14:paraId="200E618D" w14:textId="77777777" w:rsidR="00DC4F19" w:rsidRPr="00B72F2D" w:rsidRDefault="00DC4F19" w:rsidP="00DC4F19">
            <w:pPr>
              <w:pStyle w:val="TableauTexte"/>
            </w:pPr>
            <w:r w:rsidRPr="00B72F2D">
              <w:t>1</w:t>
            </w:r>
          </w:p>
        </w:tc>
      </w:tr>
      <w:tr w:rsidR="00DC4F19" w:rsidRPr="00B72F2D" w14:paraId="19A2E834"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2665F3F5" w14:textId="77777777" w:rsidR="00DC4F19" w:rsidRPr="00B72F2D" w:rsidRDefault="00DC4F19" w:rsidP="00DC4F19">
            <w:pPr>
              <w:pStyle w:val="TableauTexte"/>
            </w:pPr>
            <w:r w:rsidRPr="00B72F2D">
              <w:lastRenderedPageBreak/>
              <w:t>11</w:t>
            </w:r>
          </w:p>
        </w:tc>
        <w:tc>
          <w:tcPr>
            <w:tcW w:w="1460" w:type="dxa"/>
            <w:tcBorders>
              <w:top w:val="nil"/>
              <w:left w:val="nil"/>
              <w:bottom w:val="single" w:sz="8" w:space="0" w:color="auto"/>
              <w:right w:val="single" w:sz="8" w:space="0" w:color="auto"/>
            </w:tcBorders>
            <w:shd w:val="clear" w:color="auto" w:fill="auto"/>
            <w:noWrap/>
            <w:vAlign w:val="bottom"/>
            <w:hideMark/>
          </w:tcPr>
          <w:p w14:paraId="304CBC45" w14:textId="77777777" w:rsidR="00DC4F19" w:rsidRPr="00B72F2D" w:rsidRDefault="00DC4F19" w:rsidP="00DC4F19">
            <w:pPr>
              <w:pStyle w:val="TableauTexte"/>
            </w:pPr>
            <w:r w:rsidRPr="00B72F2D">
              <w:t>10007</w:t>
            </w:r>
          </w:p>
        </w:tc>
        <w:tc>
          <w:tcPr>
            <w:tcW w:w="1800" w:type="dxa"/>
            <w:tcBorders>
              <w:top w:val="nil"/>
              <w:left w:val="nil"/>
              <w:bottom w:val="single" w:sz="8" w:space="0" w:color="auto"/>
              <w:right w:val="single" w:sz="8" w:space="0" w:color="auto"/>
            </w:tcBorders>
            <w:shd w:val="clear" w:color="auto" w:fill="auto"/>
            <w:noWrap/>
            <w:vAlign w:val="bottom"/>
            <w:hideMark/>
          </w:tcPr>
          <w:p w14:paraId="0ADF7ABC" w14:textId="77777777" w:rsidR="00DC4F19" w:rsidRPr="00B72F2D" w:rsidRDefault="00DC4F19" w:rsidP="00DC4F19">
            <w:pPr>
              <w:pStyle w:val="TableauTexte"/>
            </w:pPr>
            <w:r w:rsidRPr="00B72F2D">
              <w:t>22/11/2010 00:00</w:t>
            </w:r>
          </w:p>
        </w:tc>
        <w:tc>
          <w:tcPr>
            <w:tcW w:w="720" w:type="dxa"/>
            <w:tcBorders>
              <w:top w:val="nil"/>
              <w:left w:val="nil"/>
              <w:bottom w:val="single" w:sz="8" w:space="0" w:color="auto"/>
              <w:right w:val="single" w:sz="8" w:space="0" w:color="auto"/>
            </w:tcBorders>
            <w:shd w:val="clear" w:color="auto" w:fill="auto"/>
            <w:noWrap/>
            <w:vAlign w:val="bottom"/>
            <w:hideMark/>
          </w:tcPr>
          <w:p w14:paraId="3A7445B4" w14:textId="77777777" w:rsidR="00DC4F19" w:rsidRPr="00B72F2D" w:rsidRDefault="00DC4F19" w:rsidP="00DC4F19">
            <w:pPr>
              <w:pStyle w:val="TableauTexte"/>
            </w:pPr>
            <w:r w:rsidRPr="00B72F2D">
              <w:t>1</w:t>
            </w:r>
          </w:p>
        </w:tc>
      </w:tr>
      <w:tr w:rsidR="00DC4F19" w:rsidRPr="00B72F2D" w14:paraId="510D4D89"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19B2D641" w14:textId="77777777" w:rsidR="00DC4F19" w:rsidRPr="00B72F2D" w:rsidRDefault="00DC4F19" w:rsidP="00DC4F19">
            <w:pPr>
              <w:pStyle w:val="TableauTexte"/>
            </w:pPr>
            <w:r w:rsidRPr="00B72F2D">
              <w:t>12</w:t>
            </w:r>
          </w:p>
        </w:tc>
        <w:tc>
          <w:tcPr>
            <w:tcW w:w="1460" w:type="dxa"/>
            <w:tcBorders>
              <w:top w:val="nil"/>
              <w:left w:val="nil"/>
              <w:bottom w:val="single" w:sz="8" w:space="0" w:color="auto"/>
              <w:right w:val="single" w:sz="8" w:space="0" w:color="auto"/>
            </w:tcBorders>
            <w:shd w:val="clear" w:color="auto" w:fill="auto"/>
            <w:noWrap/>
            <w:vAlign w:val="bottom"/>
            <w:hideMark/>
          </w:tcPr>
          <w:p w14:paraId="7CD23A66" w14:textId="77777777" w:rsidR="00DC4F19" w:rsidRPr="00B72F2D" w:rsidRDefault="00DC4F19" w:rsidP="00DC4F19">
            <w:pPr>
              <w:pStyle w:val="TableauTexte"/>
            </w:pPr>
            <w:r w:rsidRPr="00B72F2D">
              <w:t>10011</w:t>
            </w:r>
          </w:p>
        </w:tc>
        <w:tc>
          <w:tcPr>
            <w:tcW w:w="1800" w:type="dxa"/>
            <w:tcBorders>
              <w:top w:val="nil"/>
              <w:left w:val="nil"/>
              <w:bottom w:val="single" w:sz="8" w:space="0" w:color="auto"/>
              <w:right w:val="single" w:sz="8" w:space="0" w:color="auto"/>
            </w:tcBorders>
            <w:shd w:val="clear" w:color="auto" w:fill="auto"/>
            <w:noWrap/>
            <w:vAlign w:val="bottom"/>
            <w:hideMark/>
          </w:tcPr>
          <w:p w14:paraId="28176380" w14:textId="77777777" w:rsidR="00DC4F19" w:rsidRPr="00B72F2D" w:rsidRDefault="00DC4F19" w:rsidP="00DC4F19">
            <w:pPr>
              <w:pStyle w:val="TableauTexte"/>
            </w:pPr>
            <w:r w:rsidRPr="00B72F2D">
              <w:t>22/11/2010 00:00</w:t>
            </w:r>
          </w:p>
        </w:tc>
        <w:tc>
          <w:tcPr>
            <w:tcW w:w="720" w:type="dxa"/>
            <w:tcBorders>
              <w:top w:val="nil"/>
              <w:left w:val="nil"/>
              <w:bottom w:val="single" w:sz="8" w:space="0" w:color="auto"/>
              <w:right w:val="single" w:sz="8" w:space="0" w:color="auto"/>
            </w:tcBorders>
            <w:shd w:val="clear" w:color="auto" w:fill="auto"/>
            <w:noWrap/>
            <w:vAlign w:val="bottom"/>
            <w:hideMark/>
          </w:tcPr>
          <w:p w14:paraId="2450F680" w14:textId="77777777" w:rsidR="00DC4F19" w:rsidRPr="00B72F2D" w:rsidRDefault="00DC4F19" w:rsidP="00DC4F19">
            <w:pPr>
              <w:pStyle w:val="TableauTexte"/>
            </w:pPr>
            <w:r w:rsidRPr="00B72F2D">
              <w:t>1</w:t>
            </w:r>
          </w:p>
        </w:tc>
      </w:tr>
      <w:tr w:rsidR="00DC4F19" w:rsidRPr="00B72F2D" w14:paraId="47D51584"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06647417" w14:textId="77777777" w:rsidR="00DC4F19" w:rsidRPr="00B72F2D" w:rsidRDefault="00DC4F19" w:rsidP="00DC4F19">
            <w:pPr>
              <w:pStyle w:val="TableauTexte"/>
            </w:pPr>
            <w:r w:rsidRPr="00B72F2D">
              <w:t>13</w:t>
            </w:r>
          </w:p>
        </w:tc>
        <w:tc>
          <w:tcPr>
            <w:tcW w:w="1460" w:type="dxa"/>
            <w:tcBorders>
              <w:top w:val="nil"/>
              <w:left w:val="nil"/>
              <w:bottom w:val="single" w:sz="8" w:space="0" w:color="auto"/>
              <w:right w:val="single" w:sz="8" w:space="0" w:color="auto"/>
            </w:tcBorders>
            <w:shd w:val="clear" w:color="auto" w:fill="auto"/>
            <w:noWrap/>
            <w:vAlign w:val="bottom"/>
            <w:hideMark/>
          </w:tcPr>
          <w:p w14:paraId="56C6385F" w14:textId="77777777" w:rsidR="00DC4F19" w:rsidRPr="00B72F2D" w:rsidRDefault="00DC4F19" w:rsidP="00DC4F19">
            <w:pPr>
              <w:pStyle w:val="TableauTexte"/>
            </w:pPr>
            <w:r w:rsidRPr="00B72F2D">
              <w:t>10007</w:t>
            </w:r>
          </w:p>
        </w:tc>
        <w:tc>
          <w:tcPr>
            <w:tcW w:w="1800" w:type="dxa"/>
            <w:tcBorders>
              <w:top w:val="nil"/>
              <w:left w:val="nil"/>
              <w:bottom w:val="single" w:sz="8" w:space="0" w:color="auto"/>
              <w:right w:val="single" w:sz="8" w:space="0" w:color="auto"/>
            </w:tcBorders>
            <w:shd w:val="clear" w:color="auto" w:fill="auto"/>
            <w:noWrap/>
            <w:vAlign w:val="bottom"/>
            <w:hideMark/>
          </w:tcPr>
          <w:p w14:paraId="0D6D8030" w14:textId="77777777" w:rsidR="00DC4F19" w:rsidRPr="00B72F2D" w:rsidRDefault="00DC4F19" w:rsidP="00DC4F19">
            <w:pPr>
              <w:pStyle w:val="TableauTexte"/>
            </w:pPr>
            <w:r w:rsidRPr="00B72F2D">
              <w:t>22/11/2010 00:00</w:t>
            </w:r>
          </w:p>
        </w:tc>
        <w:tc>
          <w:tcPr>
            <w:tcW w:w="720" w:type="dxa"/>
            <w:tcBorders>
              <w:top w:val="nil"/>
              <w:left w:val="nil"/>
              <w:bottom w:val="single" w:sz="8" w:space="0" w:color="auto"/>
              <w:right w:val="single" w:sz="8" w:space="0" w:color="auto"/>
            </w:tcBorders>
            <w:shd w:val="clear" w:color="auto" w:fill="auto"/>
            <w:noWrap/>
            <w:vAlign w:val="bottom"/>
            <w:hideMark/>
          </w:tcPr>
          <w:p w14:paraId="3CDB6597" w14:textId="77777777" w:rsidR="00DC4F19" w:rsidRPr="00B72F2D" w:rsidRDefault="00DC4F19" w:rsidP="00DC4F19">
            <w:pPr>
              <w:pStyle w:val="TableauTexte"/>
            </w:pPr>
            <w:r w:rsidRPr="00B72F2D">
              <w:t>1</w:t>
            </w:r>
          </w:p>
        </w:tc>
      </w:tr>
      <w:tr w:rsidR="00DC4F19" w:rsidRPr="00B72F2D" w14:paraId="188AC47D"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54A7439E" w14:textId="77777777" w:rsidR="00DC4F19" w:rsidRPr="00B72F2D" w:rsidRDefault="00DC4F19" w:rsidP="00DC4F19">
            <w:pPr>
              <w:pStyle w:val="TableauTexte"/>
            </w:pPr>
            <w:r w:rsidRPr="00B72F2D">
              <w:t>14</w:t>
            </w:r>
          </w:p>
        </w:tc>
        <w:tc>
          <w:tcPr>
            <w:tcW w:w="1460" w:type="dxa"/>
            <w:tcBorders>
              <w:top w:val="nil"/>
              <w:left w:val="nil"/>
              <w:bottom w:val="single" w:sz="8" w:space="0" w:color="auto"/>
              <w:right w:val="single" w:sz="8" w:space="0" w:color="auto"/>
            </w:tcBorders>
            <w:shd w:val="clear" w:color="auto" w:fill="auto"/>
            <w:noWrap/>
            <w:vAlign w:val="bottom"/>
            <w:hideMark/>
          </w:tcPr>
          <w:p w14:paraId="2FD9D5FF" w14:textId="77777777" w:rsidR="00DC4F19" w:rsidRPr="00B72F2D" w:rsidRDefault="00DC4F19" w:rsidP="00DC4F19">
            <w:pPr>
              <w:pStyle w:val="TableauTexte"/>
            </w:pPr>
            <w:r w:rsidRPr="00B72F2D">
              <w:t>10012</w:t>
            </w:r>
          </w:p>
        </w:tc>
        <w:tc>
          <w:tcPr>
            <w:tcW w:w="1800" w:type="dxa"/>
            <w:tcBorders>
              <w:top w:val="nil"/>
              <w:left w:val="nil"/>
              <w:bottom w:val="single" w:sz="8" w:space="0" w:color="auto"/>
              <w:right w:val="single" w:sz="8" w:space="0" w:color="auto"/>
            </w:tcBorders>
            <w:shd w:val="clear" w:color="auto" w:fill="auto"/>
            <w:noWrap/>
            <w:vAlign w:val="bottom"/>
            <w:hideMark/>
          </w:tcPr>
          <w:p w14:paraId="52F36A0F" w14:textId="77777777" w:rsidR="00DC4F19" w:rsidRPr="00B72F2D" w:rsidRDefault="00DC4F19" w:rsidP="00DC4F19">
            <w:pPr>
              <w:pStyle w:val="TableauTexte"/>
            </w:pPr>
            <w:r w:rsidRPr="00B72F2D">
              <w:t>22/11/2010 00:00</w:t>
            </w:r>
          </w:p>
        </w:tc>
        <w:tc>
          <w:tcPr>
            <w:tcW w:w="720" w:type="dxa"/>
            <w:tcBorders>
              <w:top w:val="nil"/>
              <w:left w:val="nil"/>
              <w:bottom w:val="single" w:sz="8" w:space="0" w:color="auto"/>
              <w:right w:val="single" w:sz="8" w:space="0" w:color="auto"/>
            </w:tcBorders>
            <w:shd w:val="clear" w:color="auto" w:fill="auto"/>
            <w:noWrap/>
            <w:vAlign w:val="bottom"/>
            <w:hideMark/>
          </w:tcPr>
          <w:p w14:paraId="5F3893CB" w14:textId="77777777" w:rsidR="00DC4F19" w:rsidRPr="00B72F2D" w:rsidRDefault="00DC4F19" w:rsidP="00DC4F19">
            <w:pPr>
              <w:pStyle w:val="TableauTexte"/>
            </w:pPr>
            <w:r w:rsidRPr="00B72F2D">
              <w:t>1</w:t>
            </w:r>
          </w:p>
        </w:tc>
      </w:tr>
      <w:tr w:rsidR="00DC4F19" w:rsidRPr="00B72F2D" w14:paraId="07DD4308"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1EA0BEE9" w14:textId="77777777" w:rsidR="00DC4F19" w:rsidRPr="00B72F2D" w:rsidRDefault="00DC4F19" w:rsidP="00DC4F19">
            <w:pPr>
              <w:pStyle w:val="TableauTexte"/>
            </w:pPr>
            <w:r w:rsidRPr="00B72F2D">
              <w:t>15</w:t>
            </w:r>
          </w:p>
        </w:tc>
        <w:tc>
          <w:tcPr>
            <w:tcW w:w="1460" w:type="dxa"/>
            <w:tcBorders>
              <w:top w:val="nil"/>
              <w:left w:val="nil"/>
              <w:bottom w:val="single" w:sz="8" w:space="0" w:color="auto"/>
              <w:right w:val="single" w:sz="8" w:space="0" w:color="auto"/>
            </w:tcBorders>
            <w:shd w:val="clear" w:color="auto" w:fill="auto"/>
            <w:noWrap/>
            <w:vAlign w:val="bottom"/>
            <w:hideMark/>
          </w:tcPr>
          <w:p w14:paraId="17C8BFC6" w14:textId="77777777" w:rsidR="00DC4F19" w:rsidRPr="00B72F2D" w:rsidRDefault="00DC4F19" w:rsidP="00DC4F19">
            <w:pPr>
              <w:pStyle w:val="TableauTexte"/>
            </w:pPr>
            <w:r w:rsidRPr="00B72F2D">
              <w:t>10003</w:t>
            </w:r>
          </w:p>
        </w:tc>
        <w:tc>
          <w:tcPr>
            <w:tcW w:w="1800" w:type="dxa"/>
            <w:tcBorders>
              <w:top w:val="nil"/>
              <w:left w:val="nil"/>
              <w:bottom w:val="single" w:sz="8" w:space="0" w:color="auto"/>
              <w:right w:val="single" w:sz="8" w:space="0" w:color="auto"/>
            </w:tcBorders>
            <w:shd w:val="clear" w:color="auto" w:fill="auto"/>
            <w:noWrap/>
            <w:vAlign w:val="bottom"/>
            <w:hideMark/>
          </w:tcPr>
          <w:p w14:paraId="0B71BB37" w14:textId="77777777" w:rsidR="00DC4F19" w:rsidRPr="00B72F2D" w:rsidRDefault="00DC4F19" w:rsidP="00DC4F19">
            <w:pPr>
              <w:pStyle w:val="TableauTexte"/>
            </w:pPr>
            <w:r w:rsidRPr="00B72F2D">
              <w:t>22/11/2010 00:00</w:t>
            </w:r>
          </w:p>
        </w:tc>
        <w:tc>
          <w:tcPr>
            <w:tcW w:w="720" w:type="dxa"/>
            <w:tcBorders>
              <w:top w:val="nil"/>
              <w:left w:val="nil"/>
              <w:bottom w:val="single" w:sz="8" w:space="0" w:color="auto"/>
              <w:right w:val="single" w:sz="8" w:space="0" w:color="auto"/>
            </w:tcBorders>
            <w:shd w:val="clear" w:color="auto" w:fill="auto"/>
            <w:noWrap/>
            <w:vAlign w:val="bottom"/>
            <w:hideMark/>
          </w:tcPr>
          <w:p w14:paraId="2527EDDF" w14:textId="77777777" w:rsidR="00DC4F19" w:rsidRPr="00B72F2D" w:rsidRDefault="00DC4F19" w:rsidP="00DC4F19">
            <w:pPr>
              <w:pStyle w:val="TableauTexte"/>
            </w:pPr>
            <w:r w:rsidRPr="00B72F2D">
              <w:t>1</w:t>
            </w:r>
          </w:p>
        </w:tc>
      </w:tr>
      <w:tr w:rsidR="00DC4F19" w:rsidRPr="00B72F2D" w14:paraId="1B627653"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4E61342A" w14:textId="77777777" w:rsidR="00DC4F19" w:rsidRPr="00B72F2D" w:rsidRDefault="00DC4F19" w:rsidP="00DC4F19">
            <w:pPr>
              <w:pStyle w:val="TableauTexte"/>
            </w:pPr>
            <w:r w:rsidRPr="00B72F2D">
              <w:t>16</w:t>
            </w:r>
          </w:p>
        </w:tc>
        <w:tc>
          <w:tcPr>
            <w:tcW w:w="1460" w:type="dxa"/>
            <w:tcBorders>
              <w:top w:val="nil"/>
              <w:left w:val="nil"/>
              <w:bottom w:val="single" w:sz="8" w:space="0" w:color="auto"/>
              <w:right w:val="single" w:sz="8" w:space="0" w:color="auto"/>
            </w:tcBorders>
            <w:shd w:val="clear" w:color="auto" w:fill="auto"/>
            <w:noWrap/>
            <w:vAlign w:val="bottom"/>
            <w:hideMark/>
          </w:tcPr>
          <w:p w14:paraId="021B1A2F" w14:textId="77777777" w:rsidR="00DC4F19" w:rsidRPr="00B72F2D" w:rsidRDefault="00DC4F19" w:rsidP="00DC4F19">
            <w:pPr>
              <w:pStyle w:val="TableauTexte"/>
            </w:pPr>
            <w:r w:rsidRPr="00B72F2D">
              <w:t>10012</w:t>
            </w:r>
          </w:p>
        </w:tc>
        <w:tc>
          <w:tcPr>
            <w:tcW w:w="1800" w:type="dxa"/>
            <w:tcBorders>
              <w:top w:val="nil"/>
              <w:left w:val="nil"/>
              <w:bottom w:val="single" w:sz="8" w:space="0" w:color="auto"/>
              <w:right w:val="single" w:sz="8" w:space="0" w:color="auto"/>
            </w:tcBorders>
            <w:shd w:val="clear" w:color="auto" w:fill="auto"/>
            <w:noWrap/>
            <w:vAlign w:val="bottom"/>
            <w:hideMark/>
          </w:tcPr>
          <w:p w14:paraId="64C83844" w14:textId="77777777" w:rsidR="00DC4F19" w:rsidRPr="00B72F2D" w:rsidRDefault="00DC4F19" w:rsidP="00DC4F19">
            <w:pPr>
              <w:pStyle w:val="TableauTexte"/>
            </w:pPr>
            <w:r w:rsidRPr="00B72F2D">
              <w:t>22/11/2010 00:00</w:t>
            </w:r>
          </w:p>
        </w:tc>
        <w:tc>
          <w:tcPr>
            <w:tcW w:w="720" w:type="dxa"/>
            <w:tcBorders>
              <w:top w:val="nil"/>
              <w:left w:val="nil"/>
              <w:bottom w:val="single" w:sz="8" w:space="0" w:color="auto"/>
              <w:right w:val="single" w:sz="8" w:space="0" w:color="auto"/>
            </w:tcBorders>
            <w:shd w:val="clear" w:color="auto" w:fill="auto"/>
            <w:noWrap/>
            <w:vAlign w:val="bottom"/>
            <w:hideMark/>
          </w:tcPr>
          <w:p w14:paraId="70237593" w14:textId="77777777" w:rsidR="00DC4F19" w:rsidRPr="00B72F2D" w:rsidRDefault="00DC4F19" w:rsidP="00DC4F19">
            <w:pPr>
              <w:pStyle w:val="TableauTexte"/>
            </w:pPr>
            <w:r w:rsidRPr="00B72F2D">
              <w:t>2</w:t>
            </w:r>
          </w:p>
        </w:tc>
      </w:tr>
      <w:tr w:rsidR="00DC4F19" w:rsidRPr="00B72F2D" w14:paraId="4D6C32A5"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2B62139D" w14:textId="77777777" w:rsidR="00DC4F19" w:rsidRPr="00B72F2D" w:rsidRDefault="00DC4F19" w:rsidP="00DC4F19">
            <w:pPr>
              <w:pStyle w:val="TableauTexte"/>
            </w:pPr>
            <w:r w:rsidRPr="00B72F2D">
              <w:t>17</w:t>
            </w:r>
          </w:p>
        </w:tc>
        <w:tc>
          <w:tcPr>
            <w:tcW w:w="1460" w:type="dxa"/>
            <w:tcBorders>
              <w:top w:val="nil"/>
              <w:left w:val="nil"/>
              <w:bottom w:val="single" w:sz="8" w:space="0" w:color="auto"/>
              <w:right w:val="single" w:sz="8" w:space="0" w:color="auto"/>
            </w:tcBorders>
            <w:shd w:val="clear" w:color="auto" w:fill="auto"/>
            <w:noWrap/>
            <w:vAlign w:val="bottom"/>
            <w:hideMark/>
          </w:tcPr>
          <w:p w14:paraId="6C97301F" w14:textId="77777777" w:rsidR="00DC4F19" w:rsidRPr="00B72F2D" w:rsidRDefault="00DC4F19" w:rsidP="00DC4F19">
            <w:pPr>
              <w:pStyle w:val="TableauTexte"/>
            </w:pPr>
            <w:r w:rsidRPr="00B72F2D">
              <w:t>10005</w:t>
            </w:r>
          </w:p>
        </w:tc>
        <w:tc>
          <w:tcPr>
            <w:tcW w:w="1800" w:type="dxa"/>
            <w:tcBorders>
              <w:top w:val="nil"/>
              <w:left w:val="nil"/>
              <w:bottom w:val="single" w:sz="8" w:space="0" w:color="auto"/>
              <w:right w:val="single" w:sz="8" w:space="0" w:color="auto"/>
            </w:tcBorders>
            <w:shd w:val="clear" w:color="auto" w:fill="auto"/>
            <w:noWrap/>
            <w:vAlign w:val="bottom"/>
            <w:hideMark/>
          </w:tcPr>
          <w:p w14:paraId="7F1DF70A" w14:textId="77777777" w:rsidR="00DC4F19" w:rsidRPr="00B72F2D" w:rsidRDefault="00DC4F19" w:rsidP="00DC4F19">
            <w:pPr>
              <w:pStyle w:val="TableauTexte"/>
            </w:pPr>
            <w:r w:rsidRPr="00B72F2D">
              <w:t>15/02/2011 00:00</w:t>
            </w:r>
          </w:p>
        </w:tc>
        <w:tc>
          <w:tcPr>
            <w:tcW w:w="720" w:type="dxa"/>
            <w:tcBorders>
              <w:top w:val="nil"/>
              <w:left w:val="nil"/>
              <w:bottom w:val="single" w:sz="8" w:space="0" w:color="auto"/>
              <w:right w:val="single" w:sz="8" w:space="0" w:color="auto"/>
            </w:tcBorders>
            <w:shd w:val="clear" w:color="auto" w:fill="auto"/>
            <w:noWrap/>
            <w:vAlign w:val="bottom"/>
            <w:hideMark/>
          </w:tcPr>
          <w:p w14:paraId="3B9B3C7C" w14:textId="77777777" w:rsidR="00DC4F19" w:rsidRPr="00B72F2D" w:rsidRDefault="00DC4F19" w:rsidP="00DC4F19">
            <w:pPr>
              <w:pStyle w:val="TableauTexte"/>
            </w:pPr>
            <w:r w:rsidRPr="00B72F2D">
              <w:t>1</w:t>
            </w:r>
          </w:p>
        </w:tc>
      </w:tr>
      <w:tr w:rsidR="00DC4F19" w:rsidRPr="00B72F2D" w14:paraId="13266D74"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4ADFB65D" w14:textId="77777777" w:rsidR="00DC4F19" w:rsidRPr="00B72F2D" w:rsidRDefault="00DC4F19" w:rsidP="00DC4F19">
            <w:pPr>
              <w:pStyle w:val="TableauTexte"/>
            </w:pPr>
            <w:r w:rsidRPr="00B72F2D">
              <w:t>18</w:t>
            </w:r>
          </w:p>
        </w:tc>
        <w:tc>
          <w:tcPr>
            <w:tcW w:w="1460" w:type="dxa"/>
            <w:tcBorders>
              <w:top w:val="nil"/>
              <w:left w:val="nil"/>
              <w:bottom w:val="single" w:sz="8" w:space="0" w:color="auto"/>
              <w:right w:val="single" w:sz="8" w:space="0" w:color="auto"/>
            </w:tcBorders>
            <w:shd w:val="clear" w:color="auto" w:fill="auto"/>
            <w:noWrap/>
            <w:vAlign w:val="bottom"/>
            <w:hideMark/>
          </w:tcPr>
          <w:p w14:paraId="0363E023" w14:textId="77777777" w:rsidR="00DC4F19" w:rsidRPr="00B72F2D" w:rsidRDefault="00DC4F19" w:rsidP="00DC4F19">
            <w:pPr>
              <w:pStyle w:val="TableauTexte"/>
            </w:pPr>
            <w:r w:rsidRPr="00B72F2D">
              <w:t>10009</w:t>
            </w:r>
          </w:p>
        </w:tc>
        <w:tc>
          <w:tcPr>
            <w:tcW w:w="1800" w:type="dxa"/>
            <w:tcBorders>
              <w:top w:val="nil"/>
              <w:left w:val="nil"/>
              <w:bottom w:val="single" w:sz="8" w:space="0" w:color="auto"/>
              <w:right w:val="single" w:sz="8" w:space="0" w:color="auto"/>
            </w:tcBorders>
            <w:shd w:val="clear" w:color="auto" w:fill="auto"/>
            <w:noWrap/>
            <w:vAlign w:val="bottom"/>
            <w:hideMark/>
          </w:tcPr>
          <w:p w14:paraId="299A43BB" w14:textId="77777777" w:rsidR="00DC4F19" w:rsidRPr="00B72F2D" w:rsidRDefault="00DC4F19" w:rsidP="00DC4F19">
            <w:pPr>
              <w:pStyle w:val="TableauTexte"/>
            </w:pPr>
            <w:r w:rsidRPr="00B72F2D">
              <w:t>22/11/2010 00:00</w:t>
            </w:r>
          </w:p>
        </w:tc>
        <w:tc>
          <w:tcPr>
            <w:tcW w:w="720" w:type="dxa"/>
            <w:tcBorders>
              <w:top w:val="nil"/>
              <w:left w:val="nil"/>
              <w:bottom w:val="single" w:sz="8" w:space="0" w:color="auto"/>
              <w:right w:val="single" w:sz="8" w:space="0" w:color="auto"/>
            </w:tcBorders>
            <w:shd w:val="clear" w:color="auto" w:fill="auto"/>
            <w:noWrap/>
            <w:vAlign w:val="bottom"/>
            <w:hideMark/>
          </w:tcPr>
          <w:p w14:paraId="1E252C6F" w14:textId="77777777" w:rsidR="00DC4F19" w:rsidRPr="00B72F2D" w:rsidRDefault="00DC4F19" w:rsidP="00DC4F19">
            <w:pPr>
              <w:pStyle w:val="TableauTexte"/>
            </w:pPr>
            <w:r w:rsidRPr="00B72F2D">
              <w:t>1</w:t>
            </w:r>
          </w:p>
        </w:tc>
      </w:tr>
      <w:tr w:rsidR="00DC4F19" w:rsidRPr="00B72F2D" w14:paraId="3DA4AC44"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4441A76C" w14:textId="77777777" w:rsidR="00DC4F19" w:rsidRPr="00B72F2D" w:rsidRDefault="00DC4F19" w:rsidP="00DC4F19">
            <w:pPr>
              <w:pStyle w:val="TableauTexte"/>
            </w:pPr>
            <w:r w:rsidRPr="00B72F2D">
              <w:t>19</w:t>
            </w:r>
          </w:p>
        </w:tc>
        <w:tc>
          <w:tcPr>
            <w:tcW w:w="1460" w:type="dxa"/>
            <w:tcBorders>
              <w:top w:val="nil"/>
              <w:left w:val="nil"/>
              <w:bottom w:val="single" w:sz="8" w:space="0" w:color="auto"/>
              <w:right w:val="single" w:sz="8" w:space="0" w:color="auto"/>
            </w:tcBorders>
            <w:shd w:val="clear" w:color="auto" w:fill="auto"/>
            <w:noWrap/>
            <w:vAlign w:val="bottom"/>
            <w:hideMark/>
          </w:tcPr>
          <w:p w14:paraId="25C0C17D" w14:textId="77777777" w:rsidR="00DC4F19" w:rsidRPr="00B72F2D" w:rsidRDefault="00DC4F19" w:rsidP="00DC4F19">
            <w:pPr>
              <w:pStyle w:val="TableauTexte"/>
            </w:pPr>
            <w:r w:rsidRPr="00B72F2D">
              <w:t>10012</w:t>
            </w:r>
          </w:p>
        </w:tc>
        <w:tc>
          <w:tcPr>
            <w:tcW w:w="1800" w:type="dxa"/>
            <w:tcBorders>
              <w:top w:val="nil"/>
              <w:left w:val="nil"/>
              <w:bottom w:val="single" w:sz="8" w:space="0" w:color="auto"/>
              <w:right w:val="single" w:sz="8" w:space="0" w:color="auto"/>
            </w:tcBorders>
            <w:shd w:val="clear" w:color="auto" w:fill="auto"/>
            <w:noWrap/>
            <w:vAlign w:val="bottom"/>
            <w:hideMark/>
          </w:tcPr>
          <w:p w14:paraId="6ECB976C" w14:textId="77777777" w:rsidR="00DC4F19" w:rsidRPr="00B72F2D" w:rsidRDefault="00DC4F19" w:rsidP="00DC4F19">
            <w:pPr>
              <w:pStyle w:val="TableauTexte"/>
            </w:pPr>
            <w:r w:rsidRPr="00B72F2D">
              <w:t>22/11/2010 00:00</w:t>
            </w:r>
          </w:p>
        </w:tc>
        <w:tc>
          <w:tcPr>
            <w:tcW w:w="720" w:type="dxa"/>
            <w:tcBorders>
              <w:top w:val="nil"/>
              <w:left w:val="nil"/>
              <w:bottom w:val="single" w:sz="8" w:space="0" w:color="auto"/>
              <w:right w:val="single" w:sz="8" w:space="0" w:color="auto"/>
            </w:tcBorders>
            <w:shd w:val="clear" w:color="auto" w:fill="auto"/>
            <w:noWrap/>
            <w:vAlign w:val="bottom"/>
            <w:hideMark/>
          </w:tcPr>
          <w:p w14:paraId="137D0139" w14:textId="77777777" w:rsidR="00DC4F19" w:rsidRPr="00B72F2D" w:rsidRDefault="00DC4F19" w:rsidP="00DC4F19">
            <w:pPr>
              <w:pStyle w:val="TableauTexte"/>
            </w:pPr>
            <w:r w:rsidRPr="00B72F2D">
              <w:t>1</w:t>
            </w:r>
          </w:p>
        </w:tc>
      </w:tr>
      <w:tr w:rsidR="00DC4F19" w:rsidRPr="00B72F2D" w14:paraId="23022414" w14:textId="77777777" w:rsidTr="00DC4F19">
        <w:trPr>
          <w:trHeight w:val="315"/>
          <w:jc w:val="center"/>
        </w:trPr>
        <w:tc>
          <w:tcPr>
            <w:tcW w:w="1220" w:type="dxa"/>
            <w:tcBorders>
              <w:top w:val="nil"/>
              <w:left w:val="single" w:sz="8" w:space="0" w:color="auto"/>
              <w:bottom w:val="single" w:sz="8" w:space="0" w:color="auto"/>
              <w:right w:val="single" w:sz="8" w:space="0" w:color="auto"/>
            </w:tcBorders>
            <w:shd w:val="clear" w:color="auto" w:fill="auto"/>
            <w:noWrap/>
            <w:vAlign w:val="bottom"/>
            <w:hideMark/>
          </w:tcPr>
          <w:p w14:paraId="71718E42" w14:textId="77777777" w:rsidR="00DC4F19" w:rsidRPr="00B72F2D" w:rsidRDefault="00DC4F19" w:rsidP="00DC4F19">
            <w:pPr>
              <w:pStyle w:val="TableauTexte"/>
            </w:pPr>
            <w:r w:rsidRPr="00B72F2D">
              <w:t>20</w:t>
            </w:r>
          </w:p>
        </w:tc>
        <w:tc>
          <w:tcPr>
            <w:tcW w:w="1460" w:type="dxa"/>
            <w:tcBorders>
              <w:top w:val="nil"/>
              <w:left w:val="nil"/>
              <w:bottom w:val="single" w:sz="8" w:space="0" w:color="auto"/>
              <w:right w:val="single" w:sz="8" w:space="0" w:color="auto"/>
            </w:tcBorders>
            <w:shd w:val="clear" w:color="auto" w:fill="auto"/>
            <w:noWrap/>
            <w:vAlign w:val="bottom"/>
            <w:hideMark/>
          </w:tcPr>
          <w:p w14:paraId="2C6B66D9" w14:textId="77777777" w:rsidR="00DC4F19" w:rsidRPr="00B72F2D" w:rsidRDefault="00DC4F19" w:rsidP="00DC4F19">
            <w:pPr>
              <w:pStyle w:val="TableauTexte"/>
            </w:pPr>
            <w:r w:rsidRPr="00B72F2D">
              <w:t>10011</w:t>
            </w:r>
          </w:p>
        </w:tc>
        <w:tc>
          <w:tcPr>
            <w:tcW w:w="1800" w:type="dxa"/>
            <w:tcBorders>
              <w:top w:val="nil"/>
              <w:left w:val="nil"/>
              <w:bottom w:val="single" w:sz="8" w:space="0" w:color="auto"/>
              <w:right w:val="single" w:sz="8" w:space="0" w:color="auto"/>
            </w:tcBorders>
            <w:shd w:val="clear" w:color="auto" w:fill="auto"/>
            <w:noWrap/>
            <w:vAlign w:val="bottom"/>
            <w:hideMark/>
          </w:tcPr>
          <w:p w14:paraId="2F5569D3" w14:textId="77777777" w:rsidR="00DC4F19" w:rsidRPr="00B72F2D" w:rsidRDefault="00DC4F19" w:rsidP="00DC4F19">
            <w:pPr>
              <w:pStyle w:val="TableauTexte"/>
            </w:pPr>
            <w:r w:rsidRPr="00B72F2D">
              <w:t>22/11/2010 00:00</w:t>
            </w:r>
          </w:p>
        </w:tc>
        <w:tc>
          <w:tcPr>
            <w:tcW w:w="720" w:type="dxa"/>
            <w:tcBorders>
              <w:top w:val="nil"/>
              <w:left w:val="nil"/>
              <w:bottom w:val="single" w:sz="8" w:space="0" w:color="auto"/>
              <w:right w:val="single" w:sz="8" w:space="0" w:color="auto"/>
            </w:tcBorders>
            <w:shd w:val="clear" w:color="auto" w:fill="auto"/>
            <w:noWrap/>
            <w:vAlign w:val="bottom"/>
            <w:hideMark/>
          </w:tcPr>
          <w:p w14:paraId="7AC99911" w14:textId="77777777" w:rsidR="00DC4F19" w:rsidRPr="00B72F2D" w:rsidRDefault="00DC4F19" w:rsidP="00DC4F19">
            <w:pPr>
              <w:pStyle w:val="TableauTexte"/>
            </w:pPr>
            <w:r w:rsidRPr="00B72F2D">
              <w:t>3</w:t>
            </w:r>
          </w:p>
        </w:tc>
      </w:tr>
      <w:tr w:rsidR="00DC4F19" w:rsidRPr="00B72F2D" w14:paraId="5CC857CE" w14:textId="77777777" w:rsidTr="00DC4F19">
        <w:trPr>
          <w:trHeight w:val="315"/>
          <w:jc w:val="center"/>
        </w:trPr>
        <w:tc>
          <w:tcPr>
            <w:tcW w:w="1220" w:type="dxa"/>
            <w:tcBorders>
              <w:top w:val="nil"/>
              <w:left w:val="single" w:sz="8" w:space="0" w:color="auto"/>
              <w:bottom w:val="single" w:sz="4" w:space="0" w:color="auto"/>
              <w:right w:val="single" w:sz="8" w:space="0" w:color="auto"/>
            </w:tcBorders>
            <w:shd w:val="clear" w:color="auto" w:fill="auto"/>
            <w:noWrap/>
            <w:vAlign w:val="bottom"/>
            <w:hideMark/>
          </w:tcPr>
          <w:p w14:paraId="242ED355" w14:textId="77777777" w:rsidR="00DC4F19" w:rsidRPr="00B72F2D" w:rsidRDefault="00DC4F19" w:rsidP="00DC4F19">
            <w:pPr>
              <w:pStyle w:val="TableauTexte"/>
            </w:pPr>
            <w:r w:rsidRPr="00B72F2D">
              <w:t>21</w:t>
            </w:r>
          </w:p>
        </w:tc>
        <w:tc>
          <w:tcPr>
            <w:tcW w:w="1460" w:type="dxa"/>
            <w:tcBorders>
              <w:top w:val="nil"/>
              <w:left w:val="nil"/>
              <w:bottom w:val="single" w:sz="4" w:space="0" w:color="auto"/>
              <w:right w:val="single" w:sz="8" w:space="0" w:color="auto"/>
            </w:tcBorders>
            <w:shd w:val="clear" w:color="auto" w:fill="auto"/>
            <w:noWrap/>
            <w:vAlign w:val="bottom"/>
            <w:hideMark/>
          </w:tcPr>
          <w:p w14:paraId="336E22F8" w14:textId="77777777" w:rsidR="00DC4F19" w:rsidRPr="00B72F2D" w:rsidRDefault="00DC4F19" w:rsidP="00DC4F19">
            <w:pPr>
              <w:pStyle w:val="TableauTexte"/>
            </w:pPr>
            <w:r w:rsidRPr="00B72F2D">
              <w:t>10003</w:t>
            </w:r>
          </w:p>
        </w:tc>
        <w:tc>
          <w:tcPr>
            <w:tcW w:w="1800" w:type="dxa"/>
            <w:tcBorders>
              <w:top w:val="nil"/>
              <w:left w:val="nil"/>
              <w:bottom w:val="single" w:sz="4" w:space="0" w:color="auto"/>
              <w:right w:val="single" w:sz="8" w:space="0" w:color="auto"/>
            </w:tcBorders>
            <w:shd w:val="clear" w:color="auto" w:fill="auto"/>
            <w:noWrap/>
            <w:vAlign w:val="bottom"/>
            <w:hideMark/>
          </w:tcPr>
          <w:p w14:paraId="23405BB0" w14:textId="77777777" w:rsidR="00DC4F19" w:rsidRPr="00B72F2D" w:rsidRDefault="00DC4F19" w:rsidP="00DC4F19">
            <w:pPr>
              <w:pStyle w:val="TableauTexte"/>
            </w:pPr>
            <w:r w:rsidRPr="00B72F2D">
              <w:t>22/11/2010 00:00</w:t>
            </w:r>
          </w:p>
        </w:tc>
        <w:tc>
          <w:tcPr>
            <w:tcW w:w="720" w:type="dxa"/>
            <w:tcBorders>
              <w:top w:val="nil"/>
              <w:left w:val="nil"/>
              <w:bottom w:val="single" w:sz="4" w:space="0" w:color="auto"/>
              <w:right w:val="single" w:sz="8" w:space="0" w:color="auto"/>
            </w:tcBorders>
            <w:shd w:val="clear" w:color="auto" w:fill="auto"/>
            <w:noWrap/>
            <w:vAlign w:val="bottom"/>
            <w:hideMark/>
          </w:tcPr>
          <w:p w14:paraId="770A2F5F" w14:textId="77777777" w:rsidR="00DC4F19" w:rsidRPr="00B72F2D" w:rsidRDefault="00DC4F19" w:rsidP="00DC4F19">
            <w:pPr>
              <w:pStyle w:val="TableauTexte"/>
            </w:pPr>
            <w:r w:rsidRPr="00B72F2D">
              <w:t>1</w:t>
            </w:r>
          </w:p>
        </w:tc>
      </w:tr>
    </w:tbl>
    <w:p w14:paraId="0CDD6343" w14:textId="77777777" w:rsidR="00DC4F19" w:rsidRPr="00A554FA" w:rsidRDefault="00DC4F19" w:rsidP="00DC4F19">
      <w:pPr>
        <w:pStyle w:val="Question"/>
      </w:pPr>
      <w:r>
        <w:t>1. É</w:t>
      </w:r>
      <w:r w:rsidRPr="0034227B">
        <w:t xml:space="preserve">crivez la requête SQL de création de la table </w:t>
      </w:r>
      <w:proofErr w:type="spellStart"/>
      <w:r w:rsidRPr="00A554FA">
        <w:rPr>
          <w:rStyle w:val="CodeDansTexte"/>
        </w:rPr>
        <w:t>orders</w:t>
      </w:r>
      <w:proofErr w:type="spellEnd"/>
      <w:r w:rsidRPr="0034227B">
        <w:t xml:space="preserve"> et spécifiez-y qu’elle est distribuée.</w:t>
      </w:r>
      <w:r>
        <w:t xml:space="preserve"> La clé de partitionnement est le champ </w:t>
      </w:r>
      <w:proofErr w:type="spellStart"/>
      <w:r w:rsidRPr="00A554FA">
        <w:rPr>
          <w:rStyle w:val="CodeDansTexte"/>
        </w:rPr>
        <w:t>order</w:t>
      </w:r>
      <w:r>
        <w:rPr>
          <w:rStyle w:val="CodeDansTexte"/>
        </w:rPr>
        <w:t>_</w:t>
      </w:r>
      <w:r w:rsidRPr="00A554FA">
        <w:rPr>
          <w:rStyle w:val="CodeDansTexte"/>
        </w:rPr>
        <w:t>id</w:t>
      </w:r>
      <w:proofErr w:type="spellEnd"/>
      <w:r>
        <w:t>.</w:t>
      </w:r>
    </w:p>
    <w:p w14:paraId="1A9B0657" w14:textId="3BC4E21F" w:rsidR="00DC4F19" w:rsidRPr="003F7E56" w:rsidRDefault="00DC4F19">
      <w:pPr>
        <w:pStyle w:val="Code"/>
      </w:pPr>
      <w:r w:rsidRPr="003F7E56">
        <w:rPr>
          <w:rStyle w:val="CodeCouleur"/>
        </w:rPr>
        <w:t>CREATE TABLE</w:t>
      </w:r>
      <w:r w:rsidRPr="003F7E56">
        <w:t xml:space="preserve"> </w:t>
      </w:r>
      <w:proofErr w:type="spellStart"/>
      <w:r w:rsidRPr="003F7E56">
        <w:t>orders</w:t>
      </w:r>
      <w:proofErr w:type="spellEnd"/>
      <w:r w:rsidR="00FC7B98">
        <w:t> </w:t>
      </w:r>
      <w:r w:rsidRPr="003F7E56">
        <w:t>(</w:t>
      </w:r>
    </w:p>
    <w:p w14:paraId="484EF92B" w14:textId="77777777" w:rsidR="00DC4F19" w:rsidRPr="00C40593" w:rsidRDefault="00DC4F19">
      <w:pPr>
        <w:pStyle w:val="Code"/>
        <w:rPr>
          <w:lang w:val="en-US"/>
        </w:rPr>
      </w:pPr>
      <w:r w:rsidRPr="003F7E56">
        <w:t xml:space="preserve">   </w:t>
      </w:r>
      <w:proofErr w:type="spellStart"/>
      <w:r w:rsidRPr="00C40593">
        <w:rPr>
          <w:lang w:val="en-US"/>
        </w:rPr>
        <w:t>orderid</w:t>
      </w:r>
      <w:proofErr w:type="spellEnd"/>
      <w:r w:rsidRPr="00C40593">
        <w:rPr>
          <w:lang w:val="en-US"/>
        </w:rPr>
        <w:t xml:space="preserve">       </w:t>
      </w:r>
      <w:r w:rsidRPr="00C40593">
        <w:rPr>
          <w:rStyle w:val="CodeCouleur"/>
          <w:lang w:val="en-US"/>
        </w:rPr>
        <w:t>INTEGER</w:t>
      </w:r>
      <w:r w:rsidRPr="00C40593">
        <w:rPr>
          <w:lang w:val="en-US"/>
        </w:rPr>
        <w:t>,</w:t>
      </w:r>
    </w:p>
    <w:p w14:paraId="18B9BDFD" w14:textId="77777777" w:rsidR="00DC4F19" w:rsidRPr="00C40593" w:rsidRDefault="00DC4F19">
      <w:pPr>
        <w:pStyle w:val="Code"/>
        <w:rPr>
          <w:lang w:val="en-US"/>
        </w:rPr>
      </w:pPr>
      <w:r w:rsidRPr="00C40593">
        <w:rPr>
          <w:lang w:val="en-US"/>
        </w:rPr>
        <w:t xml:space="preserve">   </w:t>
      </w:r>
      <w:proofErr w:type="gramStart"/>
      <w:r w:rsidRPr="00C40593">
        <w:rPr>
          <w:lang w:val="en-US"/>
        </w:rPr>
        <w:t>productid</w:t>
      </w:r>
      <w:proofErr w:type="gramEnd"/>
      <w:r w:rsidRPr="00C40593">
        <w:rPr>
          <w:lang w:val="en-US"/>
        </w:rPr>
        <w:t xml:space="preserve">     </w:t>
      </w:r>
      <w:r w:rsidRPr="00C40593">
        <w:rPr>
          <w:rStyle w:val="CodeCouleur"/>
          <w:lang w:val="en-US"/>
        </w:rPr>
        <w:t>VARCHAR</w:t>
      </w:r>
      <w:r w:rsidRPr="00C40593">
        <w:rPr>
          <w:lang w:val="en-US"/>
        </w:rPr>
        <w:t>(200),</w:t>
      </w:r>
    </w:p>
    <w:p w14:paraId="28BA64CF" w14:textId="0B23A0E6" w:rsidR="00DC4F19" w:rsidRPr="00C40593" w:rsidRDefault="00DC4F19">
      <w:pPr>
        <w:pStyle w:val="Code"/>
        <w:rPr>
          <w:lang w:val="en-US"/>
        </w:rPr>
      </w:pPr>
      <w:r w:rsidRPr="00C40593">
        <w:rPr>
          <w:lang w:val="en-US"/>
        </w:rPr>
        <w:t xml:space="preserve">   </w:t>
      </w:r>
      <w:proofErr w:type="spellStart"/>
      <w:r w:rsidRPr="00C40593">
        <w:rPr>
          <w:lang w:val="en-US"/>
        </w:rPr>
        <w:t>orderdate</w:t>
      </w:r>
      <w:proofErr w:type="spellEnd"/>
      <w:r w:rsidRPr="00C40593">
        <w:rPr>
          <w:lang w:val="en-US"/>
        </w:rPr>
        <w:t xml:space="preserve">     </w:t>
      </w:r>
      <w:r w:rsidRPr="00C40593">
        <w:rPr>
          <w:rStyle w:val="CodeCouleur"/>
          <w:lang w:val="en-US"/>
        </w:rPr>
        <w:t>DATE</w:t>
      </w:r>
      <w:r w:rsidRPr="00C40593">
        <w:rPr>
          <w:lang w:val="en-US"/>
        </w:rPr>
        <w:t>,</w:t>
      </w:r>
    </w:p>
    <w:p w14:paraId="11BA2122" w14:textId="70E03EAA" w:rsidR="00DC4F19" w:rsidRPr="00C40593" w:rsidRDefault="00DC4F19">
      <w:pPr>
        <w:pStyle w:val="Code"/>
        <w:rPr>
          <w:lang w:val="en-US"/>
        </w:rPr>
      </w:pPr>
      <w:r w:rsidRPr="00C40593">
        <w:rPr>
          <w:lang w:val="en-US"/>
        </w:rPr>
        <w:t xml:space="preserve">   </w:t>
      </w:r>
      <w:proofErr w:type="spellStart"/>
      <w:r w:rsidRPr="00C40593">
        <w:rPr>
          <w:lang w:val="en-US"/>
        </w:rPr>
        <w:t>qtity</w:t>
      </w:r>
      <w:proofErr w:type="spellEnd"/>
      <w:r w:rsidRPr="00C40593">
        <w:rPr>
          <w:lang w:val="en-US"/>
        </w:rPr>
        <w:t xml:space="preserve">         </w:t>
      </w:r>
      <w:r w:rsidRPr="00C40593">
        <w:rPr>
          <w:rStyle w:val="CodeCouleur"/>
          <w:lang w:val="en-US"/>
        </w:rPr>
        <w:t>INTEGER</w:t>
      </w:r>
    </w:p>
    <w:p w14:paraId="2C95D737" w14:textId="1CEA1E46" w:rsidR="00DC4F19" w:rsidRPr="00C40593" w:rsidRDefault="00DC4F19">
      <w:pPr>
        <w:pStyle w:val="Code"/>
        <w:rPr>
          <w:lang w:val="en-US"/>
        </w:rPr>
      </w:pPr>
      <w:r w:rsidRPr="00C40593">
        <w:rPr>
          <w:lang w:val="en-US"/>
        </w:rPr>
        <w:t>)</w:t>
      </w:r>
      <w:r w:rsidR="00FC7B98" w:rsidRPr="00C40593">
        <w:rPr>
          <w:lang w:val="en-US"/>
        </w:rPr>
        <w:t> </w:t>
      </w:r>
      <w:r w:rsidRPr="00C40593">
        <w:rPr>
          <w:rStyle w:val="CodeCouleur"/>
          <w:lang w:val="en-US"/>
        </w:rPr>
        <w:t>DISTRIBUTED</w:t>
      </w:r>
      <w:r w:rsidR="00FC7B98" w:rsidRPr="00C40593">
        <w:rPr>
          <w:rStyle w:val="CodeCouleur"/>
          <w:lang w:val="en-US"/>
        </w:rPr>
        <w:t> </w:t>
      </w:r>
      <w:r w:rsidRPr="00C40593">
        <w:rPr>
          <w:rStyle w:val="CodeCouleur"/>
          <w:lang w:val="en-US"/>
        </w:rPr>
        <w:t>BY</w:t>
      </w:r>
      <w:r w:rsidRPr="00C40593">
        <w:rPr>
          <w:lang w:val="en-US"/>
        </w:rPr>
        <w:t xml:space="preserve"> (</w:t>
      </w:r>
      <w:proofErr w:type="spellStart"/>
      <w:r w:rsidRPr="00C40593">
        <w:rPr>
          <w:lang w:val="en-US"/>
        </w:rPr>
        <w:t>orderid</w:t>
      </w:r>
      <w:proofErr w:type="spellEnd"/>
      <w:r w:rsidRPr="00C40593">
        <w:rPr>
          <w:lang w:val="en-US"/>
        </w:rPr>
        <w:t>);</w:t>
      </w:r>
    </w:p>
    <w:p w14:paraId="0416A6F9" w14:textId="7F6837E9" w:rsidR="00DC4F19" w:rsidRDefault="00DC4F19" w:rsidP="003F7E56">
      <w:pPr>
        <w:pStyle w:val="Question"/>
        <w:rPr>
          <w:color w:val="365F91" w:themeColor="accent1" w:themeShade="BF"/>
        </w:rPr>
      </w:pPr>
      <w:r>
        <w:t>2</w:t>
      </w:r>
      <w:r w:rsidRPr="003F7E56">
        <w:t xml:space="preserve">. Après avoir exécuté la requête, </w:t>
      </w:r>
      <w:proofErr w:type="spellStart"/>
      <w:r w:rsidRPr="003F7E56">
        <w:t>GreenPlum</w:t>
      </w:r>
      <w:proofErr w:type="spellEnd"/>
      <w:r w:rsidRPr="003F7E56">
        <w:t xml:space="preserve"> présente les partitions ci-après. À quelle mode d’affectation des partitions ce résultat correspond-il ? Justifiez votre réponse.</w:t>
      </w:r>
    </w:p>
    <w:tbl>
      <w:tblPr>
        <w:tblW w:w="6324" w:type="dxa"/>
        <w:tblInd w:w="2320" w:type="dxa"/>
        <w:tblCellMar>
          <w:left w:w="70" w:type="dxa"/>
          <w:right w:w="70" w:type="dxa"/>
        </w:tblCellMar>
        <w:tblLook w:val="04A0" w:firstRow="1" w:lastRow="0" w:firstColumn="1" w:lastColumn="0" w:noHBand="0" w:noVBand="1"/>
      </w:tblPr>
      <w:tblGrid>
        <w:gridCol w:w="1882"/>
        <w:gridCol w:w="1704"/>
        <w:gridCol w:w="1882"/>
        <w:gridCol w:w="856"/>
      </w:tblGrid>
      <w:tr w:rsidR="00DC4F19" w:rsidRPr="00A25446" w14:paraId="6F61D4B4" w14:textId="77777777" w:rsidTr="00DC4F19">
        <w:trPr>
          <w:trHeight w:val="315"/>
        </w:trPr>
        <w:tc>
          <w:tcPr>
            <w:tcW w:w="6324" w:type="dxa"/>
            <w:gridSpan w:val="4"/>
            <w:tcBorders>
              <w:top w:val="nil"/>
              <w:left w:val="nil"/>
              <w:bottom w:val="nil"/>
            </w:tcBorders>
            <w:shd w:val="clear" w:color="auto" w:fill="auto"/>
            <w:noWrap/>
            <w:vAlign w:val="bottom"/>
            <w:hideMark/>
          </w:tcPr>
          <w:p w14:paraId="147F36B1" w14:textId="77777777" w:rsidR="00DC4F19" w:rsidRPr="00A554FA" w:rsidRDefault="00DC4F19" w:rsidP="00DC4F19">
            <w:pPr>
              <w:pStyle w:val="TableauTitreColonne"/>
            </w:pPr>
            <w:r w:rsidRPr="00A25446">
              <w:t>Partition 1</w:t>
            </w:r>
          </w:p>
        </w:tc>
      </w:tr>
      <w:tr w:rsidR="00DC4F19" w:rsidRPr="00B72F2D" w14:paraId="70947545" w14:textId="77777777" w:rsidTr="00DC4F19">
        <w:trPr>
          <w:trHeight w:val="315"/>
        </w:trPr>
        <w:tc>
          <w:tcPr>
            <w:tcW w:w="188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729E445" w14:textId="77777777" w:rsidR="00DC4F19" w:rsidRPr="00A94270" w:rsidRDefault="00DC4F19" w:rsidP="00DC4F19">
            <w:pPr>
              <w:pStyle w:val="TableauTitreColonne"/>
            </w:pPr>
            <w:proofErr w:type="spellStart"/>
            <w:r w:rsidRPr="00A94270">
              <w:t>order</w:t>
            </w:r>
            <w:r>
              <w:t>_</w:t>
            </w:r>
            <w:r w:rsidRPr="00A94270">
              <w:t>id</w:t>
            </w:r>
            <w:proofErr w:type="spellEnd"/>
          </w:p>
        </w:tc>
        <w:tc>
          <w:tcPr>
            <w:tcW w:w="1704" w:type="dxa"/>
            <w:tcBorders>
              <w:top w:val="single" w:sz="8" w:space="0" w:color="auto"/>
              <w:left w:val="nil"/>
              <w:bottom w:val="single" w:sz="8" w:space="0" w:color="auto"/>
              <w:right w:val="single" w:sz="8" w:space="0" w:color="auto"/>
            </w:tcBorders>
            <w:shd w:val="clear" w:color="auto" w:fill="auto"/>
            <w:noWrap/>
            <w:vAlign w:val="bottom"/>
            <w:hideMark/>
          </w:tcPr>
          <w:p w14:paraId="3D26EDAE" w14:textId="77777777" w:rsidR="00DC4F19" w:rsidRPr="00A94270" w:rsidRDefault="00DC4F19" w:rsidP="00DC4F19">
            <w:pPr>
              <w:pStyle w:val="TableauTitreColonne"/>
            </w:pPr>
            <w:proofErr w:type="spellStart"/>
            <w:r w:rsidRPr="00A94270">
              <w:t>product_id</w:t>
            </w:r>
            <w:proofErr w:type="spellEnd"/>
          </w:p>
        </w:tc>
        <w:tc>
          <w:tcPr>
            <w:tcW w:w="1882" w:type="dxa"/>
            <w:tcBorders>
              <w:top w:val="single" w:sz="8" w:space="0" w:color="auto"/>
              <w:left w:val="nil"/>
              <w:bottom w:val="single" w:sz="8" w:space="0" w:color="auto"/>
              <w:right w:val="single" w:sz="8" w:space="0" w:color="auto"/>
            </w:tcBorders>
            <w:shd w:val="clear" w:color="auto" w:fill="auto"/>
            <w:noWrap/>
            <w:vAlign w:val="bottom"/>
            <w:hideMark/>
          </w:tcPr>
          <w:p w14:paraId="1978F20C" w14:textId="77777777" w:rsidR="00DC4F19" w:rsidRPr="00A94270" w:rsidRDefault="00DC4F19" w:rsidP="00DC4F19">
            <w:pPr>
              <w:pStyle w:val="TableauTitreColonne"/>
            </w:pPr>
            <w:proofErr w:type="spellStart"/>
            <w:r w:rsidRPr="00A94270">
              <w:t>order</w:t>
            </w:r>
            <w:r>
              <w:t>_</w:t>
            </w:r>
            <w:r w:rsidRPr="00A94270">
              <w:t>date</w:t>
            </w:r>
            <w:proofErr w:type="spellEnd"/>
          </w:p>
        </w:tc>
        <w:tc>
          <w:tcPr>
            <w:tcW w:w="856" w:type="dxa"/>
            <w:tcBorders>
              <w:top w:val="single" w:sz="8" w:space="0" w:color="auto"/>
              <w:left w:val="nil"/>
              <w:bottom w:val="single" w:sz="8" w:space="0" w:color="auto"/>
              <w:right w:val="single" w:sz="8" w:space="0" w:color="auto"/>
            </w:tcBorders>
            <w:shd w:val="clear" w:color="auto" w:fill="auto"/>
            <w:noWrap/>
            <w:vAlign w:val="bottom"/>
            <w:hideMark/>
          </w:tcPr>
          <w:p w14:paraId="4FEA74ED" w14:textId="77777777" w:rsidR="00DC4F19" w:rsidRPr="00A94270" w:rsidRDefault="00DC4F19" w:rsidP="00DC4F19">
            <w:pPr>
              <w:pStyle w:val="TableauTitreColonne"/>
            </w:pPr>
            <w:proofErr w:type="spellStart"/>
            <w:r w:rsidRPr="00A94270">
              <w:t>quantity</w:t>
            </w:r>
            <w:proofErr w:type="spellEnd"/>
          </w:p>
        </w:tc>
      </w:tr>
      <w:tr w:rsidR="00DC4F19" w:rsidRPr="00B72F2D" w14:paraId="1F2EA535"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0A63DBB8" w14:textId="77777777" w:rsidR="00DC4F19" w:rsidRPr="00B72F2D" w:rsidRDefault="00DC4F19" w:rsidP="00DC4F19">
            <w:pPr>
              <w:pStyle w:val="TableauTexte"/>
            </w:pPr>
            <w:r w:rsidRPr="00B72F2D">
              <w:t>1</w:t>
            </w:r>
          </w:p>
        </w:tc>
        <w:tc>
          <w:tcPr>
            <w:tcW w:w="1704" w:type="dxa"/>
            <w:tcBorders>
              <w:top w:val="nil"/>
              <w:left w:val="nil"/>
              <w:bottom w:val="single" w:sz="8" w:space="0" w:color="auto"/>
              <w:right w:val="single" w:sz="8" w:space="0" w:color="auto"/>
            </w:tcBorders>
            <w:shd w:val="clear" w:color="auto" w:fill="auto"/>
            <w:noWrap/>
            <w:vAlign w:val="bottom"/>
            <w:hideMark/>
          </w:tcPr>
          <w:p w14:paraId="33F0DADE" w14:textId="77777777" w:rsidR="00DC4F19" w:rsidRPr="00B72F2D" w:rsidRDefault="00DC4F19" w:rsidP="00DC4F19">
            <w:pPr>
              <w:pStyle w:val="TableauTexte"/>
            </w:pPr>
            <w:r w:rsidRPr="00B72F2D">
              <w:t>10001</w:t>
            </w:r>
          </w:p>
        </w:tc>
        <w:tc>
          <w:tcPr>
            <w:tcW w:w="1882" w:type="dxa"/>
            <w:tcBorders>
              <w:top w:val="nil"/>
              <w:left w:val="nil"/>
              <w:bottom w:val="single" w:sz="8" w:space="0" w:color="auto"/>
              <w:right w:val="single" w:sz="8" w:space="0" w:color="auto"/>
            </w:tcBorders>
            <w:shd w:val="clear" w:color="auto" w:fill="auto"/>
            <w:noWrap/>
            <w:vAlign w:val="bottom"/>
            <w:hideMark/>
          </w:tcPr>
          <w:p w14:paraId="3A0932E4" w14:textId="77777777" w:rsidR="00DC4F19" w:rsidRPr="00B72F2D" w:rsidRDefault="00DC4F19" w:rsidP="00DC4F19">
            <w:pPr>
              <w:pStyle w:val="TableauTexte"/>
            </w:pPr>
            <w:r w:rsidRPr="00B72F2D">
              <w:t>13/10/2009 00:00</w:t>
            </w:r>
          </w:p>
        </w:tc>
        <w:tc>
          <w:tcPr>
            <w:tcW w:w="856" w:type="dxa"/>
            <w:tcBorders>
              <w:top w:val="nil"/>
              <w:left w:val="nil"/>
              <w:bottom w:val="single" w:sz="8" w:space="0" w:color="auto"/>
              <w:right w:val="single" w:sz="8" w:space="0" w:color="auto"/>
            </w:tcBorders>
            <w:shd w:val="clear" w:color="auto" w:fill="auto"/>
            <w:noWrap/>
            <w:vAlign w:val="bottom"/>
            <w:hideMark/>
          </w:tcPr>
          <w:p w14:paraId="0DF2302B" w14:textId="77777777" w:rsidR="00DC4F19" w:rsidRPr="00B72F2D" w:rsidRDefault="00DC4F19" w:rsidP="00DC4F19">
            <w:pPr>
              <w:pStyle w:val="TableauTexte"/>
            </w:pPr>
            <w:r w:rsidRPr="00B72F2D">
              <w:t>3</w:t>
            </w:r>
          </w:p>
        </w:tc>
      </w:tr>
      <w:tr w:rsidR="00DC4F19" w:rsidRPr="00B72F2D" w14:paraId="6EDA8A08"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5B84B5F3" w14:textId="77777777" w:rsidR="00DC4F19" w:rsidRPr="00B72F2D" w:rsidRDefault="00DC4F19" w:rsidP="00DC4F19">
            <w:pPr>
              <w:pStyle w:val="TableauTexte"/>
            </w:pPr>
            <w:r w:rsidRPr="00B72F2D">
              <w:t>4</w:t>
            </w:r>
          </w:p>
        </w:tc>
        <w:tc>
          <w:tcPr>
            <w:tcW w:w="1704" w:type="dxa"/>
            <w:tcBorders>
              <w:top w:val="nil"/>
              <w:left w:val="nil"/>
              <w:bottom w:val="single" w:sz="8" w:space="0" w:color="auto"/>
              <w:right w:val="single" w:sz="8" w:space="0" w:color="auto"/>
            </w:tcBorders>
            <w:shd w:val="clear" w:color="auto" w:fill="auto"/>
            <w:noWrap/>
            <w:vAlign w:val="bottom"/>
            <w:hideMark/>
          </w:tcPr>
          <w:p w14:paraId="0D450100" w14:textId="77777777" w:rsidR="00DC4F19" w:rsidRPr="00B72F2D" w:rsidRDefault="00DC4F19" w:rsidP="00DC4F19">
            <w:pPr>
              <w:pStyle w:val="TableauTexte"/>
            </w:pPr>
            <w:r w:rsidRPr="00B72F2D">
              <w:t>10010</w:t>
            </w:r>
          </w:p>
        </w:tc>
        <w:tc>
          <w:tcPr>
            <w:tcW w:w="1882" w:type="dxa"/>
            <w:tcBorders>
              <w:top w:val="nil"/>
              <w:left w:val="nil"/>
              <w:bottom w:val="single" w:sz="8" w:space="0" w:color="auto"/>
              <w:right w:val="single" w:sz="8" w:space="0" w:color="auto"/>
            </w:tcBorders>
            <w:shd w:val="clear" w:color="auto" w:fill="auto"/>
            <w:noWrap/>
            <w:vAlign w:val="bottom"/>
            <w:hideMark/>
          </w:tcPr>
          <w:p w14:paraId="2B4408AF" w14:textId="77777777" w:rsidR="00DC4F19" w:rsidRPr="00B72F2D" w:rsidRDefault="00DC4F19" w:rsidP="00DC4F19">
            <w:pPr>
              <w:pStyle w:val="TableauTexte"/>
            </w:pPr>
            <w:r w:rsidRPr="00B72F2D">
              <w:t>14/10/2009 00:00</w:t>
            </w:r>
          </w:p>
        </w:tc>
        <w:tc>
          <w:tcPr>
            <w:tcW w:w="856" w:type="dxa"/>
            <w:tcBorders>
              <w:top w:val="nil"/>
              <w:left w:val="nil"/>
              <w:bottom w:val="single" w:sz="8" w:space="0" w:color="auto"/>
              <w:right w:val="single" w:sz="8" w:space="0" w:color="auto"/>
            </w:tcBorders>
            <w:shd w:val="clear" w:color="auto" w:fill="auto"/>
            <w:noWrap/>
            <w:vAlign w:val="bottom"/>
            <w:hideMark/>
          </w:tcPr>
          <w:p w14:paraId="6C0DF771" w14:textId="77777777" w:rsidR="00DC4F19" w:rsidRPr="00B72F2D" w:rsidRDefault="00DC4F19" w:rsidP="00DC4F19">
            <w:pPr>
              <w:pStyle w:val="TableauTexte"/>
            </w:pPr>
            <w:r w:rsidRPr="00B72F2D">
              <w:t>1</w:t>
            </w:r>
          </w:p>
        </w:tc>
      </w:tr>
      <w:tr w:rsidR="00DC4F19" w:rsidRPr="00B72F2D" w14:paraId="3A2A14FC"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50EE48F8" w14:textId="77777777" w:rsidR="00DC4F19" w:rsidRPr="00B72F2D" w:rsidRDefault="00DC4F19" w:rsidP="00DC4F19">
            <w:pPr>
              <w:pStyle w:val="TableauTexte"/>
            </w:pPr>
            <w:r w:rsidRPr="00B72F2D">
              <w:t>7</w:t>
            </w:r>
          </w:p>
        </w:tc>
        <w:tc>
          <w:tcPr>
            <w:tcW w:w="1704" w:type="dxa"/>
            <w:tcBorders>
              <w:top w:val="nil"/>
              <w:left w:val="nil"/>
              <w:bottom w:val="single" w:sz="8" w:space="0" w:color="auto"/>
              <w:right w:val="single" w:sz="8" w:space="0" w:color="auto"/>
            </w:tcBorders>
            <w:shd w:val="clear" w:color="auto" w:fill="auto"/>
            <w:noWrap/>
            <w:vAlign w:val="bottom"/>
            <w:hideMark/>
          </w:tcPr>
          <w:p w14:paraId="607239DE" w14:textId="77777777" w:rsidR="00DC4F19" w:rsidRPr="00B72F2D" w:rsidRDefault="00DC4F19" w:rsidP="00DC4F19">
            <w:pPr>
              <w:pStyle w:val="TableauTexte"/>
            </w:pPr>
            <w:r w:rsidRPr="00B72F2D">
              <w:t>10007</w:t>
            </w:r>
          </w:p>
        </w:tc>
        <w:tc>
          <w:tcPr>
            <w:tcW w:w="1882" w:type="dxa"/>
            <w:tcBorders>
              <w:top w:val="nil"/>
              <w:left w:val="nil"/>
              <w:bottom w:val="single" w:sz="8" w:space="0" w:color="auto"/>
              <w:right w:val="single" w:sz="8" w:space="0" w:color="auto"/>
            </w:tcBorders>
            <w:shd w:val="clear" w:color="auto" w:fill="auto"/>
            <w:noWrap/>
            <w:vAlign w:val="bottom"/>
            <w:hideMark/>
          </w:tcPr>
          <w:p w14:paraId="1922E972" w14:textId="77777777" w:rsidR="00DC4F19" w:rsidRPr="00B72F2D" w:rsidRDefault="00DC4F19" w:rsidP="00DC4F19">
            <w:pPr>
              <w:pStyle w:val="TableauTexte"/>
            </w:pPr>
            <w:r w:rsidRPr="00B72F2D">
              <w:t>15/10/2009 00:00</w:t>
            </w:r>
          </w:p>
        </w:tc>
        <w:tc>
          <w:tcPr>
            <w:tcW w:w="856" w:type="dxa"/>
            <w:tcBorders>
              <w:top w:val="nil"/>
              <w:left w:val="nil"/>
              <w:bottom w:val="single" w:sz="8" w:space="0" w:color="auto"/>
              <w:right w:val="single" w:sz="8" w:space="0" w:color="auto"/>
            </w:tcBorders>
            <w:shd w:val="clear" w:color="auto" w:fill="auto"/>
            <w:noWrap/>
            <w:vAlign w:val="bottom"/>
            <w:hideMark/>
          </w:tcPr>
          <w:p w14:paraId="6B626E30" w14:textId="77777777" w:rsidR="00DC4F19" w:rsidRPr="00B72F2D" w:rsidRDefault="00DC4F19" w:rsidP="00DC4F19">
            <w:pPr>
              <w:pStyle w:val="TableauTexte"/>
            </w:pPr>
            <w:r w:rsidRPr="00B72F2D">
              <w:t>1</w:t>
            </w:r>
          </w:p>
        </w:tc>
      </w:tr>
      <w:tr w:rsidR="00DC4F19" w:rsidRPr="00B72F2D" w14:paraId="3F4E86CC"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7B73D099" w14:textId="77777777" w:rsidR="00DC4F19" w:rsidRPr="00B72F2D" w:rsidRDefault="00DC4F19" w:rsidP="00DC4F19">
            <w:pPr>
              <w:pStyle w:val="TableauTexte"/>
            </w:pPr>
            <w:r w:rsidRPr="00B72F2D">
              <w:t>10</w:t>
            </w:r>
          </w:p>
        </w:tc>
        <w:tc>
          <w:tcPr>
            <w:tcW w:w="1704" w:type="dxa"/>
            <w:tcBorders>
              <w:top w:val="nil"/>
              <w:left w:val="nil"/>
              <w:bottom w:val="single" w:sz="8" w:space="0" w:color="auto"/>
              <w:right w:val="single" w:sz="8" w:space="0" w:color="auto"/>
            </w:tcBorders>
            <w:shd w:val="clear" w:color="auto" w:fill="auto"/>
            <w:noWrap/>
            <w:vAlign w:val="bottom"/>
            <w:hideMark/>
          </w:tcPr>
          <w:p w14:paraId="2516819C" w14:textId="77777777" w:rsidR="00DC4F19" w:rsidRPr="00B72F2D" w:rsidRDefault="00DC4F19" w:rsidP="00DC4F19">
            <w:pPr>
              <w:pStyle w:val="TableauTexte"/>
            </w:pPr>
            <w:r w:rsidRPr="00B72F2D">
              <w:t>10010</w:t>
            </w:r>
          </w:p>
        </w:tc>
        <w:tc>
          <w:tcPr>
            <w:tcW w:w="1882" w:type="dxa"/>
            <w:tcBorders>
              <w:top w:val="nil"/>
              <w:left w:val="nil"/>
              <w:bottom w:val="single" w:sz="8" w:space="0" w:color="auto"/>
              <w:right w:val="single" w:sz="8" w:space="0" w:color="auto"/>
            </w:tcBorders>
            <w:shd w:val="clear" w:color="auto" w:fill="auto"/>
            <w:noWrap/>
            <w:vAlign w:val="bottom"/>
            <w:hideMark/>
          </w:tcPr>
          <w:p w14:paraId="6B76F33E" w14:textId="77777777" w:rsidR="00DC4F19" w:rsidRPr="00B72F2D" w:rsidRDefault="00DC4F19" w:rsidP="00DC4F19">
            <w:pPr>
              <w:pStyle w:val="TableauTexte"/>
            </w:pPr>
            <w:r w:rsidRPr="00B72F2D">
              <w:t>15/10/2009 00:00</w:t>
            </w:r>
          </w:p>
        </w:tc>
        <w:tc>
          <w:tcPr>
            <w:tcW w:w="856" w:type="dxa"/>
            <w:tcBorders>
              <w:top w:val="nil"/>
              <w:left w:val="nil"/>
              <w:bottom w:val="single" w:sz="8" w:space="0" w:color="auto"/>
              <w:right w:val="single" w:sz="8" w:space="0" w:color="auto"/>
            </w:tcBorders>
            <w:shd w:val="clear" w:color="auto" w:fill="auto"/>
            <w:noWrap/>
            <w:vAlign w:val="bottom"/>
            <w:hideMark/>
          </w:tcPr>
          <w:p w14:paraId="4D5E8CDB" w14:textId="77777777" w:rsidR="00DC4F19" w:rsidRPr="00B72F2D" w:rsidRDefault="00DC4F19" w:rsidP="00DC4F19">
            <w:pPr>
              <w:pStyle w:val="TableauTexte"/>
            </w:pPr>
            <w:r w:rsidRPr="00B72F2D">
              <w:t>1</w:t>
            </w:r>
          </w:p>
        </w:tc>
      </w:tr>
      <w:tr w:rsidR="00DC4F19" w:rsidRPr="00B72F2D" w14:paraId="4EA01F2F"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429626C3" w14:textId="77777777" w:rsidR="00DC4F19" w:rsidRPr="00B72F2D" w:rsidRDefault="00DC4F19" w:rsidP="00DC4F19">
            <w:pPr>
              <w:pStyle w:val="TableauTexte"/>
            </w:pPr>
            <w:r w:rsidRPr="00B72F2D">
              <w:t>13</w:t>
            </w:r>
          </w:p>
        </w:tc>
        <w:tc>
          <w:tcPr>
            <w:tcW w:w="1704" w:type="dxa"/>
            <w:tcBorders>
              <w:top w:val="nil"/>
              <w:left w:val="nil"/>
              <w:bottom w:val="single" w:sz="8" w:space="0" w:color="auto"/>
              <w:right w:val="single" w:sz="8" w:space="0" w:color="auto"/>
            </w:tcBorders>
            <w:shd w:val="clear" w:color="auto" w:fill="auto"/>
            <w:noWrap/>
            <w:vAlign w:val="bottom"/>
            <w:hideMark/>
          </w:tcPr>
          <w:p w14:paraId="1559DAD6" w14:textId="77777777" w:rsidR="00DC4F19" w:rsidRPr="00B72F2D" w:rsidRDefault="00DC4F19" w:rsidP="00DC4F19">
            <w:pPr>
              <w:pStyle w:val="TableauTexte"/>
            </w:pPr>
            <w:r w:rsidRPr="00B72F2D">
              <w:t>10011</w:t>
            </w:r>
          </w:p>
        </w:tc>
        <w:tc>
          <w:tcPr>
            <w:tcW w:w="1882" w:type="dxa"/>
            <w:tcBorders>
              <w:top w:val="nil"/>
              <w:left w:val="nil"/>
              <w:bottom w:val="single" w:sz="8" w:space="0" w:color="auto"/>
              <w:right w:val="single" w:sz="8" w:space="0" w:color="auto"/>
            </w:tcBorders>
            <w:shd w:val="clear" w:color="auto" w:fill="auto"/>
            <w:noWrap/>
            <w:vAlign w:val="bottom"/>
            <w:hideMark/>
          </w:tcPr>
          <w:p w14:paraId="332D0EF9" w14:textId="77777777" w:rsidR="00DC4F19" w:rsidRPr="00B72F2D" w:rsidRDefault="00DC4F19" w:rsidP="00DC4F19">
            <w:pPr>
              <w:pStyle w:val="TableauTexte"/>
            </w:pPr>
            <w:r w:rsidRPr="00B72F2D">
              <w:t>22/11/2010 00:00</w:t>
            </w:r>
          </w:p>
        </w:tc>
        <w:tc>
          <w:tcPr>
            <w:tcW w:w="856" w:type="dxa"/>
            <w:tcBorders>
              <w:top w:val="nil"/>
              <w:left w:val="nil"/>
              <w:bottom w:val="single" w:sz="8" w:space="0" w:color="auto"/>
              <w:right w:val="single" w:sz="8" w:space="0" w:color="auto"/>
            </w:tcBorders>
            <w:shd w:val="clear" w:color="auto" w:fill="auto"/>
            <w:noWrap/>
            <w:vAlign w:val="bottom"/>
            <w:hideMark/>
          </w:tcPr>
          <w:p w14:paraId="62A42804" w14:textId="77777777" w:rsidR="00DC4F19" w:rsidRPr="00B72F2D" w:rsidRDefault="00DC4F19" w:rsidP="00DC4F19">
            <w:pPr>
              <w:pStyle w:val="TableauTexte"/>
            </w:pPr>
            <w:r w:rsidRPr="00B72F2D">
              <w:t>1</w:t>
            </w:r>
          </w:p>
        </w:tc>
      </w:tr>
      <w:tr w:rsidR="00DC4F19" w:rsidRPr="00B72F2D" w14:paraId="7356BD7E"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6FD91FF8" w14:textId="77777777" w:rsidR="00DC4F19" w:rsidRPr="00B72F2D" w:rsidRDefault="00DC4F19" w:rsidP="00DC4F19">
            <w:pPr>
              <w:pStyle w:val="TableauTexte"/>
            </w:pPr>
            <w:r w:rsidRPr="00B72F2D">
              <w:t>16</w:t>
            </w:r>
          </w:p>
        </w:tc>
        <w:tc>
          <w:tcPr>
            <w:tcW w:w="1704" w:type="dxa"/>
            <w:tcBorders>
              <w:top w:val="nil"/>
              <w:left w:val="nil"/>
              <w:bottom w:val="single" w:sz="8" w:space="0" w:color="auto"/>
              <w:right w:val="single" w:sz="8" w:space="0" w:color="auto"/>
            </w:tcBorders>
            <w:shd w:val="clear" w:color="auto" w:fill="auto"/>
            <w:noWrap/>
            <w:vAlign w:val="bottom"/>
            <w:hideMark/>
          </w:tcPr>
          <w:p w14:paraId="77AC5B63" w14:textId="77777777" w:rsidR="00DC4F19" w:rsidRPr="00B72F2D" w:rsidRDefault="00DC4F19" w:rsidP="00DC4F19">
            <w:pPr>
              <w:pStyle w:val="TableauTexte"/>
            </w:pPr>
            <w:r w:rsidRPr="00B72F2D">
              <w:t>10001</w:t>
            </w:r>
          </w:p>
        </w:tc>
        <w:tc>
          <w:tcPr>
            <w:tcW w:w="1882" w:type="dxa"/>
            <w:tcBorders>
              <w:top w:val="nil"/>
              <w:left w:val="nil"/>
              <w:bottom w:val="single" w:sz="8" w:space="0" w:color="auto"/>
              <w:right w:val="single" w:sz="8" w:space="0" w:color="auto"/>
            </w:tcBorders>
            <w:shd w:val="clear" w:color="auto" w:fill="auto"/>
            <w:noWrap/>
            <w:vAlign w:val="bottom"/>
            <w:hideMark/>
          </w:tcPr>
          <w:p w14:paraId="2A3ACD31" w14:textId="77777777" w:rsidR="00DC4F19" w:rsidRPr="00B72F2D" w:rsidRDefault="00DC4F19" w:rsidP="00DC4F19">
            <w:pPr>
              <w:pStyle w:val="TableauTexte"/>
            </w:pPr>
            <w:r w:rsidRPr="00B72F2D">
              <w:t>22/11/2010 00:00</w:t>
            </w:r>
          </w:p>
        </w:tc>
        <w:tc>
          <w:tcPr>
            <w:tcW w:w="856" w:type="dxa"/>
            <w:tcBorders>
              <w:top w:val="nil"/>
              <w:left w:val="nil"/>
              <w:bottom w:val="single" w:sz="8" w:space="0" w:color="auto"/>
              <w:right w:val="single" w:sz="8" w:space="0" w:color="auto"/>
            </w:tcBorders>
            <w:shd w:val="clear" w:color="auto" w:fill="auto"/>
            <w:noWrap/>
            <w:vAlign w:val="bottom"/>
            <w:hideMark/>
          </w:tcPr>
          <w:p w14:paraId="2CDE9DC1" w14:textId="77777777" w:rsidR="00DC4F19" w:rsidRPr="00B72F2D" w:rsidRDefault="00DC4F19" w:rsidP="00DC4F19">
            <w:pPr>
              <w:pStyle w:val="TableauTexte"/>
            </w:pPr>
            <w:r w:rsidRPr="00B72F2D">
              <w:t>2</w:t>
            </w:r>
          </w:p>
        </w:tc>
      </w:tr>
      <w:tr w:rsidR="00DC4F19" w:rsidRPr="00B72F2D" w14:paraId="20C627F9"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61B07672" w14:textId="77777777" w:rsidR="00DC4F19" w:rsidRPr="00B72F2D" w:rsidRDefault="00DC4F19" w:rsidP="00DC4F19">
            <w:pPr>
              <w:pStyle w:val="TableauTexte"/>
            </w:pPr>
            <w:r w:rsidRPr="00B72F2D">
              <w:t>19</w:t>
            </w:r>
          </w:p>
        </w:tc>
        <w:tc>
          <w:tcPr>
            <w:tcW w:w="1704" w:type="dxa"/>
            <w:tcBorders>
              <w:top w:val="nil"/>
              <w:left w:val="nil"/>
              <w:bottom w:val="single" w:sz="8" w:space="0" w:color="auto"/>
              <w:right w:val="single" w:sz="8" w:space="0" w:color="auto"/>
            </w:tcBorders>
            <w:shd w:val="clear" w:color="auto" w:fill="auto"/>
            <w:noWrap/>
            <w:vAlign w:val="bottom"/>
            <w:hideMark/>
          </w:tcPr>
          <w:p w14:paraId="49BCCE01" w14:textId="77777777" w:rsidR="00DC4F19" w:rsidRPr="00B72F2D" w:rsidRDefault="00DC4F19" w:rsidP="00DC4F19">
            <w:pPr>
              <w:pStyle w:val="TableauTexte"/>
            </w:pPr>
            <w:r w:rsidRPr="00B72F2D">
              <w:t>10006</w:t>
            </w:r>
          </w:p>
        </w:tc>
        <w:tc>
          <w:tcPr>
            <w:tcW w:w="1882" w:type="dxa"/>
            <w:tcBorders>
              <w:top w:val="nil"/>
              <w:left w:val="nil"/>
              <w:bottom w:val="single" w:sz="8" w:space="0" w:color="auto"/>
              <w:right w:val="single" w:sz="8" w:space="0" w:color="auto"/>
            </w:tcBorders>
            <w:shd w:val="clear" w:color="auto" w:fill="auto"/>
            <w:noWrap/>
            <w:vAlign w:val="bottom"/>
            <w:hideMark/>
          </w:tcPr>
          <w:p w14:paraId="6B37C6FD" w14:textId="77777777" w:rsidR="00DC4F19" w:rsidRPr="00B72F2D" w:rsidRDefault="00DC4F19" w:rsidP="00DC4F19">
            <w:pPr>
              <w:pStyle w:val="TableauTexte"/>
            </w:pPr>
            <w:r w:rsidRPr="00B72F2D">
              <w:t>22/11/2010 00:00</w:t>
            </w:r>
          </w:p>
        </w:tc>
        <w:tc>
          <w:tcPr>
            <w:tcW w:w="856" w:type="dxa"/>
            <w:tcBorders>
              <w:top w:val="nil"/>
              <w:left w:val="nil"/>
              <w:bottom w:val="single" w:sz="8" w:space="0" w:color="auto"/>
              <w:right w:val="single" w:sz="8" w:space="0" w:color="auto"/>
            </w:tcBorders>
            <w:shd w:val="clear" w:color="auto" w:fill="auto"/>
            <w:noWrap/>
            <w:vAlign w:val="bottom"/>
            <w:hideMark/>
          </w:tcPr>
          <w:p w14:paraId="55D9D4D1" w14:textId="77777777" w:rsidR="00DC4F19" w:rsidRPr="00B72F2D" w:rsidRDefault="00DC4F19" w:rsidP="00DC4F19">
            <w:pPr>
              <w:pStyle w:val="TableauTexte"/>
            </w:pPr>
            <w:r w:rsidRPr="00B72F2D">
              <w:t>1</w:t>
            </w:r>
          </w:p>
        </w:tc>
      </w:tr>
      <w:tr w:rsidR="00DC4F19" w:rsidRPr="00B72F2D" w14:paraId="0D54BD24" w14:textId="77777777" w:rsidTr="00DC4F19">
        <w:trPr>
          <w:trHeight w:val="315"/>
        </w:trPr>
        <w:tc>
          <w:tcPr>
            <w:tcW w:w="6324" w:type="dxa"/>
            <w:gridSpan w:val="4"/>
            <w:tcBorders>
              <w:top w:val="nil"/>
              <w:left w:val="nil"/>
              <w:bottom w:val="nil"/>
              <w:right w:val="nil"/>
            </w:tcBorders>
            <w:shd w:val="clear" w:color="auto" w:fill="auto"/>
            <w:noWrap/>
            <w:vAlign w:val="bottom"/>
            <w:hideMark/>
          </w:tcPr>
          <w:p w14:paraId="6CF85153" w14:textId="77777777" w:rsidR="00DC4F19" w:rsidRPr="00B72F2D" w:rsidRDefault="00DC4F19" w:rsidP="00DC4F19">
            <w:pPr>
              <w:pStyle w:val="TableauTitreColonne"/>
              <w:rPr>
                <w:rFonts w:ascii="Calibri" w:hAnsi="Calibri"/>
                <w:sz w:val="22"/>
                <w:szCs w:val="22"/>
              </w:rPr>
            </w:pPr>
            <w:r w:rsidRPr="00B72F2D">
              <w:lastRenderedPageBreak/>
              <w:t>Partition</w:t>
            </w:r>
            <w:r>
              <w:t> </w:t>
            </w:r>
            <w:r w:rsidRPr="00B72F2D">
              <w:t>2</w:t>
            </w:r>
          </w:p>
        </w:tc>
      </w:tr>
      <w:tr w:rsidR="00DC4F19" w:rsidRPr="00B72F2D" w14:paraId="01322C01" w14:textId="77777777" w:rsidTr="00DC4F19">
        <w:trPr>
          <w:trHeight w:val="315"/>
        </w:trPr>
        <w:tc>
          <w:tcPr>
            <w:tcW w:w="188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6E8B56B" w14:textId="77777777" w:rsidR="00DC4F19" w:rsidRPr="00A94270" w:rsidRDefault="00DC4F19" w:rsidP="00DC4F19">
            <w:pPr>
              <w:pStyle w:val="TableauTitreColonne"/>
            </w:pPr>
            <w:proofErr w:type="spellStart"/>
            <w:r w:rsidRPr="00A94270">
              <w:t>order</w:t>
            </w:r>
            <w:r>
              <w:t>_</w:t>
            </w:r>
            <w:r w:rsidRPr="00A94270">
              <w:t>id</w:t>
            </w:r>
            <w:proofErr w:type="spellEnd"/>
          </w:p>
        </w:tc>
        <w:tc>
          <w:tcPr>
            <w:tcW w:w="1704" w:type="dxa"/>
            <w:tcBorders>
              <w:top w:val="single" w:sz="8" w:space="0" w:color="auto"/>
              <w:left w:val="nil"/>
              <w:bottom w:val="single" w:sz="8" w:space="0" w:color="auto"/>
              <w:right w:val="single" w:sz="8" w:space="0" w:color="auto"/>
            </w:tcBorders>
            <w:shd w:val="clear" w:color="auto" w:fill="auto"/>
            <w:noWrap/>
            <w:vAlign w:val="bottom"/>
            <w:hideMark/>
          </w:tcPr>
          <w:p w14:paraId="28848B36" w14:textId="77777777" w:rsidR="00DC4F19" w:rsidRPr="00A94270" w:rsidRDefault="00DC4F19" w:rsidP="00DC4F19">
            <w:pPr>
              <w:pStyle w:val="TableauTitreColonne"/>
            </w:pPr>
            <w:proofErr w:type="spellStart"/>
            <w:r w:rsidRPr="00A94270">
              <w:t>product_id</w:t>
            </w:r>
            <w:proofErr w:type="spellEnd"/>
          </w:p>
        </w:tc>
        <w:tc>
          <w:tcPr>
            <w:tcW w:w="1882" w:type="dxa"/>
            <w:tcBorders>
              <w:top w:val="single" w:sz="8" w:space="0" w:color="auto"/>
              <w:left w:val="nil"/>
              <w:bottom w:val="single" w:sz="8" w:space="0" w:color="auto"/>
              <w:right w:val="single" w:sz="8" w:space="0" w:color="auto"/>
            </w:tcBorders>
            <w:shd w:val="clear" w:color="auto" w:fill="auto"/>
            <w:noWrap/>
            <w:vAlign w:val="bottom"/>
            <w:hideMark/>
          </w:tcPr>
          <w:p w14:paraId="7FDD5913" w14:textId="77777777" w:rsidR="00DC4F19" w:rsidRPr="00A94270" w:rsidRDefault="00DC4F19" w:rsidP="00DC4F19">
            <w:pPr>
              <w:pStyle w:val="TableauTitreColonne"/>
            </w:pPr>
            <w:proofErr w:type="spellStart"/>
            <w:r w:rsidRPr="00A94270">
              <w:t>order</w:t>
            </w:r>
            <w:r>
              <w:t>_</w:t>
            </w:r>
            <w:r w:rsidRPr="00A94270">
              <w:t>date</w:t>
            </w:r>
            <w:proofErr w:type="spellEnd"/>
          </w:p>
        </w:tc>
        <w:tc>
          <w:tcPr>
            <w:tcW w:w="856" w:type="dxa"/>
            <w:tcBorders>
              <w:top w:val="single" w:sz="8" w:space="0" w:color="auto"/>
              <w:left w:val="nil"/>
              <w:bottom w:val="single" w:sz="8" w:space="0" w:color="auto"/>
              <w:right w:val="single" w:sz="8" w:space="0" w:color="auto"/>
            </w:tcBorders>
            <w:shd w:val="clear" w:color="auto" w:fill="auto"/>
            <w:noWrap/>
            <w:vAlign w:val="bottom"/>
            <w:hideMark/>
          </w:tcPr>
          <w:p w14:paraId="69AF3286" w14:textId="77777777" w:rsidR="00DC4F19" w:rsidRPr="00A94270" w:rsidRDefault="00DC4F19" w:rsidP="00DC4F19">
            <w:pPr>
              <w:pStyle w:val="TableauTitreColonne"/>
            </w:pPr>
            <w:proofErr w:type="spellStart"/>
            <w:r w:rsidRPr="00A94270">
              <w:t>q</w:t>
            </w:r>
            <w:r>
              <w:t>uan</w:t>
            </w:r>
            <w:r w:rsidRPr="00A94270">
              <w:t>tity</w:t>
            </w:r>
            <w:proofErr w:type="spellEnd"/>
          </w:p>
        </w:tc>
      </w:tr>
      <w:tr w:rsidR="00DC4F19" w:rsidRPr="00B72F2D" w14:paraId="7EA264DB"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7CCED65C" w14:textId="77777777" w:rsidR="00DC4F19" w:rsidRPr="00B72F2D" w:rsidRDefault="00DC4F19" w:rsidP="00DC4F19">
            <w:pPr>
              <w:pStyle w:val="TableauTexte"/>
            </w:pPr>
            <w:r w:rsidRPr="00B72F2D">
              <w:t>2</w:t>
            </w:r>
          </w:p>
        </w:tc>
        <w:tc>
          <w:tcPr>
            <w:tcW w:w="1704" w:type="dxa"/>
            <w:tcBorders>
              <w:top w:val="nil"/>
              <w:left w:val="nil"/>
              <w:bottom w:val="single" w:sz="8" w:space="0" w:color="auto"/>
              <w:right w:val="single" w:sz="8" w:space="0" w:color="auto"/>
            </w:tcBorders>
            <w:shd w:val="clear" w:color="auto" w:fill="auto"/>
            <w:noWrap/>
            <w:vAlign w:val="bottom"/>
            <w:hideMark/>
          </w:tcPr>
          <w:p w14:paraId="260289E0" w14:textId="77777777" w:rsidR="00DC4F19" w:rsidRPr="00B72F2D" w:rsidRDefault="00DC4F19" w:rsidP="00DC4F19">
            <w:pPr>
              <w:pStyle w:val="TableauTexte"/>
            </w:pPr>
            <w:r w:rsidRPr="00B72F2D">
              <w:t>10011</w:t>
            </w:r>
          </w:p>
        </w:tc>
        <w:tc>
          <w:tcPr>
            <w:tcW w:w="1882" w:type="dxa"/>
            <w:tcBorders>
              <w:top w:val="nil"/>
              <w:left w:val="nil"/>
              <w:bottom w:val="single" w:sz="8" w:space="0" w:color="auto"/>
              <w:right w:val="single" w:sz="8" w:space="0" w:color="auto"/>
            </w:tcBorders>
            <w:shd w:val="clear" w:color="auto" w:fill="auto"/>
            <w:noWrap/>
            <w:vAlign w:val="bottom"/>
            <w:hideMark/>
          </w:tcPr>
          <w:p w14:paraId="4A701E88" w14:textId="77777777" w:rsidR="00DC4F19" w:rsidRPr="00B72F2D" w:rsidRDefault="00DC4F19" w:rsidP="00DC4F19">
            <w:pPr>
              <w:pStyle w:val="TableauTexte"/>
            </w:pPr>
            <w:r w:rsidRPr="00B72F2D">
              <w:t>13/10/2009 00:00</w:t>
            </w:r>
          </w:p>
        </w:tc>
        <w:tc>
          <w:tcPr>
            <w:tcW w:w="856" w:type="dxa"/>
            <w:tcBorders>
              <w:top w:val="nil"/>
              <w:left w:val="nil"/>
              <w:bottom w:val="single" w:sz="8" w:space="0" w:color="auto"/>
              <w:right w:val="single" w:sz="8" w:space="0" w:color="auto"/>
            </w:tcBorders>
            <w:shd w:val="clear" w:color="auto" w:fill="auto"/>
            <w:noWrap/>
            <w:vAlign w:val="bottom"/>
            <w:hideMark/>
          </w:tcPr>
          <w:p w14:paraId="4A501E2C" w14:textId="77777777" w:rsidR="00DC4F19" w:rsidRPr="00B72F2D" w:rsidRDefault="00DC4F19" w:rsidP="00DC4F19">
            <w:pPr>
              <w:pStyle w:val="TableauTexte"/>
            </w:pPr>
            <w:r w:rsidRPr="00B72F2D">
              <w:t>1</w:t>
            </w:r>
          </w:p>
        </w:tc>
      </w:tr>
      <w:tr w:rsidR="00DC4F19" w:rsidRPr="00B72F2D" w14:paraId="4C11B111"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370434D3" w14:textId="77777777" w:rsidR="00DC4F19" w:rsidRPr="00B72F2D" w:rsidRDefault="00DC4F19" w:rsidP="00DC4F19">
            <w:pPr>
              <w:pStyle w:val="TableauTexte"/>
            </w:pPr>
            <w:r w:rsidRPr="00B72F2D">
              <w:t>5</w:t>
            </w:r>
          </w:p>
        </w:tc>
        <w:tc>
          <w:tcPr>
            <w:tcW w:w="1704" w:type="dxa"/>
            <w:tcBorders>
              <w:top w:val="nil"/>
              <w:left w:val="nil"/>
              <w:bottom w:val="single" w:sz="8" w:space="0" w:color="auto"/>
              <w:right w:val="single" w:sz="8" w:space="0" w:color="auto"/>
            </w:tcBorders>
            <w:shd w:val="clear" w:color="auto" w:fill="auto"/>
            <w:noWrap/>
            <w:vAlign w:val="bottom"/>
            <w:hideMark/>
          </w:tcPr>
          <w:p w14:paraId="376B4185" w14:textId="77777777" w:rsidR="00DC4F19" w:rsidRPr="00B72F2D" w:rsidRDefault="00DC4F19" w:rsidP="00DC4F19">
            <w:pPr>
              <w:pStyle w:val="TableauTexte"/>
            </w:pPr>
            <w:r w:rsidRPr="00B72F2D">
              <w:t>10004</w:t>
            </w:r>
          </w:p>
        </w:tc>
        <w:tc>
          <w:tcPr>
            <w:tcW w:w="1882" w:type="dxa"/>
            <w:tcBorders>
              <w:top w:val="nil"/>
              <w:left w:val="nil"/>
              <w:bottom w:val="single" w:sz="8" w:space="0" w:color="auto"/>
              <w:right w:val="single" w:sz="8" w:space="0" w:color="auto"/>
            </w:tcBorders>
            <w:shd w:val="clear" w:color="auto" w:fill="auto"/>
            <w:noWrap/>
            <w:vAlign w:val="bottom"/>
            <w:hideMark/>
          </w:tcPr>
          <w:p w14:paraId="28BD4E01" w14:textId="77777777" w:rsidR="00DC4F19" w:rsidRPr="00B72F2D" w:rsidRDefault="00DC4F19" w:rsidP="00DC4F19">
            <w:pPr>
              <w:pStyle w:val="TableauTexte"/>
            </w:pPr>
            <w:r w:rsidRPr="00B72F2D">
              <w:t>19/11/2010 00:00</w:t>
            </w:r>
          </w:p>
        </w:tc>
        <w:tc>
          <w:tcPr>
            <w:tcW w:w="856" w:type="dxa"/>
            <w:tcBorders>
              <w:top w:val="nil"/>
              <w:left w:val="nil"/>
              <w:bottom w:val="single" w:sz="8" w:space="0" w:color="auto"/>
              <w:right w:val="single" w:sz="8" w:space="0" w:color="auto"/>
            </w:tcBorders>
            <w:shd w:val="clear" w:color="auto" w:fill="auto"/>
            <w:noWrap/>
            <w:vAlign w:val="bottom"/>
            <w:hideMark/>
          </w:tcPr>
          <w:p w14:paraId="0166492B" w14:textId="77777777" w:rsidR="00DC4F19" w:rsidRPr="00B72F2D" w:rsidRDefault="00DC4F19" w:rsidP="00DC4F19">
            <w:pPr>
              <w:pStyle w:val="TableauTexte"/>
            </w:pPr>
            <w:r w:rsidRPr="00B72F2D">
              <w:t>1</w:t>
            </w:r>
          </w:p>
        </w:tc>
      </w:tr>
      <w:tr w:rsidR="00DC4F19" w:rsidRPr="00B72F2D" w14:paraId="7E610778"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5DC2A6BA" w14:textId="77777777" w:rsidR="00DC4F19" w:rsidRPr="00B72F2D" w:rsidRDefault="00DC4F19" w:rsidP="00DC4F19">
            <w:pPr>
              <w:pStyle w:val="TableauTexte"/>
            </w:pPr>
            <w:r w:rsidRPr="00B72F2D">
              <w:t>8</w:t>
            </w:r>
          </w:p>
        </w:tc>
        <w:tc>
          <w:tcPr>
            <w:tcW w:w="1704" w:type="dxa"/>
            <w:tcBorders>
              <w:top w:val="nil"/>
              <w:left w:val="nil"/>
              <w:bottom w:val="single" w:sz="8" w:space="0" w:color="auto"/>
              <w:right w:val="single" w:sz="8" w:space="0" w:color="auto"/>
            </w:tcBorders>
            <w:shd w:val="clear" w:color="auto" w:fill="auto"/>
            <w:noWrap/>
            <w:vAlign w:val="bottom"/>
            <w:hideMark/>
          </w:tcPr>
          <w:p w14:paraId="0F8312CD" w14:textId="77777777" w:rsidR="00DC4F19" w:rsidRPr="00B72F2D" w:rsidRDefault="00DC4F19" w:rsidP="00DC4F19">
            <w:pPr>
              <w:pStyle w:val="TableauTexte"/>
            </w:pPr>
            <w:r w:rsidRPr="00B72F2D">
              <w:t>10001</w:t>
            </w:r>
          </w:p>
        </w:tc>
        <w:tc>
          <w:tcPr>
            <w:tcW w:w="1882" w:type="dxa"/>
            <w:tcBorders>
              <w:top w:val="nil"/>
              <w:left w:val="nil"/>
              <w:bottom w:val="single" w:sz="8" w:space="0" w:color="auto"/>
              <w:right w:val="single" w:sz="8" w:space="0" w:color="auto"/>
            </w:tcBorders>
            <w:shd w:val="clear" w:color="auto" w:fill="auto"/>
            <w:noWrap/>
            <w:vAlign w:val="bottom"/>
            <w:hideMark/>
          </w:tcPr>
          <w:p w14:paraId="32750529" w14:textId="77777777" w:rsidR="00DC4F19" w:rsidRPr="00B72F2D" w:rsidRDefault="00DC4F19" w:rsidP="00DC4F19">
            <w:pPr>
              <w:pStyle w:val="TableauTexte"/>
            </w:pPr>
            <w:r w:rsidRPr="00B72F2D">
              <w:t>15/10/2009 00:00</w:t>
            </w:r>
          </w:p>
        </w:tc>
        <w:tc>
          <w:tcPr>
            <w:tcW w:w="856" w:type="dxa"/>
            <w:tcBorders>
              <w:top w:val="nil"/>
              <w:left w:val="nil"/>
              <w:bottom w:val="single" w:sz="8" w:space="0" w:color="auto"/>
              <w:right w:val="single" w:sz="8" w:space="0" w:color="auto"/>
            </w:tcBorders>
            <w:shd w:val="clear" w:color="auto" w:fill="auto"/>
            <w:noWrap/>
            <w:vAlign w:val="bottom"/>
            <w:hideMark/>
          </w:tcPr>
          <w:p w14:paraId="4E53C2B2" w14:textId="77777777" w:rsidR="00DC4F19" w:rsidRPr="00B72F2D" w:rsidRDefault="00DC4F19" w:rsidP="00DC4F19">
            <w:pPr>
              <w:pStyle w:val="TableauTexte"/>
            </w:pPr>
            <w:r w:rsidRPr="00B72F2D">
              <w:t>1</w:t>
            </w:r>
          </w:p>
        </w:tc>
      </w:tr>
      <w:tr w:rsidR="00DC4F19" w:rsidRPr="00B72F2D" w14:paraId="70EF30D2"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6B687A81" w14:textId="77777777" w:rsidR="00DC4F19" w:rsidRPr="00B72F2D" w:rsidRDefault="00DC4F19" w:rsidP="00DC4F19">
            <w:pPr>
              <w:pStyle w:val="TableauTexte"/>
            </w:pPr>
            <w:r w:rsidRPr="00B72F2D">
              <w:t>11</w:t>
            </w:r>
          </w:p>
        </w:tc>
        <w:tc>
          <w:tcPr>
            <w:tcW w:w="1704" w:type="dxa"/>
            <w:tcBorders>
              <w:top w:val="nil"/>
              <w:left w:val="nil"/>
              <w:bottom w:val="single" w:sz="8" w:space="0" w:color="auto"/>
              <w:right w:val="single" w:sz="8" w:space="0" w:color="auto"/>
            </w:tcBorders>
            <w:shd w:val="clear" w:color="auto" w:fill="auto"/>
            <w:noWrap/>
            <w:vAlign w:val="bottom"/>
            <w:hideMark/>
          </w:tcPr>
          <w:p w14:paraId="2230A711" w14:textId="77777777" w:rsidR="00DC4F19" w:rsidRPr="00B72F2D" w:rsidRDefault="00DC4F19" w:rsidP="00DC4F19">
            <w:pPr>
              <w:pStyle w:val="TableauTexte"/>
            </w:pPr>
            <w:r w:rsidRPr="00B72F2D">
              <w:t>10006</w:t>
            </w:r>
          </w:p>
        </w:tc>
        <w:tc>
          <w:tcPr>
            <w:tcW w:w="1882" w:type="dxa"/>
            <w:tcBorders>
              <w:top w:val="nil"/>
              <w:left w:val="nil"/>
              <w:bottom w:val="single" w:sz="8" w:space="0" w:color="auto"/>
              <w:right w:val="single" w:sz="8" w:space="0" w:color="auto"/>
            </w:tcBorders>
            <w:shd w:val="clear" w:color="auto" w:fill="auto"/>
            <w:noWrap/>
            <w:vAlign w:val="bottom"/>
            <w:hideMark/>
          </w:tcPr>
          <w:p w14:paraId="3F8608EC" w14:textId="77777777" w:rsidR="00DC4F19" w:rsidRPr="00B72F2D" w:rsidRDefault="00DC4F19" w:rsidP="00DC4F19">
            <w:pPr>
              <w:pStyle w:val="TableauTexte"/>
            </w:pPr>
            <w:r w:rsidRPr="00B72F2D">
              <w:t>22/11/2010 00:00</w:t>
            </w:r>
          </w:p>
        </w:tc>
        <w:tc>
          <w:tcPr>
            <w:tcW w:w="856" w:type="dxa"/>
            <w:tcBorders>
              <w:top w:val="nil"/>
              <w:left w:val="nil"/>
              <w:bottom w:val="single" w:sz="8" w:space="0" w:color="auto"/>
              <w:right w:val="single" w:sz="8" w:space="0" w:color="auto"/>
            </w:tcBorders>
            <w:shd w:val="clear" w:color="auto" w:fill="auto"/>
            <w:noWrap/>
            <w:vAlign w:val="bottom"/>
            <w:hideMark/>
          </w:tcPr>
          <w:p w14:paraId="14112618" w14:textId="77777777" w:rsidR="00DC4F19" w:rsidRPr="00B72F2D" w:rsidRDefault="00DC4F19" w:rsidP="00DC4F19">
            <w:pPr>
              <w:pStyle w:val="TableauTexte"/>
            </w:pPr>
            <w:r w:rsidRPr="00B72F2D">
              <w:t>1</w:t>
            </w:r>
          </w:p>
        </w:tc>
      </w:tr>
      <w:tr w:rsidR="00DC4F19" w:rsidRPr="00B72F2D" w14:paraId="6A92DB09"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2330DAC8" w14:textId="77777777" w:rsidR="00DC4F19" w:rsidRPr="00B72F2D" w:rsidRDefault="00DC4F19" w:rsidP="00DC4F19">
            <w:pPr>
              <w:pStyle w:val="TableauTexte"/>
            </w:pPr>
            <w:r w:rsidRPr="00B72F2D">
              <w:t>14</w:t>
            </w:r>
          </w:p>
        </w:tc>
        <w:tc>
          <w:tcPr>
            <w:tcW w:w="1704" w:type="dxa"/>
            <w:tcBorders>
              <w:top w:val="nil"/>
              <w:left w:val="nil"/>
              <w:bottom w:val="single" w:sz="8" w:space="0" w:color="auto"/>
              <w:right w:val="single" w:sz="8" w:space="0" w:color="auto"/>
            </w:tcBorders>
            <w:shd w:val="clear" w:color="auto" w:fill="auto"/>
            <w:noWrap/>
            <w:vAlign w:val="bottom"/>
            <w:hideMark/>
          </w:tcPr>
          <w:p w14:paraId="2445F31D" w14:textId="77777777" w:rsidR="00DC4F19" w:rsidRPr="00B72F2D" w:rsidRDefault="00DC4F19" w:rsidP="00DC4F19">
            <w:pPr>
              <w:pStyle w:val="TableauTexte"/>
            </w:pPr>
            <w:r w:rsidRPr="00B72F2D">
              <w:t>10012</w:t>
            </w:r>
          </w:p>
        </w:tc>
        <w:tc>
          <w:tcPr>
            <w:tcW w:w="1882" w:type="dxa"/>
            <w:tcBorders>
              <w:top w:val="nil"/>
              <w:left w:val="nil"/>
              <w:bottom w:val="single" w:sz="8" w:space="0" w:color="auto"/>
              <w:right w:val="single" w:sz="8" w:space="0" w:color="auto"/>
            </w:tcBorders>
            <w:shd w:val="clear" w:color="auto" w:fill="auto"/>
            <w:noWrap/>
            <w:vAlign w:val="bottom"/>
            <w:hideMark/>
          </w:tcPr>
          <w:p w14:paraId="2A8C6BD0" w14:textId="77777777" w:rsidR="00DC4F19" w:rsidRPr="00B72F2D" w:rsidRDefault="00DC4F19" w:rsidP="00DC4F19">
            <w:pPr>
              <w:pStyle w:val="TableauTexte"/>
            </w:pPr>
            <w:r w:rsidRPr="00B72F2D">
              <w:t>22/11/2010 00:00</w:t>
            </w:r>
          </w:p>
        </w:tc>
        <w:tc>
          <w:tcPr>
            <w:tcW w:w="856" w:type="dxa"/>
            <w:tcBorders>
              <w:top w:val="nil"/>
              <w:left w:val="nil"/>
              <w:bottom w:val="single" w:sz="8" w:space="0" w:color="auto"/>
              <w:right w:val="single" w:sz="8" w:space="0" w:color="auto"/>
            </w:tcBorders>
            <w:shd w:val="clear" w:color="auto" w:fill="auto"/>
            <w:noWrap/>
            <w:vAlign w:val="bottom"/>
            <w:hideMark/>
          </w:tcPr>
          <w:p w14:paraId="6810E0F4" w14:textId="77777777" w:rsidR="00DC4F19" w:rsidRPr="00B72F2D" w:rsidRDefault="00DC4F19" w:rsidP="00DC4F19">
            <w:pPr>
              <w:pStyle w:val="TableauTexte"/>
            </w:pPr>
            <w:r w:rsidRPr="00B72F2D">
              <w:t>1</w:t>
            </w:r>
          </w:p>
        </w:tc>
      </w:tr>
      <w:tr w:rsidR="00DC4F19" w:rsidRPr="00B72F2D" w14:paraId="2ED57F33"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1EE9E5C7" w14:textId="77777777" w:rsidR="00DC4F19" w:rsidRPr="00B72F2D" w:rsidRDefault="00DC4F19" w:rsidP="00DC4F19">
            <w:pPr>
              <w:pStyle w:val="TableauTexte"/>
            </w:pPr>
            <w:r w:rsidRPr="00B72F2D">
              <w:t>17</w:t>
            </w:r>
          </w:p>
        </w:tc>
        <w:tc>
          <w:tcPr>
            <w:tcW w:w="1704" w:type="dxa"/>
            <w:tcBorders>
              <w:top w:val="nil"/>
              <w:left w:val="nil"/>
              <w:bottom w:val="single" w:sz="8" w:space="0" w:color="auto"/>
              <w:right w:val="single" w:sz="8" w:space="0" w:color="auto"/>
            </w:tcBorders>
            <w:shd w:val="clear" w:color="auto" w:fill="auto"/>
            <w:noWrap/>
            <w:vAlign w:val="bottom"/>
            <w:hideMark/>
          </w:tcPr>
          <w:p w14:paraId="0E20C04A" w14:textId="77777777" w:rsidR="00DC4F19" w:rsidRPr="00B72F2D" w:rsidRDefault="00DC4F19" w:rsidP="00DC4F19">
            <w:pPr>
              <w:pStyle w:val="TableauTexte"/>
            </w:pPr>
            <w:r w:rsidRPr="00B72F2D">
              <w:t>10012</w:t>
            </w:r>
          </w:p>
        </w:tc>
        <w:tc>
          <w:tcPr>
            <w:tcW w:w="1882" w:type="dxa"/>
            <w:tcBorders>
              <w:top w:val="nil"/>
              <w:left w:val="nil"/>
              <w:bottom w:val="single" w:sz="8" w:space="0" w:color="auto"/>
              <w:right w:val="single" w:sz="8" w:space="0" w:color="auto"/>
            </w:tcBorders>
            <w:shd w:val="clear" w:color="auto" w:fill="auto"/>
            <w:noWrap/>
            <w:vAlign w:val="bottom"/>
            <w:hideMark/>
          </w:tcPr>
          <w:p w14:paraId="197D84D1" w14:textId="77777777" w:rsidR="00DC4F19" w:rsidRPr="00B72F2D" w:rsidRDefault="00DC4F19" w:rsidP="00DC4F19">
            <w:pPr>
              <w:pStyle w:val="TableauTexte"/>
            </w:pPr>
            <w:r w:rsidRPr="00B72F2D">
              <w:t>15/02/2011 00:00</w:t>
            </w:r>
          </w:p>
        </w:tc>
        <w:tc>
          <w:tcPr>
            <w:tcW w:w="856" w:type="dxa"/>
            <w:tcBorders>
              <w:top w:val="nil"/>
              <w:left w:val="nil"/>
              <w:bottom w:val="single" w:sz="8" w:space="0" w:color="auto"/>
              <w:right w:val="single" w:sz="8" w:space="0" w:color="auto"/>
            </w:tcBorders>
            <w:shd w:val="clear" w:color="auto" w:fill="auto"/>
            <w:noWrap/>
            <w:vAlign w:val="bottom"/>
            <w:hideMark/>
          </w:tcPr>
          <w:p w14:paraId="7F5D06A9" w14:textId="77777777" w:rsidR="00DC4F19" w:rsidRPr="00B72F2D" w:rsidRDefault="00DC4F19" w:rsidP="00DC4F19">
            <w:pPr>
              <w:pStyle w:val="TableauTexte"/>
            </w:pPr>
            <w:r w:rsidRPr="00B72F2D">
              <w:t>1</w:t>
            </w:r>
          </w:p>
        </w:tc>
      </w:tr>
      <w:tr w:rsidR="00DC4F19" w:rsidRPr="00B72F2D" w14:paraId="6D07C602"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4F7DA077" w14:textId="77777777" w:rsidR="00DC4F19" w:rsidRPr="00B72F2D" w:rsidRDefault="00DC4F19" w:rsidP="00DC4F19">
            <w:pPr>
              <w:pStyle w:val="TableauTexte"/>
            </w:pPr>
            <w:r w:rsidRPr="00B72F2D">
              <w:t>20</w:t>
            </w:r>
          </w:p>
        </w:tc>
        <w:tc>
          <w:tcPr>
            <w:tcW w:w="1704" w:type="dxa"/>
            <w:tcBorders>
              <w:top w:val="nil"/>
              <w:left w:val="nil"/>
              <w:bottom w:val="single" w:sz="8" w:space="0" w:color="auto"/>
              <w:right w:val="single" w:sz="8" w:space="0" w:color="auto"/>
            </w:tcBorders>
            <w:shd w:val="clear" w:color="auto" w:fill="auto"/>
            <w:noWrap/>
            <w:vAlign w:val="bottom"/>
            <w:hideMark/>
          </w:tcPr>
          <w:p w14:paraId="2181E660" w14:textId="77777777" w:rsidR="00DC4F19" w:rsidRPr="00B72F2D" w:rsidRDefault="00DC4F19" w:rsidP="00DC4F19">
            <w:pPr>
              <w:pStyle w:val="TableauTexte"/>
            </w:pPr>
            <w:r w:rsidRPr="00B72F2D">
              <w:t>10007</w:t>
            </w:r>
          </w:p>
        </w:tc>
        <w:tc>
          <w:tcPr>
            <w:tcW w:w="1882" w:type="dxa"/>
            <w:tcBorders>
              <w:top w:val="nil"/>
              <w:left w:val="nil"/>
              <w:bottom w:val="single" w:sz="8" w:space="0" w:color="auto"/>
              <w:right w:val="single" w:sz="8" w:space="0" w:color="auto"/>
            </w:tcBorders>
            <w:shd w:val="clear" w:color="auto" w:fill="auto"/>
            <w:noWrap/>
            <w:vAlign w:val="bottom"/>
            <w:hideMark/>
          </w:tcPr>
          <w:p w14:paraId="0F6FAEFE" w14:textId="77777777" w:rsidR="00DC4F19" w:rsidRPr="00B72F2D" w:rsidRDefault="00DC4F19" w:rsidP="00DC4F19">
            <w:pPr>
              <w:pStyle w:val="TableauTexte"/>
            </w:pPr>
            <w:r w:rsidRPr="00B72F2D">
              <w:t>22/11/2010 00:00</w:t>
            </w:r>
          </w:p>
        </w:tc>
        <w:tc>
          <w:tcPr>
            <w:tcW w:w="856" w:type="dxa"/>
            <w:tcBorders>
              <w:top w:val="nil"/>
              <w:left w:val="nil"/>
              <w:bottom w:val="single" w:sz="8" w:space="0" w:color="auto"/>
              <w:right w:val="single" w:sz="8" w:space="0" w:color="auto"/>
            </w:tcBorders>
            <w:shd w:val="clear" w:color="auto" w:fill="auto"/>
            <w:noWrap/>
            <w:vAlign w:val="bottom"/>
            <w:hideMark/>
          </w:tcPr>
          <w:p w14:paraId="4A991001" w14:textId="77777777" w:rsidR="00DC4F19" w:rsidRPr="00B72F2D" w:rsidRDefault="00DC4F19" w:rsidP="00DC4F19">
            <w:pPr>
              <w:pStyle w:val="TableauTexte"/>
            </w:pPr>
            <w:r w:rsidRPr="00B72F2D">
              <w:t>3</w:t>
            </w:r>
          </w:p>
        </w:tc>
      </w:tr>
      <w:tr w:rsidR="00DC4F19" w:rsidRPr="00B72F2D" w14:paraId="7B1128B8" w14:textId="77777777" w:rsidTr="00DC4F19">
        <w:trPr>
          <w:trHeight w:val="315"/>
        </w:trPr>
        <w:tc>
          <w:tcPr>
            <w:tcW w:w="6324" w:type="dxa"/>
            <w:gridSpan w:val="4"/>
            <w:tcBorders>
              <w:top w:val="nil"/>
              <w:left w:val="nil"/>
              <w:bottom w:val="nil"/>
              <w:right w:val="nil"/>
            </w:tcBorders>
            <w:shd w:val="clear" w:color="auto" w:fill="auto"/>
            <w:noWrap/>
            <w:vAlign w:val="bottom"/>
            <w:hideMark/>
          </w:tcPr>
          <w:p w14:paraId="5E443E26" w14:textId="77777777" w:rsidR="00DC4F19" w:rsidRPr="00B72F2D" w:rsidRDefault="00DC4F19" w:rsidP="00DC4F19">
            <w:pPr>
              <w:pStyle w:val="TableauTitreColonne"/>
              <w:rPr>
                <w:rFonts w:ascii="Calibri" w:hAnsi="Calibri"/>
                <w:sz w:val="22"/>
                <w:szCs w:val="22"/>
              </w:rPr>
            </w:pPr>
            <w:r w:rsidRPr="00B72F2D">
              <w:t>Partition</w:t>
            </w:r>
            <w:r>
              <w:t> </w:t>
            </w:r>
            <w:r w:rsidRPr="00B72F2D">
              <w:t>3</w:t>
            </w:r>
          </w:p>
        </w:tc>
      </w:tr>
      <w:tr w:rsidR="00DC4F19" w:rsidRPr="00B72F2D" w14:paraId="59E59659" w14:textId="77777777" w:rsidTr="00DC4F19">
        <w:trPr>
          <w:trHeight w:val="315"/>
        </w:trPr>
        <w:tc>
          <w:tcPr>
            <w:tcW w:w="188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C5410C8" w14:textId="77777777" w:rsidR="00DC4F19" w:rsidRPr="00D5164F" w:rsidRDefault="00DC4F19" w:rsidP="00DC4F19">
            <w:pPr>
              <w:pStyle w:val="TableauTitreColonne"/>
            </w:pPr>
            <w:proofErr w:type="spellStart"/>
            <w:r w:rsidRPr="00D5164F">
              <w:t>order</w:t>
            </w:r>
            <w:r>
              <w:t>_</w:t>
            </w:r>
            <w:r w:rsidRPr="00D5164F">
              <w:t>id</w:t>
            </w:r>
            <w:proofErr w:type="spellEnd"/>
          </w:p>
        </w:tc>
        <w:tc>
          <w:tcPr>
            <w:tcW w:w="1704" w:type="dxa"/>
            <w:tcBorders>
              <w:top w:val="single" w:sz="8" w:space="0" w:color="auto"/>
              <w:left w:val="nil"/>
              <w:bottom w:val="single" w:sz="8" w:space="0" w:color="auto"/>
              <w:right w:val="single" w:sz="8" w:space="0" w:color="auto"/>
            </w:tcBorders>
            <w:shd w:val="clear" w:color="auto" w:fill="auto"/>
            <w:noWrap/>
            <w:vAlign w:val="bottom"/>
            <w:hideMark/>
          </w:tcPr>
          <w:p w14:paraId="20149EE7" w14:textId="77777777" w:rsidR="00DC4F19" w:rsidRPr="00D5164F" w:rsidRDefault="00DC4F19" w:rsidP="00DC4F19">
            <w:pPr>
              <w:pStyle w:val="TableauTitreColonne"/>
            </w:pPr>
            <w:proofErr w:type="spellStart"/>
            <w:r w:rsidRPr="00D5164F">
              <w:t>product_id</w:t>
            </w:r>
            <w:proofErr w:type="spellEnd"/>
          </w:p>
        </w:tc>
        <w:tc>
          <w:tcPr>
            <w:tcW w:w="1882" w:type="dxa"/>
            <w:tcBorders>
              <w:top w:val="single" w:sz="8" w:space="0" w:color="auto"/>
              <w:left w:val="nil"/>
              <w:bottom w:val="single" w:sz="8" w:space="0" w:color="auto"/>
              <w:right w:val="single" w:sz="8" w:space="0" w:color="auto"/>
            </w:tcBorders>
            <w:shd w:val="clear" w:color="auto" w:fill="auto"/>
            <w:noWrap/>
            <w:vAlign w:val="bottom"/>
            <w:hideMark/>
          </w:tcPr>
          <w:p w14:paraId="5220BA04" w14:textId="77777777" w:rsidR="00DC4F19" w:rsidRPr="00D5164F" w:rsidRDefault="00DC4F19" w:rsidP="00DC4F19">
            <w:pPr>
              <w:pStyle w:val="TableauTitreColonne"/>
            </w:pPr>
            <w:proofErr w:type="spellStart"/>
            <w:r w:rsidRPr="00D5164F">
              <w:t>order</w:t>
            </w:r>
            <w:r>
              <w:t>_</w:t>
            </w:r>
            <w:r w:rsidRPr="00D5164F">
              <w:t>date</w:t>
            </w:r>
            <w:proofErr w:type="spellEnd"/>
          </w:p>
        </w:tc>
        <w:tc>
          <w:tcPr>
            <w:tcW w:w="856" w:type="dxa"/>
            <w:tcBorders>
              <w:top w:val="single" w:sz="8" w:space="0" w:color="auto"/>
              <w:left w:val="nil"/>
              <w:bottom w:val="single" w:sz="8" w:space="0" w:color="auto"/>
              <w:right w:val="single" w:sz="8" w:space="0" w:color="auto"/>
            </w:tcBorders>
            <w:shd w:val="clear" w:color="auto" w:fill="auto"/>
            <w:noWrap/>
            <w:vAlign w:val="bottom"/>
            <w:hideMark/>
          </w:tcPr>
          <w:p w14:paraId="4C8D0AD6" w14:textId="77777777" w:rsidR="00DC4F19" w:rsidRPr="00D5164F" w:rsidRDefault="00DC4F19" w:rsidP="00DC4F19">
            <w:pPr>
              <w:pStyle w:val="TableauTitreColonne"/>
            </w:pPr>
            <w:proofErr w:type="spellStart"/>
            <w:r w:rsidRPr="00D5164F">
              <w:t>q</w:t>
            </w:r>
            <w:r>
              <w:t>uan</w:t>
            </w:r>
            <w:r w:rsidRPr="00D5164F">
              <w:t>tity</w:t>
            </w:r>
            <w:proofErr w:type="spellEnd"/>
          </w:p>
        </w:tc>
      </w:tr>
      <w:tr w:rsidR="00DC4F19" w:rsidRPr="00B72F2D" w14:paraId="51DC0800"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57C5AFAB" w14:textId="77777777" w:rsidR="00DC4F19" w:rsidRPr="00B72F2D" w:rsidRDefault="00DC4F19" w:rsidP="00DC4F19">
            <w:pPr>
              <w:pStyle w:val="TableauTexte"/>
            </w:pPr>
            <w:r w:rsidRPr="00B72F2D">
              <w:t>3</w:t>
            </w:r>
          </w:p>
        </w:tc>
        <w:tc>
          <w:tcPr>
            <w:tcW w:w="1704" w:type="dxa"/>
            <w:tcBorders>
              <w:top w:val="nil"/>
              <w:left w:val="nil"/>
              <w:bottom w:val="single" w:sz="8" w:space="0" w:color="auto"/>
              <w:right w:val="single" w:sz="8" w:space="0" w:color="auto"/>
            </w:tcBorders>
            <w:shd w:val="clear" w:color="auto" w:fill="auto"/>
            <w:noWrap/>
            <w:vAlign w:val="bottom"/>
            <w:hideMark/>
          </w:tcPr>
          <w:p w14:paraId="55F11D12" w14:textId="77777777" w:rsidR="00DC4F19" w:rsidRPr="00B72F2D" w:rsidRDefault="00DC4F19" w:rsidP="00DC4F19">
            <w:pPr>
              <w:pStyle w:val="TableauTexte"/>
            </w:pPr>
            <w:r w:rsidRPr="00B72F2D">
              <w:t>10003</w:t>
            </w:r>
          </w:p>
        </w:tc>
        <w:tc>
          <w:tcPr>
            <w:tcW w:w="1882" w:type="dxa"/>
            <w:tcBorders>
              <w:top w:val="nil"/>
              <w:left w:val="nil"/>
              <w:bottom w:val="single" w:sz="8" w:space="0" w:color="auto"/>
              <w:right w:val="single" w:sz="8" w:space="0" w:color="auto"/>
            </w:tcBorders>
            <w:shd w:val="clear" w:color="auto" w:fill="auto"/>
            <w:noWrap/>
            <w:vAlign w:val="bottom"/>
            <w:hideMark/>
          </w:tcPr>
          <w:p w14:paraId="1DF50F3D" w14:textId="77777777" w:rsidR="00DC4F19" w:rsidRPr="00B72F2D" w:rsidRDefault="00DC4F19" w:rsidP="00DC4F19">
            <w:pPr>
              <w:pStyle w:val="TableauTexte"/>
            </w:pPr>
            <w:r w:rsidRPr="00B72F2D">
              <w:t>02/06/2011 00:00</w:t>
            </w:r>
          </w:p>
        </w:tc>
        <w:tc>
          <w:tcPr>
            <w:tcW w:w="856" w:type="dxa"/>
            <w:tcBorders>
              <w:top w:val="nil"/>
              <w:left w:val="nil"/>
              <w:bottom w:val="single" w:sz="8" w:space="0" w:color="auto"/>
              <w:right w:val="single" w:sz="8" w:space="0" w:color="auto"/>
            </w:tcBorders>
            <w:shd w:val="clear" w:color="auto" w:fill="auto"/>
            <w:noWrap/>
            <w:vAlign w:val="bottom"/>
            <w:hideMark/>
          </w:tcPr>
          <w:p w14:paraId="5D564683" w14:textId="77777777" w:rsidR="00DC4F19" w:rsidRPr="00B72F2D" w:rsidRDefault="00DC4F19" w:rsidP="00DC4F19">
            <w:pPr>
              <w:pStyle w:val="TableauTexte"/>
            </w:pPr>
            <w:r w:rsidRPr="00B72F2D">
              <w:t>2</w:t>
            </w:r>
          </w:p>
        </w:tc>
      </w:tr>
      <w:tr w:rsidR="00DC4F19" w:rsidRPr="00B72F2D" w14:paraId="20D787D5"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012BBDDF" w14:textId="77777777" w:rsidR="00DC4F19" w:rsidRPr="00B72F2D" w:rsidRDefault="00DC4F19" w:rsidP="00DC4F19">
            <w:pPr>
              <w:pStyle w:val="TableauTexte"/>
            </w:pPr>
            <w:r w:rsidRPr="00B72F2D">
              <w:t>6</w:t>
            </w:r>
          </w:p>
        </w:tc>
        <w:tc>
          <w:tcPr>
            <w:tcW w:w="1704" w:type="dxa"/>
            <w:tcBorders>
              <w:top w:val="nil"/>
              <w:left w:val="nil"/>
              <w:bottom w:val="single" w:sz="8" w:space="0" w:color="auto"/>
              <w:right w:val="single" w:sz="8" w:space="0" w:color="auto"/>
            </w:tcBorders>
            <w:shd w:val="clear" w:color="auto" w:fill="auto"/>
            <w:noWrap/>
            <w:vAlign w:val="bottom"/>
            <w:hideMark/>
          </w:tcPr>
          <w:p w14:paraId="061FCDA3" w14:textId="77777777" w:rsidR="00DC4F19" w:rsidRPr="00B72F2D" w:rsidRDefault="00DC4F19" w:rsidP="00DC4F19">
            <w:pPr>
              <w:pStyle w:val="TableauTexte"/>
            </w:pPr>
            <w:r w:rsidRPr="00B72F2D">
              <w:t>10006</w:t>
            </w:r>
          </w:p>
        </w:tc>
        <w:tc>
          <w:tcPr>
            <w:tcW w:w="1882" w:type="dxa"/>
            <w:tcBorders>
              <w:top w:val="nil"/>
              <w:left w:val="nil"/>
              <w:bottom w:val="single" w:sz="8" w:space="0" w:color="auto"/>
              <w:right w:val="single" w:sz="8" w:space="0" w:color="auto"/>
            </w:tcBorders>
            <w:shd w:val="clear" w:color="auto" w:fill="auto"/>
            <w:noWrap/>
            <w:vAlign w:val="bottom"/>
            <w:hideMark/>
          </w:tcPr>
          <w:p w14:paraId="0D208D7B" w14:textId="77777777" w:rsidR="00DC4F19" w:rsidRPr="00B72F2D" w:rsidRDefault="00DC4F19" w:rsidP="00DC4F19">
            <w:pPr>
              <w:pStyle w:val="TableauTexte"/>
            </w:pPr>
            <w:r w:rsidRPr="00B72F2D">
              <w:t>15/10/2009 00:00</w:t>
            </w:r>
          </w:p>
        </w:tc>
        <w:tc>
          <w:tcPr>
            <w:tcW w:w="856" w:type="dxa"/>
            <w:tcBorders>
              <w:top w:val="nil"/>
              <w:left w:val="nil"/>
              <w:bottom w:val="single" w:sz="8" w:space="0" w:color="auto"/>
              <w:right w:val="single" w:sz="8" w:space="0" w:color="auto"/>
            </w:tcBorders>
            <w:shd w:val="clear" w:color="auto" w:fill="auto"/>
            <w:noWrap/>
            <w:vAlign w:val="bottom"/>
            <w:hideMark/>
          </w:tcPr>
          <w:p w14:paraId="34E06D8D" w14:textId="77777777" w:rsidR="00DC4F19" w:rsidRPr="00B72F2D" w:rsidRDefault="00DC4F19" w:rsidP="00DC4F19">
            <w:pPr>
              <w:pStyle w:val="TableauTexte"/>
            </w:pPr>
            <w:r w:rsidRPr="00B72F2D">
              <w:t>1</w:t>
            </w:r>
          </w:p>
        </w:tc>
      </w:tr>
      <w:tr w:rsidR="00DC4F19" w:rsidRPr="00B72F2D" w14:paraId="1EFDD32F"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0782B89F" w14:textId="77777777" w:rsidR="00DC4F19" w:rsidRPr="00B72F2D" w:rsidRDefault="00DC4F19" w:rsidP="00DC4F19">
            <w:pPr>
              <w:pStyle w:val="TableauTexte"/>
            </w:pPr>
            <w:r w:rsidRPr="00B72F2D">
              <w:t>9</w:t>
            </w:r>
          </w:p>
        </w:tc>
        <w:tc>
          <w:tcPr>
            <w:tcW w:w="1704" w:type="dxa"/>
            <w:tcBorders>
              <w:top w:val="nil"/>
              <w:left w:val="nil"/>
              <w:bottom w:val="single" w:sz="8" w:space="0" w:color="auto"/>
              <w:right w:val="single" w:sz="8" w:space="0" w:color="auto"/>
            </w:tcBorders>
            <w:shd w:val="clear" w:color="auto" w:fill="auto"/>
            <w:noWrap/>
            <w:vAlign w:val="bottom"/>
            <w:hideMark/>
          </w:tcPr>
          <w:p w14:paraId="3CF14EC1" w14:textId="77777777" w:rsidR="00DC4F19" w:rsidRPr="00B72F2D" w:rsidRDefault="00DC4F19" w:rsidP="00DC4F19">
            <w:pPr>
              <w:pStyle w:val="TableauTexte"/>
            </w:pPr>
            <w:r w:rsidRPr="00B72F2D">
              <w:t>10005</w:t>
            </w:r>
          </w:p>
        </w:tc>
        <w:tc>
          <w:tcPr>
            <w:tcW w:w="1882" w:type="dxa"/>
            <w:tcBorders>
              <w:top w:val="nil"/>
              <w:left w:val="nil"/>
              <w:bottom w:val="single" w:sz="8" w:space="0" w:color="auto"/>
              <w:right w:val="single" w:sz="8" w:space="0" w:color="auto"/>
            </w:tcBorders>
            <w:shd w:val="clear" w:color="auto" w:fill="auto"/>
            <w:noWrap/>
            <w:vAlign w:val="bottom"/>
            <w:hideMark/>
          </w:tcPr>
          <w:p w14:paraId="10671549" w14:textId="77777777" w:rsidR="00DC4F19" w:rsidRPr="00B72F2D" w:rsidRDefault="00DC4F19" w:rsidP="00DC4F19">
            <w:pPr>
              <w:pStyle w:val="TableauTexte"/>
            </w:pPr>
            <w:r w:rsidRPr="00B72F2D">
              <w:t>15/10/2009 00:00</w:t>
            </w:r>
          </w:p>
        </w:tc>
        <w:tc>
          <w:tcPr>
            <w:tcW w:w="856" w:type="dxa"/>
            <w:tcBorders>
              <w:top w:val="nil"/>
              <w:left w:val="nil"/>
              <w:bottom w:val="single" w:sz="8" w:space="0" w:color="auto"/>
              <w:right w:val="single" w:sz="8" w:space="0" w:color="auto"/>
            </w:tcBorders>
            <w:shd w:val="clear" w:color="auto" w:fill="auto"/>
            <w:noWrap/>
            <w:vAlign w:val="bottom"/>
            <w:hideMark/>
          </w:tcPr>
          <w:p w14:paraId="5DA85CD2" w14:textId="77777777" w:rsidR="00DC4F19" w:rsidRPr="00B72F2D" w:rsidRDefault="00DC4F19" w:rsidP="00DC4F19">
            <w:pPr>
              <w:pStyle w:val="TableauTexte"/>
            </w:pPr>
            <w:r w:rsidRPr="00B72F2D">
              <w:t>2</w:t>
            </w:r>
          </w:p>
        </w:tc>
      </w:tr>
      <w:tr w:rsidR="00DC4F19" w:rsidRPr="00B72F2D" w14:paraId="7992A643"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0A9B8553" w14:textId="77777777" w:rsidR="00DC4F19" w:rsidRPr="00B72F2D" w:rsidRDefault="00DC4F19" w:rsidP="00DC4F19">
            <w:pPr>
              <w:pStyle w:val="TableauTexte"/>
            </w:pPr>
            <w:r w:rsidRPr="00B72F2D">
              <w:t>12</w:t>
            </w:r>
          </w:p>
        </w:tc>
        <w:tc>
          <w:tcPr>
            <w:tcW w:w="1704" w:type="dxa"/>
            <w:tcBorders>
              <w:top w:val="nil"/>
              <w:left w:val="nil"/>
              <w:bottom w:val="single" w:sz="8" w:space="0" w:color="auto"/>
              <w:right w:val="single" w:sz="8" w:space="0" w:color="auto"/>
            </w:tcBorders>
            <w:shd w:val="clear" w:color="auto" w:fill="auto"/>
            <w:noWrap/>
            <w:vAlign w:val="bottom"/>
            <w:hideMark/>
          </w:tcPr>
          <w:p w14:paraId="0B566D10" w14:textId="77777777" w:rsidR="00DC4F19" w:rsidRPr="00B72F2D" w:rsidRDefault="00DC4F19" w:rsidP="00DC4F19">
            <w:pPr>
              <w:pStyle w:val="TableauTexte"/>
            </w:pPr>
            <w:r w:rsidRPr="00B72F2D">
              <w:t>10009</w:t>
            </w:r>
          </w:p>
        </w:tc>
        <w:tc>
          <w:tcPr>
            <w:tcW w:w="1882" w:type="dxa"/>
            <w:tcBorders>
              <w:top w:val="nil"/>
              <w:left w:val="nil"/>
              <w:bottom w:val="single" w:sz="8" w:space="0" w:color="auto"/>
              <w:right w:val="single" w:sz="8" w:space="0" w:color="auto"/>
            </w:tcBorders>
            <w:shd w:val="clear" w:color="auto" w:fill="auto"/>
            <w:noWrap/>
            <w:vAlign w:val="bottom"/>
            <w:hideMark/>
          </w:tcPr>
          <w:p w14:paraId="0DA2C33A" w14:textId="77777777" w:rsidR="00DC4F19" w:rsidRPr="00B72F2D" w:rsidRDefault="00DC4F19" w:rsidP="00DC4F19">
            <w:pPr>
              <w:pStyle w:val="TableauTexte"/>
            </w:pPr>
            <w:r w:rsidRPr="00B72F2D">
              <w:t>22/11/2010 00:00</w:t>
            </w:r>
          </w:p>
        </w:tc>
        <w:tc>
          <w:tcPr>
            <w:tcW w:w="856" w:type="dxa"/>
            <w:tcBorders>
              <w:top w:val="nil"/>
              <w:left w:val="nil"/>
              <w:bottom w:val="single" w:sz="8" w:space="0" w:color="auto"/>
              <w:right w:val="single" w:sz="8" w:space="0" w:color="auto"/>
            </w:tcBorders>
            <w:shd w:val="clear" w:color="auto" w:fill="auto"/>
            <w:noWrap/>
            <w:vAlign w:val="bottom"/>
            <w:hideMark/>
          </w:tcPr>
          <w:p w14:paraId="38283554" w14:textId="77777777" w:rsidR="00DC4F19" w:rsidRPr="00B72F2D" w:rsidRDefault="00DC4F19" w:rsidP="00DC4F19">
            <w:pPr>
              <w:pStyle w:val="TableauTexte"/>
            </w:pPr>
            <w:r w:rsidRPr="00B72F2D">
              <w:t>1</w:t>
            </w:r>
          </w:p>
        </w:tc>
      </w:tr>
      <w:tr w:rsidR="00DC4F19" w:rsidRPr="00B72F2D" w14:paraId="76C2AC3E"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0A0154E0" w14:textId="77777777" w:rsidR="00DC4F19" w:rsidRPr="00B72F2D" w:rsidRDefault="00DC4F19" w:rsidP="00DC4F19">
            <w:pPr>
              <w:pStyle w:val="TableauTexte"/>
            </w:pPr>
            <w:r w:rsidRPr="00B72F2D">
              <w:t>15</w:t>
            </w:r>
          </w:p>
        </w:tc>
        <w:tc>
          <w:tcPr>
            <w:tcW w:w="1704" w:type="dxa"/>
            <w:tcBorders>
              <w:top w:val="nil"/>
              <w:left w:val="nil"/>
              <w:bottom w:val="single" w:sz="8" w:space="0" w:color="auto"/>
              <w:right w:val="single" w:sz="8" w:space="0" w:color="auto"/>
            </w:tcBorders>
            <w:shd w:val="clear" w:color="auto" w:fill="auto"/>
            <w:noWrap/>
            <w:vAlign w:val="bottom"/>
            <w:hideMark/>
          </w:tcPr>
          <w:p w14:paraId="7021C4A7" w14:textId="77777777" w:rsidR="00DC4F19" w:rsidRPr="00B72F2D" w:rsidRDefault="00DC4F19" w:rsidP="00DC4F19">
            <w:pPr>
              <w:pStyle w:val="TableauTexte"/>
            </w:pPr>
            <w:r w:rsidRPr="00B72F2D">
              <w:t>10010</w:t>
            </w:r>
          </w:p>
        </w:tc>
        <w:tc>
          <w:tcPr>
            <w:tcW w:w="1882" w:type="dxa"/>
            <w:tcBorders>
              <w:top w:val="nil"/>
              <w:left w:val="nil"/>
              <w:bottom w:val="single" w:sz="8" w:space="0" w:color="auto"/>
              <w:right w:val="single" w:sz="8" w:space="0" w:color="auto"/>
            </w:tcBorders>
            <w:shd w:val="clear" w:color="auto" w:fill="auto"/>
            <w:noWrap/>
            <w:vAlign w:val="bottom"/>
            <w:hideMark/>
          </w:tcPr>
          <w:p w14:paraId="5A822C1C" w14:textId="77777777" w:rsidR="00DC4F19" w:rsidRPr="00B72F2D" w:rsidRDefault="00DC4F19" w:rsidP="00DC4F19">
            <w:pPr>
              <w:pStyle w:val="TableauTexte"/>
            </w:pPr>
            <w:r w:rsidRPr="00B72F2D">
              <w:t>22/11/2010 00:00</w:t>
            </w:r>
          </w:p>
        </w:tc>
        <w:tc>
          <w:tcPr>
            <w:tcW w:w="856" w:type="dxa"/>
            <w:tcBorders>
              <w:top w:val="nil"/>
              <w:left w:val="nil"/>
              <w:bottom w:val="single" w:sz="8" w:space="0" w:color="auto"/>
              <w:right w:val="single" w:sz="8" w:space="0" w:color="auto"/>
            </w:tcBorders>
            <w:shd w:val="clear" w:color="auto" w:fill="auto"/>
            <w:noWrap/>
            <w:vAlign w:val="bottom"/>
            <w:hideMark/>
          </w:tcPr>
          <w:p w14:paraId="4EE3084F" w14:textId="77777777" w:rsidR="00DC4F19" w:rsidRPr="00B72F2D" w:rsidRDefault="00DC4F19" w:rsidP="00DC4F19">
            <w:pPr>
              <w:pStyle w:val="TableauTexte"/>
            </w:pPr>
            <w:r w:rsidRPr="00B72F2D">
              <w:t>1</w:t>
            </w:r>
          </w:p>
        </w:tc>
      </w:tr>
      <w:tr w:rsidR="00DC4F19" w:rsidRPr="00B72F2D" w14:paraId="53AF915C"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2556B5CB" w14:textId="77777777" w:rsidR="00DC4F19" w:rsidRPr="00B72F2D" w:rsidRDefault="00DC4F19" w:rsidP="00DC4F19">
            <w:pPr>
              <w:pStyle w:val="TableauTexte"/>
            </w:pPr>
            <w:r w:rsidRPr="00B72F2D">
              <w:t>18</w:t>
            </w:r>
          </w:p>
        </w:tc>
        <w:tc>
          <w:tcPr>
            <w:tcW w:w="1704" w:type="dxa"/>
            <w:tcBorders>
              <w:top w:val="nil"/>
              <w:left w:val="nil"/>
              <w:bottom w:val="single" w:sz="8" w:space="0" w:color="auto"/>
              <w:right w:val="single" w:sz="8" w:space="0" w:color="auto"/>
            </w:tcBorders>
            <w:shd w:val="clear" w:color="auto" w:fill="auto"/>
            <w:noWrap/>
            <w:vAlign w:val="bottom"/>
            <w:hideMark/>
          </w:tcPr>
          <w:p w14:paraId="0A88FC8C" w14:textId="77777777" w:rsidR="00DC4F19" w:rsidRPr="00B72F2D" w:rsidRDefault="00DC4F19" w:rsidP="00DC4F19">
            <w:pPr>
              <w:pStyle w:val="TableauTexte"/>
            </w:pPr>
            <w:r w:rsidRPr="00B72F2D">
              <w:t>10001</w:t>
            </w:r>
          </w:p>
        </w:tc>
        <w:tc>
          <w:tcPr>
            <w:tcW w:w="1882" w:type="dxa"/>
            <w:tcBorders>
              <w:top w:val="nil"/>
              <w:left w:val="nil"/>
              <w:bottom w:val="single" w:sz="8" w:space="0" w:color="auto"/>
              <w:right w:val="single" w:sz="8" w:space="0" w:color="auto"/>
            </w:tcBorders>
            <w:shd w:val="clear" w:color="auto" w:fill="auto"/>
            <w:noWrap/>
            <w:vAlign w:val="bottom"/>
            <w:hideMark/>
          </w:tcPr>
          <w:p w14:paraId="444D4B7E" w14:textId="77777777" w:rsidR="00DC4F19" w:rsidRPr="00B72F2D" w:rsidRDefault="00DC4F19" w:rsidP="00DC4F19">
            <w:pPr>
              <w:pStyle w:val="TableauTexte"/>
            </w:pPr>
            <w:r w:rsidRPr="00B72F2D">
              <w:t>22/11/2010 00:00</w:t>
            </w:r>
          </w:p>
        </w:tc>
        <w:tc>
          <w:tcPr>
            <w:tcW w:w="856" w:type="dxa"/>
            <w:tcBorders>
              <w:top w:val="nil"/>
              <w:left w:val="nil"/>
              <w:bottom w:val="single" w:sz="8" w:space="0" w:color="auto"/>
              <w:right w:val="single" w:sz="8" w:space="0" w:color="auto"/>
            </w:tcBorders>
            <w:shd w:val="clear" w:color="auto" w:fill="auto"/>
            <w:noWrap/>
            <w:vAlign w:val="bottom"/>
            <w:hideMark/>
          </w:tcPr>
          <w:p w14:paraId="6456094C" w14:textId="77777777" w:rsidR="00DC4F19" w:rsidRPr="00B72F2D" w:rsidRDefault="00DC4F19" w:rsidP="00DC4F19">
            <w:pPr>
              <w:pStyle w:val="TableauTexte"/>
            </w:pPr>
            <w:r w:rsidRPr="00B72F2D">
              <w:t>1</w:t>
            </w:r>
          </w:p>
        </w:tc>
      </w:tr>
      <w:tr w:rsidR="00DC4F19" w:rsidRPr="00B72F2D" w14:paraId="5F4C2FD9" w14:textId="77777777" w:rsidTr="00DC4F19">
        <w:trPr>
          <w:trHeight w:val="315"/>
        </w:trPr>
        <w:tc>
          <w:tcPr>
            <w:tcW w:w="1882" w:type="dxa"/>
            <w:tcBorders>
              <w:top w:val="nil"/>
              <w:left w:val="single" w:sz="8" w:space="0" w:color="auto"/>
              <w:bottom w:val="single" w:sz="8" w:space="0" w:color="auto"/>
              <w:right w:val="single" w:sz="8" w:space="0" w:color="auto"/>
            </w:tcBorders>
            <w:shd w:val="clear" w:color="auto" w:fill="auto"/>
            <w:noWrap/>
            <w:vAlign w:val="bottom"/>
            <w:hideMark/>
          </w:tcPr>
          <w:p w14:paraId="11684DB7" w14:textId="77777777" w:rsidR="00DC4F19" w:rsidRPr="00B72F2D" w:rsidRDefault="00DC4F19" w:rsidP="00DC4F19">
            <w:pPr>
              <w:pStyle w:val="TableauTexte"/>
            </w:pPr>
            <w:r w:rsidRPr="00B72F2D">
              <w:t>21</w:t>
            </w:r>
          </w:p>
        </w:tc>
        <w:tc>
          <w:tcPr>
            <w:tcW w:w="1704" w:type="dxa"/>
            <w:tcBorders>
              <w:top w:val="nil"/>
              <w:left w:val="nil"/>
              <w:bottom w:val="single" w:sz="8" w:space="0" w:color="auto"/>
              <w:right w:val="single" w:sz="8" w:space="0" w:color="auto"/>
            </w:tcBorders>
            <w:shd w:val="clear" w:color="auto" w:fill="auto"/>
            <w:noWrap/>
            <w:vAlign w:val="bottom"/>
            <w:hideMark/>
          </w:tcPr>
          <w:p w14:paraId="697A3068" w14:textId="77777777" w:rsidR="00DC4F19" w:rsidRPr="00B72F2D" w:rsidRDefault="00DC4F19" w:rsidP="00DC4F19">
            <w:pPr>
              <w:pStyle w:val="TableauTexte"/>
            </w:pPr>
            <w:r w:rsidRPr="00B72F2D">
              <w:t>10011</w:t>
            </w:r>
          </w:p>
        </w:tc>
        <w:tc>
          <w:tcPr>
            <w:tcW w:w="1882" w:type="dxa"/>
            <w:tcBorders>
              <w:top w:val="nil"/>
              <w:left w:val="nil"/>
              <w:bottom w:val="single" w:sz="8" w:space="0" w:color="auto"/>
              <w:right w:val="single" w:sz="8" w:space="0" w:color="auto"/>
            </w:tcBorders>
            <w:shd w:val="clear" w:color="auto" w:fill="auto"/>
            <w:noWrap/>
            <w:vAlign w:val="bottom"/>
            <w:hideMark/>
          </w:tcPr>
          <w:p w14:paraId="0F9FF833" w14:textId="77777777" w:rsidR="00DC4F19" w:rsidRPr="00B72F2D" w:rsidRDefault="00DC4F19" w:rsidP="00DC4F19">
            <w:pPr>
              <w:pStyle w:val="TableauTexte"/>
            </w:pPr>
            <w:r w:rsidRPr="00B72F2D">
              <w:t>22/11/2010 00:00</w:t>
            </w:r>
          </w:p>
        </w:tc>
        <w:tc>
          <w:tcPr>
            <w:tcW w:w="856" w:type="dxa"/>
            <w:tcBorders>
              <w:top w:val="nil"/>
              <w:left w:val="nil"/>
              <w:bottom w:val="single" w:sz="8" w:space="0" w:color="auto"/>
              <w:right w:val="single" w:sz="8" w:space="0" w:color="auto"/>
            </w:tcBorders>
            <w:shd w:val="clear" w:color="auto" w:fill="auto"/>
            <w:noWrap/>
            <w:vAlign w:val="bottom"/>
            <w:hideMark/>
          </w:tcPr>
          <w:p w14:paraId="07017E05" w14:textId="77777777" w:rsidR="00DC4F19" w:rsidRPr="00B72F2D" w:rsidRDefault="00DC4F19" w:rsidP="00DC4F19">
            <w:pPr>
              <w:pStyle w:val="TableauTexte"/>
            </w:pPr>
            <w:r w:rsidRPr="00B72F2D">
              <w:t>1</w:t>
            </w:r>
          </w:p>
        </w:tc>
      </w:tr>
    </w:tbl>
    <w:p w14:paraId="355BC6C8" w14:textId="1CE5C49E" w:rsidR="0055541F" w:rsidRDefault="0055541F" w:rsidP="003F7E56">
      <w:pPr>
        <w:pStyle w:val="TexteCourant"/>
      </w:pPr>
      <w:r>
        <w:t>Ce partitionnement correspond à l’affectation par hachage, parce que les données sont distribuées aléatoirement sans tenir compte des valeurs de la clé. De plus, les tables sont parfaitement distribuées.</w:t>
      </w:r>
    </w:p>
    <w:p w14:paraId="08D49437" w14:textId="77777777" w:rsidR="00DC4F19" w:rsidRPr="00A554FA" w:rsidRDefault="00DC4F19" w:rsidP="00DC4F19">
      <w:pPr>
        <w:pStyle w:val="Question"/>
      </w:pPr>
      <w:r>
        <w:t>3-</w:t>
      </w:r>
      <w:r w:rsidRPr="00DB2BC7">
        <w:t xml:space="preserve">Nous écrivons et exécutons la requête suivante : </w:t>
      </w:r>
      <w:r w:rsidRPr="00B72F2D">
        <w:rPr>
          <w:rStyle w:val="CodeDansTexte"/>
        </w:rPr>
        <w:t>SELECT</w:t>
      </w:r>
      <w:r>
        <w:rPr>
          <w:rStyle w:val="CodeDansTexte"/>
        </w:rPr>
        <w:t> </w:t>
      </w:r>
      <w:r w:rsidRPr="00B72F2D">
        <w:rPr>
          <w:rStyle w:val="CodeDansTexte"/>
        </w:rPr>
        <w:t>* FROM</w:t>
      </w:r>
      <w:r>
        <w:rPr>
          <w:rStyle w:val="CodeDansTexte"/>
        </w:rPr>
        <w:t> </w:t>
      </w:r>
      <w:proofErr w:type="spellStart"/>
      <w:r w:rsidRPr="00B72F2D">
        <w:rPr>
          <w:rStyle w:val="CodeDansTexte"/>
        </w:rPr>
        <w:t>orders</w:t>
      </w:r>
      <w:proofErr w:type="spellEnd"/>
      <w:r w:rsidRPr="00B72F2D">
        <w:rPr>
          <w:rStyle w:val="CodeDansTexte"/>
        </w:rPr>
        <w:t xml:space="preserve"> WHERE</w:t>
      </w:r>
      <w:r>
        <w:rPr>
          <w:rStyle w:val="CodeDansTexte"/>
        </w:rPr>
        <w:t> </w:t>
      </w:r>
      <w:proofErr w:type="spellStart"/>
      <w:r w:rsidRPr="00B72F2D">
        <w:rPr>
          <w:rStyle w:val="CodeDansTexte"/>
        </w:rPr>
        <w:t>p</w:t>
      </w:r>
      <w:r>
        <w:rPr>
          <w:rStyle w:val="CodeDansTexte"/>
        </w:rPr>
        <w:t>r</w:t>
      </w:r>
      <w:r w:rsidRPr="00B72F2D">
        <w:rPr>
          <w:rStyle w:val="CodeDansTexte"/>
        </w:rPr>
        <w:t>oduct_id</w:t>
      </w:r>
      <w:proofErr w:type="spellEnd"/>
      <w:r w:rsidRPr="00B72F2D">
        <w:rPr>
          <w:rStyle w:val="CodeDansTexte"/>
        </w:rPr>
        <w:t>=10003;</w:t>
      </w:r>
      <w:r w:rsidRPr="00A554FA">
        <w:t xml:space="preserve"> Expliquez le processus d’exécution de cette requête.</w:t>
      </w:r>
    </w:p>
    <w:p w14:paraId="387F932D" w14:textId="0B757F5E" w:rsidR="00DC4F19" w:rsidRPr="003F7E56" w:rsidRDefault="00DC4F19">
      <w:pPr>
        <w:pStyle w:val="TexteCourant"/>
      </w:pPr>
      <w:r w:rsidRPr="003F7E56">
        <w:t xml:space="preserve">Le nœud maître du cluster va chercher dans les métadonnées l’index des partitions qui contiennent les lignes avec </w:t>
      </w:r>
      <w:proofErr w:type="spellStart"/>
      <w:r w:rsidRPr="003F7E56">
        <w:t>product_id</w:t>
      </w:r>
      <w:proofErr w:type="spellEnd"/>
      <w:r w:rsidRPr="003F7E56">
        <w:t>=10003</w:t>
      </w:r>
      <w:r w:rsidR="00DD3F2C">
        <w:t>. E</w:t>
      </w:r>
      <w:r w:rsidRPr="003F7E56">
        <w:t>nsuite</w:t>
      </w:r>
      <w:r w:rsidR="00DD3F2C">
        <w:t>,</w:t>
      </w:r>
      <w:r w:rsidRPr="003F7E56">
        <w:t xml:space="preserve"> il va transférer la requête uniquement sur les nœuds qui contiennent ces partitions et ceux-ci vont l’exécuter et lui renvoyer les résultats. Dans ce cas de figure, puisque </w:t>
      </w:r>
      <w:r w:rsidR="00DD3F2C">
        <w:t>seule</w:t>
      </w:r>
      <w:r w:rsidRPr="003F7E56">
        <w:t xml:space="preserve"> la partition</w:t>
      </w:r>
      <w:r w:rsidR="00DD3F2C">
        <w:t> </w:t>
      </w:r>
      <w:r w:rsidRPr="003F7E56">
        <w:t xml:space="preserve">3 contient la valeur 10003, la requête sera envoyée uniquement </w:t>
      </w:r>
      <w:r w:rsidR="00DD3F2C">
        <w:t>à ce</w:t>
      </w:r>
      <w:r w:rsidRPr="003F7E56">
        <w:t xml:space="preserve"> nœud.</w:t>
      </w:r>
    </w:p>
    <w:p w14:paraId="5CAE7884" w14:textId="77777777" w:rsidR="00DC4F19" w:rsidRPr="00A554FA" w:rsidRDefault="00DC4F19" w:rsidP="00DC4F19">
      <w:pPr>
        <w:pStyle w:val="Question"/>
      </w:pPr>
      <w:r>
        <w:lastRenderedPageBreak/>
        <w:t xml:space="preserve">4. </w:t>
      </w:r>
      <w:r w:rsidRPr="00DB2BC7">
        <w:t xml:space="preserve">Nous écrivons et exécutons la requête suivante : </w:t>
      </w:r>
      <w:r w:rsidRPr="00B72F2D">
        <w:rPr>
          <w:rStyle w:val="CodeDansTexte"/>
        </w:rPr>
        <w:t>SELECT</w:t>
      </w:r>
      <w:r>
        <w:rPr>
          <w:rStyle w:val="CodeDansTexte"/>
        </w:rPr>
        <w:t> </w:t>
      </w:r>
      <w:r w:rsidRPr="00B72F2D">
        <w:rPr>
          <w:rStyle w:val="CodeDansTexte"/>
        </w:rPr>
        <w:t>* FROM</w:t>
      </w:r>
      <w:r>
        <w:rPr>
          <w:rStyle w:val="CodeDansTexte"/>
        </w:rPr>
        <w:t> </w:t>
      </w:r>
      <w:proofErr w:type="spellStart"/>
      <w:r w:rsidRPr="00B72F2D">
        <w:rPr>
          <w:rStyle w:val="CodeDansTexte"/>
        </w:rPr>
        <w:t>orders</w:t>
      </w:r>
      <w:proofErr w:type="spellEnd"/>
      <w:r w:rsidRPr="00B72F2D">
        <w:rPr>
          <w:rStyle w:val="CodeDansTexte"/>
        </w:rPr>
        <w:t xml:space="preserve"> WHERE</w:t>
      </w:r>
      <w:r>
        <w:rPr>
          <w:rStyle w:val="CodeDansTexte"/>
        </w:rPr>
        <w:t> </w:t>
      </w:r>
      <w:proofErr w:type="spellStart"/>
      <w:r w:rsidRPr="00B72F2D">
        <w:rPr>
          <w:rStyle w:val="CodeDansTexte"/>
        </w:rPr>
        <w:t>order</w:t>
      </w:r>
      <w:r>
        <w:rPr>
          <w:rStyle w:val="CodeDansTexte"/>
        </w:rPr>
        <w:t>_</w:t>
      </w:r>
      <w:r w:rsidRPr="00B72F2D">
        <w:rPr>
          <w:rStyle w:val="CodeDansTexte"/>
        </w:rPr>
        <w:t>id</w:t>
      </w:r>
      <w:proofErr w:type="spellEnd"/>
      <w:r w:rsidRPr="00B72F2D">
        <w:rPr>
          <w:rStyle w:val="CodeDansTexte"/>
        </w:rPr>
        <w:t>=1</w:t>
      </w:r>
      <w:r w:rsidRPr="00A554FA">
        <w:t>; Expliquez le processus d’exécution de cette requête.</w:t>
      </w:r>
    </w:p>
    <w:p w14:paraId="6383C3BC" w14:textId="0567E21D" w:rsidR="00DC4F19" w:rsidRPr="003F7E56" w:rsidRDefault="00DC4F19">
      <w:pPr>
        <w:pStyle w:val="TexteCourant"/>
      </w:pPr>
      <w:r w:rsidRPr="003F7E56">
        <w:t xml:space="preserve">Le processus est similaire à ce que nous avons dit précédemment. </w:t>
      </w:r>
      <w:r w:rsidR="00DD3F2C">
        <w:t>L</w:t>
      </w:r>
      <w:r w:rsidRPr="003F7E56">
        <w:t xml:space="preserve">a seule différence </w:t>
      </w:r>
      <w:r w:rsidR="00DD3F2C">
        <w:t xml:space="preserve">est </w:t>
      </w:r>
      <w:r w:rsidRPr="003F7E56">
        <w:t>que</w:t>
      </w:r>
      <w:r w:rsidR="00DD3F2C">
        <w:t>,</w:t>
      </w:r>
      <w:r w:rsidRPr="003F7E56">
        <w:t xml:space="preserve"> comme </w:t>
      </w:r>
      <w:proofErr w:type="spellStart"/>
      <w:r w:rsidRPr="003F7E56">
        <w:rPr>
          <w:rStyle w:val="CodeDansTexte"/>
        </w:rPr>
        <w:t>orderid</w:t>
      </w:r>
      <w:proofErr w:type="spellEnd"/>
      <w:r w:rsidRPr="003F7E56">
        <w:t xml:space="preserve"> est une clé primaire, elle est dans une seule partition</w:t>
      </w:r>
      <w:r w:rsidR="00DD3F2C">
        <w:t> ;</w:t>
      </w:r>
      <w:r w:rsidRPr="003F7E56">
        <w:t xml:space="preserve"> donc la requête va s’exécuter uniquement sur </w:t>
      </w:r>
      <w:r w:rsidR="0004428D">
        <w:t>le</w:t>
      </w:r>
      <w:r w:rsidRPr="003F7E56">
        <w:t xml:space="preserve"> nœud </w:t>
      </w:r>
      <w:r w:rsidR="0004428D">
        <w:t>hébergeant</w:t>
      </w:r>
      <w:r w:rsidRPr="003F7E56">
        <w:t xml:space="preserve"> la partition contenant la valeur</w:t>
      </w:r>
      <w:r w:rsidR="0004428D">
        <w:t> </w:t>
      </w:r>
      <w:r w:rsidRPr="003F7E56">
        <w:t>1. Dans ce</w:t>
      </w:r>
      <w:r w:rsidR="0004428D">
        <w:t>t exemple</w:t>
      </w:r>
      <w:r w:rsidRPr="003F7E56">
        <w:t>, c’est le nœud</w:t>
      </w:r>
      <w:r w:rsidR="0004428D">
        <w:t> </w:t>
      </w:r>
      <w:r w:rsidRPr="003F7E56">
        <w:t>1 qui va exécuter la requête</w:t>
      </w:r>
      <w:r w:rsidR="0004428D">
        <w:t>.</w:t>
      </w:r>
    </w:p>
    <w:p w14:paraId="6AA52539" w14:textId="77777777" w:rsidR="00DC4F19" w:rsidRPr="002841A1" w:rsidRDefault="00DC4F19" w:rsidP="00DC4F19">
      <w:pPr>
        <w:pStyle w:val="Question"/>
        <w:rPr>
          <w:rFonts w:ascii="Courier New" w:hAnsi="Courier New" w:cs="Courier New"/>
          <w:b/>
          <w:bCs/>
          <w:sz w:val="26"/>
          <w:szCs w:val="26"/>
        </w:rPr>
      </w:pPr>
      <w:r>
        <w:t>Cochez la bonne réponse. Dans une base de données parallèle, la compilation des requêtes SQL se fait dans...</w:t>
      </w:r>
    </w:p>
    <w:p w14:paraId="67A7E93F" w14:textId="77777777" w:rsidR="00DC4F19" w:rsidRDefault="00DC4F19" w:rsidP="00DC4F19">
      <w:pPr>
        <w:pStyle w:val="ListeANumero"/>
      </w:pPr>
      <w:r>
        <w:t>...</w:t>
      </w:r>
      <w:r>
        <w:tab/>
        <w:t>les nœuds de calcul du cluster.</w:t>
      </w:r>
    </w:p>
    <w:p w14:paraId="73A53264" w14:textId="77777777" w:rsidR="00DC4F19" w:rsidRDefault="00DC4F19" w:rsidP="00DC4F19">
      <w:pPr>
        <w:pStyle w:val="Question"/>
      </w:pPr>
      <w:r>
        <w:t>Cochez la bonne réponse. Dans une base de données parallèle, la transformation des requêtes SQL en plan d’exécution se fait dans...</w:t>
      </w:r>
    </w:p>
    <w:p w14:paraId="2D43764B" w14:textId="77777777" w:rsidR="00DC4F19" w:rsidRDefault="00DC4F19" w:rsidP="00DC4F19">
      <w:pPr>
        <w:pStyle w:val="ListeANumero"/>
      </w:pPr>
      <w:r>
        <w:t>...</w:t>
      </w:r>
      <w:r>
        <w:tab/>
        <w:t>les nœuds de calcul du cluster.</w:t>
      </w:r>
    </w:p>
    <w:p w14:paraId="6367F72D" w14:textId="77777777" w:rsidR="00DC4F19" w:rsidRPr="000B182A" w:rsidRDefault="00DC4F19" w:rsidP="00DC4F19">
      <w:pPr>
        <w:pStyle w:val="Question"/>
      </w:pPr>
      <w:r w:rsidRPr="00A554FA">
        <w:t>Q</w:t>
      </w:r>
      <w:r w:rsidRPr="000B182A">
        <w:t>u</w:t>
      </w:r>
      <w:r>
        <w:t>’</w:t>
      </w:r>
      <w:r w:rsidRPr="000B182A">
        <w:t>est</w:t>
      </w:r>
      <w:r>
        <w:t>-</w:t>
      </w:r>
      <w:r w:rsidRPr="000B182A">
        <w:t>ce qu</w:t>
      </w:r>
      <w:r>
        <w:t>’</w:t>
      </w:r>
      <w:r w:rsidRPr="000B182A">
        <w:t xml:space="preserve">un </w:t>
      </w:r>
      <w:r>
        <w:t>moteur SQL sur Hadoop (ou moteur SQL MPP sur Hadoop ou moteur natif SQL sur Hadoop) </w:t>
      </w:r>
      <w:r w:rsidRPr="000B182A">
        <w:t>?</w:t>
      </w:r>
    </w:p>
    <w:p w14:paraId="4D4F75AF" w14:textId="6A8AA906" w:rsidR="00DC4F19" w:rsidRPr="003F7E56" w:rsidRDefault="00DC4F19">
      <w:pPr>
        <w:pStyle w:val="TexteCourant"/>
      </w:pPr>
      <w:r w:rsidRPr="003F7E56">
        <w:t xml:space="preserve">Les moteurs SQL sur Hadoop </w:t>
      </w:r>
      <w:r w:rsidR="006335BB">
        <w:t>sont</w:t>
      </w:r>
      <w:r w:rsidRPr="003F7E56">
        <w:t xml:space="preserve"> des systèmes capables d’exécuter nativement du SQL tel que défini par la norme ANSI sur un cluster Hadoop (plus précisément sur les données stockées dans un cluster Hadoop).</w:t>
      </w:r>
    </w:p>
    <w:p w14:paraId="76194C6B" w14:textId="77777777" w:rsidR="00DC4F19" w:rsidRPr="000B182A" w:rsidRDefault="00DC4F19" w:rsidP="00DC4F19">
      <w:pPr>
        <w:pStyle w:val="Question"/>
      </w:pPr>
      <w:r>
        <w:t>Citez deux moteurs SQL sur Hadoop de votre choix.</w:t>
      </w:r>
    </w:p>
    <w:p w14:paraId="4D17C913" w14:textId="73B81422" w:rsidR="00DC4F19" w:rsidRPr="003F7E56" w:rsidRDefault="00DC4F19">
      <w:pPr>
        <w:pStyle w:val="TexteCourant"/>
      </w:pPr>
      <w:r w:rsidRPr="003F7E56">
        <w:t>Impala</w:t>
      </w:r>
      <w:r w:rsidR="006335BB">
        <w:t xml:space="preserve">, </w:t>
      </w:r>
      <w:r w:rsidRPr="003F7E56">
        <w:t>HAWQ</w:t>
      </w:r>
      <w:r w:rsidR="006335BB">
        <w:t>.</w:t>
      </w:r>
    </w:p>
    <w:p w14:paraId="5D77CC68" w14:textId="77777777" w:rsidR="00DC4F19" w:rsidRPr="00321F90" w:rsidRDefault="00DC4F19" w:rsidP="00DC4F19">
      <w:pPr>
        <w:pStyle w:val="Question"/>
      </w:pPr>
      <w:r>
        <w:t>Un moteur SQL sur Hadoop est-il un moteur de bases de données relationnelles.</w:t>
      </w:r>
    </w:p>
    <w:p w14:paraId="57E993A3" w14:textId="1335FCAF" w:rsidR="00DC4F19" w:rsidRDefault="00371071" w:rsidP="00DC4F19">
      <w:pPr>
        <w:pStyle w:val="TexteCourant"/>
        <w:rPr>
          <w:b/>
          <w:bCs/>
        </w:rPr>
      </w:pPr>
      <w:r>
        <w:t>Non.</w:t>
      </w:r>
    </w:p>
    <w:p w14:paraId="36D1B699" w14:textId="77777777" w:rsidR="00DC4F19" w:rsidRPr="000B182A" w:rsidRDefault="00DC4F19" w:rsidP="00DC4F19">
      <w:pPr>
        <w:pStyle w:val="Question"/>
      </w:pPr>
      <w:r w:rsidRPr="00A554FA">
        <w:t>Q</w:t>
      </w:r>
      <w:r w:rsidRPr="000B182A">
        <w:t>u</w:t>
      </w:r>
      <w:r>
        <w:t>’</w:t>
      </w:r>
      <w:r w:rsidRPr="000B182A">
        <w:t>est</w:t>
      </w:r>
      <w:r>
        <w:t>-</w:t>
      </w:r>
      <w:r w:rsidRPr="000B182A">
        <w:t xml:space="preserve">ce </w:t>
      </w:r>
      <w:r>
        <w:t>qui différencie un</w:t>
      </w:r>
      <w:r w:rsidRPr="000B182A">
        <w:t xml:space="preserve"> </w:t>
      </w:r>
      <w:r>
        <w:t xml:space="preserve">moteur SQL sur Hadoop d’un langage d’abstraction tel que </w:t>
      </w:r>
      <w:proofErr w:type="spellStart"/>
      <w:r>
        <w:t>HiveQL</w:t>
      </w:r>
      <w:proofErr w:type="spellEnd"/>
      <w:r>
        <w:t> </w:t>
      </w:r>
      <w:r w:rsidRPr="000B182A">
        <w:t>?</w:t>
      </w:r>
    </w:p>
    <w:p w14:paraId="62D18520" w14:textId="2C81777B" w:rsidR="00371071" w:rsidRPr="003F7E56" w:rsidRDefault="00371071">
      <w:pPr>
        <w:pStyle w:val="TexteCourant"/>
      </w:pPr>
      <w:r w:rsidRPr="003F7E56">
        <w:t xml:space="preserve">Le moteur SQL sur Hadoop exécute </w:t>
      </w:r>
      <w:r w:rsidR="006335BB">
        <w:t xml:space="preserve">nativement </w:t>
      </w:r>
      <w:r w:rsidRPr="003F7E56">
        <w:t>du SQL dans le cluster, c’est-à-dire sans transformer le script SQL rédigé par les utilisateurs en MapReduce ou en un quelconque autre modèle de calcul</w:t>
      </w:r>
      <w:r w:rsidR="006335BB">
        <w:t>,</w:t>
      </w:r>
      <w:r w:rsidRPr="003F7E56">
        <w:t xml:space="preserve"> comme le f</w:t>
      </w:r>
      <w:r w:rsidR="006335BB">
        <w:t>on</w:t>
      </w:r>
      <w:r w:rsidRPr="003F7E56">
        <w:t xml:space="preserve">t </w:t>
      </w:r>
      <w:proofErr w:type="spellStart"/>
      <w:r w:rsidRPr="003F7E56">
        <w:t>HiveQL</w:t>
      </w:r>
      <w:proofErr w:type="spellEnd"/>
      <w:r w:rsidRPr="003F7E56">
        <w:t xml:space="preserve"> </w:t>
      </w:r>
      <w:r w:rsidR="006335BB">
        <w:t>et</w:t>
      </w:r>
      <w:r w:rsidRPr="003F7E56">
        <w:t xml:space="preserve"> les autres les langages d’abstraction.</w:t>
      </w:r>
    </w:p>
    <w:p w14:paraId="6BC3B366" w14:textId="77777777" w:rsidR="00DC4F19" w:rsidRPr="000B182A" w:rsidRDefault="00DC4F19" w:rsidP="00DC4F19">
      <w:pPr>
        <w:pStyle w:val="Question"/>
      </w:pPr>
      <w:r>
        <w:t>Citez et expliquez deux différences entre un</w:t>
      </w:r>
      <w:r w:rsidRPr="000B182A">
        <w:t xml:space="preserve"> </w:t>
      </w:r>
      <w:r>
        <w:t>moteur SQL sur Hadoop et un moteur SQL MPP.</w:t>
      </w:r>
    </w:p>
    <w:p w14:paraId="06D0F308" w14:textId="470FBD7C" w:rsidR="006335BB" w:rsidRDefault="00371071" w:rsidP="003F7E56">
      <w:pPr>
        <w:pStyle w:val="ListeAPuce"/>
      </w:pPr>
      <w:r w:rsidRPr="003F7E56">
        <w:t xml:space="preserve">Là où les SGBDR MPP doivent implémenter des mécanismes propriétaires de tolérance aux pannes, de réplication et de haute </w:t>
      </w:r>
      <w:r w:rsidRPr="003F7E56">
        <w:lastRenderedPageBreak/>
        <w:t xml:space="preserve">disponibilité, les moteurs SQL sur Hadoop s’appuient directement sur le HDFS pour </w:t>
      </w:r>
      <w:r w:rsidR="006335BB">
        <w:t xml:space="preserve">les </w:t>
      </w:r>
      <w:r w:rsidRPr="003F7E56">
        <w:t>fournir</w:t>
      </w:r>
      <w:r w:rsidR="006335BB">
        <w:t>.</w:t>
      </w:r>
    </w:p>
    <w:p w14:paraId="06EFF4E3" w14:textId="0D08CEAF" w:rsidR="00371071" w:rsidRPr="003F7E56" w:rsidRDefault="00371071" w:rsidP="003F7E56">
      <w:pPr>
        <w:pStyle w:val="ListeAPuce"/>
      </w:pPr>
      <w:r w:rsidRPr="003F7E56">
        <w:t>Les SGDR MPP s’exécutent uniquement sur des tables relationnelles, tandis que les moteurs SQL sur Hadoop s’exécutent sur les données stockées dans le</w:t>
      </w:r>
      <w:r w:rsidR="006335BB">
        <w:t> </w:t>
      </w:r>
      <w:r w:rsidRPr="003F7E56">
        <w:t>HDFS.</w:t>
      </w:r>
    </w:p>
    <w:p w14:paraId="4AEAF258" w14:textId="77777777" w:rsidR="00DC4F19" w:rsidRPr="000B182A" w:rsidRDefault="00DC4F19" w:rsidP="00DC4F19">
      <w:pPr>
        <w:pStyle w:val="Question"/>
      </w:pPr>
      <w:r>
        <w:t>Citez et expliquez les deux aspects majeurs qui gouvernent l’implémentation d’un</w:t>
      </w:r>
      <w:r w:rsidRPr="000B182A">
        <w:t xml:space="preserve"> </w:t>
      </w:r>
      <w:r>
        <w:t>moteur SQL sur Hadoop.</w:t>
      </w:r>
    </w:p>
    <w:p w14:paraId="7CA62630" w14:textId="4099065A" w:rsidR="00371071" w:rsidRPr="003F7E56" w:rsidRDefault="00371071" w:rsidP="003F7E56">
      <w:pPr>
        <w:pStyle w:val="ListeAPuce"/>
      </w:pPr>
      <w:r w:rsidRPr="003F7E56">
        <w:t>Le mode de stockage</w:t>
      </w:r>
      <w:r w:rsidR="00D46F2D">
        <w:t>.</w:t>
      </w:r>
      <w:r w:rsidRPr="003F7E56">
        <w:t xml:space="preserve"> Pour faire le traitement </w:t>
      </w:r>
      <w:r w:rsidR="00D46F2D">
        <w:t>i</w:t>
      </w:r>
      <w:r w:rsidRPr="003F7E56">
        <w:t>n</w:t>
      </w:r>
      <w:r w:rsidR="00D46F2D">
        <w:t> s</w:t>
      </w:r>
      <w:r w:rsidRPr="003F7E56">
        <w:t xml:space="preserve">itu, les éditeurs de moteurs SQL sur Hadoop ont le choix entre </w:t>
      </w:r>
      <w:r w:rsidR="00D46F2D">
        <w:t>trois</w:t>
      </w:r>
      <w:r w:rsidRPr="003F7E56">
        <w:t xml:space="preserve"> options : s’appu</w:t>
      </w:r>
      <w:r w:rsidR="00D46F2D">
        <w:t>yer</w:t>
      </w:r>
      <w:r w:rsidRPr="003F7E56">
        <w:t xml:space="preserve"> directement sur le HDFS pour le stockage, stocke</w:t>
      </w:r>
      <w:r w:rsidR="00D46F2D">
        <w:t>r</w:t>
      </w:r>
      <w:r w:rsidRPr="003F7E56">
        <w:t xml:space="preserve"> les données dans les nœuds de calcul sur un système différent du HDFS (par exemple un SGBD) </w:t>
      </w:r>
      <w:r w:rsidR="00D46F2D">
        <w:t xml:space="preserve">ou </w:t>
      </w:r>
      <w:r w:rsidRPr="003F7E56">
        <w:t>transforme</w:t>
      </w:r>
      <w:r w:rsidR="00D46F2D">
        <w:t>r</w:t>
      </w:r>
      <w:r w:rsidRPr="003F7E56">
        <w:t xml:space="preserve"> dynamiquement les données du HDFS en données propriétaires (par exemple en table relationnelle</w:t>
      </w:r>
      <w:r w:rsidR="00D46F2D">
        <w:t xml:space="preserve"> ou</w:t>
      </w:r>
      <w:r w:rsidRPr="003F7E56">
        <w:t xml:space="preserve"> en table HBase).</w:t>
      </w:r>
    </w:p>
    <w:p w14:paraId="0D13EA4A" w14:textId="01C2B47D" w:rsidR="00371071" w:rsidRPr="003F7E56" w:rsidRDefault="00371071" w:rsidP="003F7E56">
      <w:pPr>
        <w:pStyle w:val="ListeAPuce"/>
      </w:pPr>
      <w:r w:rsidRPr="003F7E56">
        <w:t>La structure des données</w:t>
      </w:r>
      <w:r w:rsidR="00D46F2D">
        <w:t>.</w:t>
      </w:r>
      <w:r w:rsidRPr="003F7E56">
        <w:t xml:space="preserve"> </w:t>
      </w:r>
      <w:r w:rsidR="00D46F2D">
        <w:t>D</w:t>
      </w:r>
      <w:r w:rsidRPr="003F7E56">
        <w:t>ans un cluster Hadoop</w:t>
      </w:r>
      <w:r w:rsidR="00D46F2D">
        <w:t>,</w:t>
      </w:r>
      <w:r w:rsidRPr="003F7E56">
        <w:t xml:space="preserve"> les données sont stockées dans le HDFS, sous des formes complexes </w:t>
      </w:r>
      <w:r w:rsidR="00D46F2D">
        <w:t>(</w:t>
      </w:r>
      <w:r w:rsidRPr="003F7E56">
        <w:t>JSON, XML, RDF, HTML</w:t>
      </w:r>
      <w:r w:rsidR="00D46F2D">
        <w:t>)</w:t>
      </w:r>
      <w:r w:rsidRPr="003F7E56">
        <w:t xml:space="preserve"> ou de</w:t>
      </w:r>
      <w:r w:rsidR="00D46F2D">
        <w:t>s</w:t>
      </w:r>
      <w:r w:rsidRPr="003F7E56">
        <w:t xml:space="preserve"> fichiers plats. Les éditeurs ici ont le choix entre trois options : </w:t>
      </w:r>
      <w:r w:rsidR="00D46F2D">
        <w:t>reconnaître</w:t>
      </w:r>
      <w:r w:rsidRPr="003F7E56">
        <w:t xml:space="preserve"> les formats natifs HDFS, impose</w:t>
      </w:r>
      <w:r w:rsidR="00D46F2D">
        <w:t>r</w:t>
      </w:r>
      <w:r w:rsidRPr="003F7E56">
        <w:t xml:space="preserve"> un format propriétaire</w:t>
      </w:r>
      <w:r w:rsidR="00D46F2D">
        <w:t xml:space="preserve"> ou</w:t>
      </w:r>
      <w:r w:rsidRPr="003F7E56">
        <w:t xml:space="preserve"> transforme</w:t>
      </w:r>
      <w:r w:rsidR="00D46F2D">
        <w:t>r</w:t>
      </w:r>
      <w:r w:rsidRPr="003F7E56">
        <w:t xml:space="preserve"> les données de leur structure de base en un format spécifique.</w:t>
      </w:r>
    </w:p>
    <w:p w14:paraId="24C8CD01" w14:textId="77777777" w:rsidR="00DC4F19" w:rsidRDefault="00DC4F19" w:rsidP="00DC4F19">
      <w:pPr>
        <w:pStyle w:val="Question"/>
      </w:pPr>
      <w:r>
        <w:t>Impala est-il un SGBD MPP ?</w:t>
      </w:r>
    </w:p>
    <w:p w14:paraId="466D6832" w14:textId="0942358C" w:rsidR="00DC4F19" w:rsidRDefault="00371071" w:rsidP="00DC4F19">
      <w:pPr>
        <w:pStyle w:val="TexteCourant"/>
        <w:rPr>
          <w:color w:val="000000"/>
        </w:rPr>
      </w:pPr>
      <w:r>
        <w:t>Non.</w:t>
      </w:r>
    </w:p>
    <w:p w14:paraId="6E430EEB" w14:textId="77777777" w:rsidR="00DC4F19" w:rsidRPr="002841A1" w:rsidRDefault="00DC4F19" w:rsidP="00DC4F19">
      <w:pPr>
        <w:pStyle w:val="Question"/>
        <w:rPr>
          <w:rFonts w:ascii="Courier New" w:hAnsi="Courier New" w:cs="Courier New"/>
          <w:b/>
          <w:bCs/>
          <w:sz w:val="26"/>
          <w:szCs w:val="26"/>
        </w:rPr>
      </w:pPr>
      <w:r>
        <w:t>Cochez la bonne réponse. Impala fonctionne sur une architecture...</w:t>
      </w:r>
    </w:p>
    <w:p w14:paraId="1DA03586" w14:textId="77777777" w:rsidR="00DC4F19" w:rsidRPr="00110E93" w:rsidRDefault="00DC4F19" w:rsidP="00DC4F19">
      <w:pPr>
        <w:pStyle w:val="ListeANumero"/>
      </w:pPr>
      <w:r>
        <w:t>...</w:t>
      </w:r>
      <w:r>
        <w:tab/>
        <w:t>asymétrique peer-to-peer.</w:t>
      </w:r>
    </w:p>
    <w:p w14:paraId="34EEDA2A" w14:textId="77777777" w:rsidR="00DC4F19" w:rsidRPr="000B182A" w:rsidRDefault="00DC4F19" w:rsidP="00DC4F19">
      <w:pPr>
        <w:pStyle w:val="Question"/>
      </w:pPr>
      <w:r w:rsidRPr="00A554FA">
        <w:t>C</w:t>
      </w:r>
      <w:r>
        <w:t>itez et donnez le rôle des trois composants principaux d’Impala.</w:t>
      </w:r>
    </w:p>
    <w:p w14:paraId="4BA6C877" w14:textId="31D04160" w:rsidR="00371071" w:rsidRPr="003F7E56" w:rsidRDefault="00371071" w:rsidP="003F7E56">
      <w:pPr>
        <w:pStyle w:val="ListeAPuce"/>
      </w:pPr>
      <w:r w:rsidRPr="003F7E56">
        <w:t>Les processus Impala, encore appelé</w:t>
      </w:r>
      <w:r w:rsidR="009D4660">
        <w:t>s</w:t>
      </w:r>
      <w:r w:rsidRPr="003F7E56">
        <w:t xml:space="preserve"> </w:t>
      </w:r>
      <w:proofErr w:type="spellStart"/>
      <w:r w:rsidR="009D4660">
        <w:rPr>
          <w:rStyle w:val="CodeDansTexte"/>
        </w:rPr>
        <w:t>i</w:t>
      </w:r>
      <w:r w:rsidRPr="003F7E56">
        <w:rPr>
          <w:rStyle w:val="CodeDansTexte"/>
        </w:rPr>
        <w:t>mpalad</w:t>
      </w:r>
      <w:proofErr w:type="spellEnd"/>
      <w:r w:rsidRPr="003F7E56">
        <w:t xml:space="preserve"> (pour Impala </w:t>
      </w:r>
      <w:proofErr w:type="spellStart"/>
      <w:r w:rsidRPr="003F7E56">
        <w:t>Deamon</w:t>
      </w:r>
      <w:proofErr w:type="spellEnd"/>
      <w:r w:rsidRPr="003F7E56">
        <w:t>), s’exécutent en permanence sur chaque nœud de données du cluster (</w:t>
      </w:r>
      <w:r w:rsidR="009D4660">
        <w:t>un</w:t>
      </w:r>
      <w:r w:rsidRPr="003F7E56">
        <w:t xml:space="preserve"> processus </w:t>
      </w:r>
      <w:proofErr w:type="spellStart"/>
      <w:r w:rsidRPr="003F7E56">
        <w:rPr>
          <w:rStyle w:val="CodeDansTexte"/>
        </w:rPr>
        <w:t>impalad</w:t>
      </w:r>
      <w:proofErr w:type="spellEnd"/>
      <w:r w:rsidRPr="003F7E56">
        <w:t xml:space="preserve"> par nœud). Ils reçoivent les requêtes SQL transmises par le biais de l’interface de commande Impala, lisent et écrivent les fichiers de données nécessaires, parallélisent et distribuent l’exécution des requêtes dans le cluster et transmettent les résultats intermédiaires des requêtes au Name</w:t>
      </w:r>
      <w:r w:rsidR="009D4660">
        <w:t> </w:t>
      </w:r>
      <w:r w:rsidRPr="003F7E56">
        <w:t>Node.</w:t>
      </w:r>
    </w:p>
    <w:p w14:paraId="58655DA9" w14:textId="56D1BD0E" w:rsidR="00371071" w:rsidRPr="003F7E56" w:rsidRDefault="00371071" w:rsidP="003F7E56">
      <w:pPr>
        <w:pStyle w:val="ListeAPuce"/>
      </w:pPr>
      <w:r w:rsidRPr="003F7E56">
        <w:t xml:space="preserve">Le </w:t>
      </w:r>
      <w:proofErr w:type="spellStart"/>
      <w:r w:rsidRPr="003F7E56">
        <w:t>Statestore</w:t>
      </w:r>
      <w:proofErr w:type="spellEnd"/>
      <w:r w:rsidRPr="003F7E56">
        <w:t xml:space="preserve"> vérifie l’état de fonctionnement de tous les processus Impala du cluster et leur envoie continuellement les informations de cette vérification.</w:t>
      </w:r>
    </w:p>
    <w:p w14:paraId="43C713D5" w14:textId="674539BC" w:rsidR="00371071" w:rsidRPr="003F7E56" w:rsidRDefault="00371071" w:rsidP="003F7E56">
      <w:pPr>
        <w:pStyle w:val="ListeAPuce"/>
      </w:pPr>
      <w:r w:rsidRPr="003F7E56">
        <w:t>Le service de catalogue</w:t>
      </w:r>
      <w:r w:rsidR="009D4660">
        <w:t xml:space="preserve"> </w:t>
      </w:r>
      <w:r w:rsidRPr="003F7E56">
        <w:t>relai</w:t>
      </w:r>
      <w:r w:rsidR="009D4660">
        <w:t>e</w:t>
      </w:r>
      <w:r w:rsidRPr="003F7E56">
        <w:t xml:space="preserve"> les mises à jour des métadonnées des instructions SQL à tous les nœuds de données du cluster.</w:t>
      </w:r>
    </w:p>
    <w:p w14:paraId="55B063BC" w14:textId="77777777" w:rsidR="00DC4F19" w:rsidRDefault="00DC4F19" w:rsidP="00DC4F19">
      <w:pPr>
        <w:pStyle w:val="Question"/>
      </w:pPr>
      <w:r>
        <w:t xml:space="preserve">Impala supporte-t-il l’exécution des requêtes </w:t>
      </w:r>
      <w:r w:rsidRPr="00CF6022">
        <w:rPr>
          <w:rStyle w:val="CodeDansTexte"/>
        </w:rPr>
        <w:t>UPDATE</w:t>
      </w:r>
      <w:r w:rsidRPr="00A554FA">
        <w:t> ?</w:t>
      </w:r>
    </w:p>
    <w:p w14:paraId="6AEF09B9" w14:textId="7A3F90CB" w:rsidR="00DC4F19" w:rsidRDefault="00371071" w:rsidP="00DC4F19">
      <w:pPr>
        <w:pStyle w:val="TexteCourant"/>
      </w:pPr>
      <w:r>
        <w:lastRenderedPageBreak/>
        <w:t>Non.</w:t>
      </w:r>
    </w:p>
    <w:p w14:paraId="6F54E3A8" w14:textId="77777777" w:rsidR="00DC4F19" w:rsidRDefault="00DC4F19" w:rsidP="00DC4F19">
      <w:pPr>
        <w:pStyle w:val="Question"/>
      </w:pPr>
      <w:r w:rsidRPr="00A554FA">
        <w:t>L</w:t>
      </w:r>
      <w:r>
        <w:t xml:space="preserve">e processus </w:t>
      </w:r>
      <w:proofErr w:type="spellStart"/>
      <w:r w:rsidRPr="00A554FA">
        <w:rPr>
          <w:rStyle w:val="CodeDansTexte"/>
        </w:rPr>
        <w:t>impalad</w:t>
      </w:r>
      <w:proofErr w:type="spellEnd"/>
      <w:r>
        <w:t xml:space="preserve"> d’Impala permet-il de faire les traitements en local ?</w:t>
      </w:r>
    </w:p>
    <w:p w14:paraId="26AEA223" w14:textId="4281C883" w:rsidR="00DC4F19" w:rsidRDefault="00371071" w:rsidP="00DC4F19">
      <w:pPr>
        <w:pStyle w:val="TexteCourant"/>
      </w:pPr>
      <w:r>
        <w:t>Oui.</w:t>
      </w:r>
    </w:p>
    <w:p w14:paraId="148EE72B" w14:textId="77777777" w:rsidR="00DC4F19" w:rsidRDefault="00DC4F19" w:rsidP="00DC4F19">
      <w:pPr>
        <w:pStyle w:val="Question"/>
      </w:pPr>
      <w:r w:rsidRPr="00A554FA">
        <w:t>Q</w:t>
      </w:r>
      <w:r>
        <w:t>uelle est la différence entre HAWQ et Impala ?</w:t>
      </w:r>
    </w:p>
    <w:p w14:paraId="65DBC794" w14:textId="5199C444" w:rsidR="00371071" w:rsidRPr="003F7E56" w:rsidRDefault="00371071">
      <w:pPr>
        <w:pStyle w:val="TexteCourant"/>
      </w:pPr>
      <w:r w:rsidRPr="003F7E56">
        <w:t>HAWQ est un SGBDR MPP qui combine les fonctionnalités d</w:t>
      </w:r>
      <w:r w:rsidR="00295947">
        <w:t>’</w:t>
      </w:r>
      <w:r w:rsidRPr="003F7E56">
        <w:t>exécution massivement parallèle du SQL offert</w:t>
      </w:r>
      <w:r w:rsidR="00295947">
        <w:t>es</w:t>
      </w:r>
      <w:r w:rsidRPr="003F7E56">
        <w:t xml:space="preserve"> par </w:t>
      </w:r>
      <w:proofErr w:type="spellStart"/>
      <w:r w:rsidRPr="003F7E56">
        <w:t>GreenPlum</w:t>
      </w:r>
      <w:proofErr w:type="spellEnd"/>
      <w:r w:rsidRPr="003F7E56">
        <w:t xml:space="preserve"> aux fonctionnalités de réplication et de tolérance aux pannes offertes par le HDFS. En tant que tel, il a l</w:t>
      </w:r>
      <w:r w:rsidR="00295947">
        <w:t>’</w:t>
      </w:r>
      <w:r w:rsidRPr="003F7E56">
        <w:t>avantage d</w:t>
      </w:r>
      <w:r w:rsidR="00295947">
        <w:t>’</w:t>
      </w:r>
      <w:r w:rsidRPr="003F7E56">
        <w:t>être ACID, ce qui n’est pas le cas pour Impala.</w:t>
      </w:r>
    </w:p>
    <w:p w14:paraId="4746F4FC" w14:textId="0EDCEADF" w:rsidR="00DC4F19" w:rsidRDefault="00DC4F19" w:rsidP="00DC4F19">
      <w:pPr>
        <w:pStyle w:val="Question"/>
      </w:pPr>
      <w:r>
        <w:t>Cochez la bonne réponse. HAWQ</w:t>
      </w:r>
      <w:r w:rsidR="00295947">
        <w:t> est</w:t>
      </w:r>
      <w:r>
        <w:t>...</w:t>
      </w:r>
    </w:p>
    <w:p w14:paraId="4D9F10B0" w14:textId="5DF2093B" w:rsidR="00DC4F19" w:rsidRDefault="00DC4F19" w:rsidP="00DC4F19">
      <w:pPr>
        <w:pStyle w:val="ListeANumero"/>
      </w:pPr>
      <w:r>
        <w:t>...</w:t>
      </w:r>
      <w:r>
        <w:tab/>
        <w:t>un SGBD MPP.</w:t>
      </w:r>
    </w:p>
    <w:p w14:paraId="6A5000A2" w14:textId="77777777" w:rsidR="00DC4F19" w:rsidRPr="000A0B32" w:rsidRDefault="00DC4F19" w:rsidP="00DC4F19">
      <w:pPr>
        <w:pStyle w:val="Question"/>
      </w:pPr>
      <w:r w:rsidRPr="00A554FA">
        <w:t>D</w:t>
      </w:r>
      <w:r w:rsidRPr="000A0B32">
        <w:t>ans une architecture HAWQ, les segments sont</w:t>
      </w:r>
      <w:r>
        <w:t>...</w:t>
      </w:r>
    </w:p>
    <w:p w14:paraId="1A3538BF" w14:textId="77777777" w:rsidR="00DC4F19" w:rsidRDefault="00DC4F19" w:rsidP="00DC4F19">
      <w:pPr>
        <w:pStyle w:val="ListeANumero"/>
      </w:pPr>
      <w:r>
        <w:t>...</w:t>
      </w:r>
      <w:r>
        <w:tab/>
        <w:t>des nœuds de calcul.</w:t>
      </w:r>
    </w:p>
    <w:p w14:paraId="4207ABC0" w14:textId="62A89769" w:rsidR="00DC4F19" w:rsidRDefault="00DC4F19" w:rsidP="00DC4F19">
      <w:pPr>
        <w:pStyle w:val="ListeANumero"/>
      </w:pPr>
      <w:r>
        <w:t>...</w:t>
      </w:r>
      <w:r>
        <w:tab/>
        <w:t>des processus de calcul.</w:t>
      </w:r>
    </w:p>
    <w:p w14:paraId="3B54B825" w14:textId="77777777" w:rsidR="00DC4F19" w:rsidRDefault="00DC4F19" w:rsidP="00DC4F19">
      <w:pPr>
        <w:pStyle w:val="Question"/>
      </w:pPr>
      <w:r>
        <w:t>HAWQ exécute-t-il des jobs MapReduce lorsque vous soumettez des requêtes SQL ? Justifiez votre réponse.</w:t>
      </w:r>
    </w:p>
    <w:p w14:paraId="0574BB8C" w14:textId="259F9FA1" w:rsidR="00371071" w:rsidRPr="003F7E56" w:rsidRDefault="00371071">
      <w:pPr>
        <w:pStyle w:val="TexteCourant"/>
      </w:pPr>
      <w:r w:rsidRPr="003F7E56">
        <w:t>Non. Il exécute du SQL directement sur les données stockées dans le</w:t>
      </w:r>
      <w:r w:rsidR="003F64D1">
        <w:t> </w:t>
      </w:r>
      <w:r w:rsidRPr="003F7E56">
        <w:t>HDFS.</w:t>
      </w:r>
    </w:p>
    <w:p w14:paraId="161519D7" w14:textId="77777777" w:rsidR="00DC4F19" w:rsidRPr="00C30729" w:rsidRDefault="00DC4F19" w:rsidP="00DC4F19">
      <w:pPr>
        <w:pStyle w:val="Question"/>
      </w:pPr>
      <w:r>
        <w:t>HAWQ peut-il exécuter des procédures stockées ? Justifiez votre réponse.</w:t>
      </w:r>
    </w:p>
    <w:p w14:paraId="3DB281C8" w14:textId="431ACD47" w:rsidR="00371071" w:rsidRPr="003F7E56" w:rsidRDefault="00371071">
      <w:pPr>
        <w:pStyle w:val="TexteCourant"/>
      </w:pPr>
      <w:r w:rsidRPr="003F7E56">
        <w:t>Oui</w:t>
      </w:r>
      <w:r w:rsidR="003F64D1" w:rsidRPr="003F7E56">
        <w:t>,</w:t>
      </w:r>
      <w:r w:rsidRPr="003F7E56">
        <w:t xml:space="preserve"> parce qu’il est un SGBDR</w:t>
      </w:r>
      <w:r w:rsidR="003F64D1">
        <w:t> </w:t>
      </w:r>
      <w:r w:rsidRPr="003F7E56">
        <w:t>MPP.</w:t>
      </w:r>
    </w:p>
    <w:p w14:paraId="358A4F3E" w14:textId="77777777" w:rsidR="00DC4F19" w:rsidRDefault="00DC4F19" w:rsidP="00DC4F19">
      <w:pPr>
        <w:pStyle w:val="Question"/>
      </w:pPr>
      <w:r>
        <w:t>C</w:t>
      </w:r>
      <w:r w:rsidRPr="005F1818">
        <w:t xml:space="preserve">itez et donnez le rôle des </w:t>
      </w:r>
      <w:r>
        <w:t>trois</w:t>
      </w:r>
      <w:r w:rsidRPr="005F1818">
        <w:t xml:space="preserve"> composants majeurs d</w:t>
      </w:r>
      <w:r>
        <w:t>’</w:t>
      </w:r>
      <w:r w:rsidRPr="005F1818">
        <w:t>un clu</w:t>
      </w:r>
      <w:r>
        <w:t>ster HAWQ.</w:t>
      </w:r>
    </w:p>
    <w:p w14:paraId="0D3BE2E0" w14:textId="658521C9" w:rsidR="00371071" w:rsidRPr="003F7E56" w:rsidRDefault="003F64D1" w:rsidP="003F7E56">
      <w:pPr>
        <w:pStyle w:val="ListeAPuce"/>
      </w:pPr>
      <w:r>
        <w:t>L</w:t>
      </w:r>
      <w:r w:rsidR="00371071" w:rsidRPr="003F7E56">
        <w:t>a machine hôte HAWQ est responsable de l</w:t>
      </w:r>
      <w:r>
        <w:t>’</w:t>
      </w:r>
      <w:r w:rsidR="00371071" w:rsidRPr="003F7E56">
        <w:t>authentification et</w:t>
      </w:r>
      <w:r>
        <w:t xml:space="preserve"> de</w:t>
      </w:r>
      <w:r w:rsidR="00371071" w:rsidRPr="003F7E56">
        <w:t xml:space="preserve"> l</w:t>
      </w:r>
      <w:r>
        <w:t>’</w:t>
      </w:r>
      <w:r w:rsidR="00371071" w:rsidRPr="003F7E56">
        <w:t xml:space="preserve">autorisation, </w:t>
      </w:r>
      <w:r>
        <w:t xml:space="preserve">de </w:t>
      </w:r>
      <w:r w:rsidR="00371071" w:rsidRPr="003F7E56">
        <w:t>la transformation des requêtes en plan</w:t>
      </w:r>
      <w:r>
        <w:t>s</w:t>
      </w:r>
      <w:r w:rsidR="00371071" w:rsidRPr="003F7E56">
        <w:t xml:space="preserve"> d</w:t>
      </w:r>
      <w:r>
        <w:t>’</w:t>
      </w:r>
      <w:r w:rsidR="00371071" w:rsidRPr="003F7E56">
        <w:t>exécution</w:t>
      </w:r>
      <w:r>
        <w:t xml:space="preserve"> et</w:t>
      </w:r>
      <w:r w:rsidR="00371071" w:rsidRPr="003F7E56">
        <w:t xml:space="preserve"> </w:t>
      </w:r>
      <w:r>
        <w:t xml:space="preserve">de </w:t>
      </w:r>
      <w:r w:rsidR="00371071" w:rsidRPr="003F7E56">
        <w:t>la distribution de ces plans aux nœuds du cluster. Elle gère également les métadonnées</w:t>
      </w:r>
      <w:r>
        <w:t>.</w:t>
      </w:r>
    </w:p>
    <w:p w14:paraId="4D7B63DF" w14:textId="618A3DAB" w:rsidR="00371071" w:rsidRPr="003F7E56" w:rsidRDefault="003F64D1" w:rsidP="003F7E56">
      <w:pPr>
        <w:pStyle w:val="ListeAPuce"/>
      </w:pPr>
      <w:r>
        <w:t>L</w:t>
      </w:r>
      <w:r w:rsidR="00371071" w:rsidRPr="003F7E56">
        <w:t>a machine de calcul ou segment héberge un n</w:t>
      </w:r>
      <w:r>
        <w:t>œ</w:t>
      </w:r>
      <w:r w:rsidR="00371071" w:rsidRPr="003F7E56">
        <w:t>ud de données HDFS et plusieurs processus de calcul</w:t>
      </w:r>
      <w:r>
        <w:t>,</w:t>
      </w:r>
      <w:r w:rsidR="00371071" w:rsidRPr="003F7E56">
        <w:t xml:space="preserve"> appelés les segments</w:t>
      </w:r>
      <w:r>
        <w:t>,</w:t>
      </w:r>
      <w:r w:rsidR="00371071" w:rsidRPr="003F7E56">
        <w:t xml:space="preserve"> qui tournent en permanence sur la machine et sont responsables de l</w:t>
      </w:r>
      <w:r>
        <w:t>’</w:t>
      </w:r>
      <w:r w:rsidR="00371071" w:rsidRPr="003F7E56">
        <w:t>exécution des plans des requêtes qu</w:t>
      </w:r>
      <w:r>
        <w:t>’</w:t>
      </w:r>
      <w:r w:rsidR="00371071" w:rsidRPr="003F7E56">
        <w:t>ils reçoivent</w:t>
      </w:r>
      <w:r>
        <w:t>.</w:t>
      </w:r>
    </w:p>
    <w:p w14:paraId="11B33A35" w14:textId="725E46D3" w:rsidR="00371071" w:rsidRPr="003F7E56" w:rsidRDefault="003F64D1" w:rsidP="003F7E56">
      <w:pPr>
        <w:pStyle w:val="ListeAPuce"/>
      </w:pPr>
      <w:r>
        <w:t>L</w:t>
      </w:r>
      <w:r w:rsidR="00371071" w:rsidRPr="003F7E56">
        <w:t xml:space="preserve">e </w:t>
      </w:r>
      <w:r>
        <w:t>nœ</w:t>
      </w:r>
      <w:r w:rsidR="00371071" w:rsidRPr="003F7E56">
        <w:t>ud de référence HDFS</w:t>
      </w:r>
      <w:r>
        <w:t xml:space="preserve"> </w:t>
      </w:r>
      <w:r w:rsidR="00371071" w:rsidRPr="003F7E56">
        <w:t xml:space="preserve">est la machine centrale du </w:t>
      </w:r>
      <w:r>
        <w:t>système de fichiers</w:t>
      </w:r>
      <w:r w:rsidR="00371071" w:rsidRPr="003F7E56">
        <w:t xml:space="preserve">, </w:t>
      </w:r>
      <w:r>
        <w:t>qui</w:t>
      </w:r>
      <w:r w:rsidR="00371071" w:rsidRPr="003F7E56">
        <w:t xml:space="preserve"> </w:t>
      </w:r>
      <w:r>
        <w:t>conserve</w:t>
      </w:r>
      <w:r w:rsidR="00371071" w:rsidRPr="003F7E56">
        <w:t xml:space="preserve"> toutes les métadonnées concernant les données stockées sur le HDFS dans les nœuds de données</w:t>
      </w:r>
      <w:r>
        <w:t>.</w:t>
      </w:r>
    </w:p>
    <w:p w14:paraId="516EC7B5" w14:textId="77777777" w:rsidR="00DC4F19" w:rsidRDefault="00DC4F19" w:rsidP="00DC4F19">
      <w:pPr>
        <w:pStyle w:val="Question"/>
      </w:pPr>
      <w:r>
        <w:lastRenderedPageBreak/>
        <w:t>HAWQ fonctionne-t-il avec un cluster Hadoop ?</w:t>
      </w:r>
    </w:p>
    <w:p w14:paraId="75A56A25" w14:textId="5AC952F9" w:rsidR="00371071" w:rsidRPr="003F7E56" w:rsidRDefault="00371071">
      <w:pPr>
        <w:pStyle w:val="TexteCourant"/>
      </w:pPr>
      <w:r w:rsidRPr="003F7E56">
        <w:t>HAWQ ne fonctionne pas sur un cluster Hadoop (à moins d</w:t>
      </w:r>
      <w:r w:rsidR="003F64D1">
        <w:t>’</w:t>
      </w:r>
      <w:r w:rsidRPr="003F7E56">
        <w:t>utiliser un gestionnaire de ressource</w:t>
      </w:r>
      <w:r w:rsidR="003F64D1">
        <w:t>s</w:t>
      </w:r>
      <w:r w:rsidRPr="003F7E56">
        <w:t xml:space="preserve"> comme YARN). </w:t>
      </w:r>
      <w:r w:rsidR="003F64D1">
        <w:t>Il</w:t>
      </w:r>
      <w:r w:rsidRPr="003F7E56">
        <w:t xml:space="preserve"> utilise uniquement le HDFS sur un cluster.</w:t>
      </w:r>
    </w:p>
    <w:p w14:paraId="1B6FD6C7" w14:textId="77777777" w:rsidR="00DC4F19" w:rsidRDefault="00DC4F19" w:rsidP="00DC4F19">
      <w:pPr>
        <w:pStyle w:val="Question"/>
      </w:pPr>
      <w:r>
        <w:t xml:space="preserve">Quelle est la différence entre Phoenix et </w:t>
      </w:r>
      <w:proofErr w:type="spellStart"/>
      <w:r>
        <w:t>Hive</w:t>
      </w:r>
      <w:proofErr w:type="spellEnd"/>
      <w:r>
        <w:t> ?</w:t>
      </w:r>
    </w:p>
    <w:p w14:paraId="777A1106" w14:textId="07A802DE" w:rsidR="00371071" w:rsidRPr="003F7E56" w:rsidRDefault="00371071">
      <w:pPr>
        <w:pStyle w:val="TexteCourant"/>
      </w:pPr>
      <w:r w:rsidRPr="003F7E56">
        <w:t xml:space="preserve">Phoenix est une couche logicielle installée sur HBase </w:t>
      </w:r>
      <w:r w:rsidR="003F64D1">
        <w:t>permettant</w:t>
      </w:r>
      <w:r w:rsidRPr="003F7E56">
        <w:t xml:space="preserve"> aux utilisateurs d</w:t>
      </w:r>
      <w:r w:rsidR="003F64D1">
        <w:t>’</w:t>
      </w:r>
      <w:r w:rsidRPr="003F7E56">
        <w:t>écrire des requêtes SQL</w:t>
      </w:r>
      <w:r w:rsidR="003F64D1">
        <w:t>,</w:t>
      </w:r>
      <w:r w:rsidRPr="003F7E56">
        <w:t xml:space="preserve"> qu’</w:t>
      </w:r>
      <w:r w:rsidR="003F64D1">
        <w:t>elle</w:t>
      </w:r>
      <w:r w:rsidRPr="003F7E56">
        <w:t xml:space="preserve"> compile en série de commandes scans HBase et </w:t>
      </w:r>
      <w:r w:rsidR="003F64D1">
        <w:t xml:space="preserve">dont elle </w:t>
      </w:r>
      <w:r w:rsidRPr="003F7E56">
        <w:t>orchestre l</w:t>
      </w:r>
      <w:r w:rsidR="003F64D1">
        <w:t>’</w:t>
      </w:r>
      <w:r w:rsidRPr="003F7E56">
        <w:t xml:space="preserve">exécution pour produire des jeux de données JDBC. </w:t>
      </w:r>
      <w:proofErr w:type="spellStart"/>
      <w:r w:rsidRPr="003F7E56">
        <w:t>Hive</w:t>
      </w:r>
      <w:proofErr w:type="spellEnd"/>
      <w:r w:rsidR="00A41B21">
        <w:t>,</w:t>
      </w:r>
      <w:r w:rsidRPr="003F7E56">
        <w:t xml:space="preserve"> lui, transforme le script SQL en job MapReduce.</w:t>
      </w:r>
    </w:p>
    <w:p w14:paraId="12B6E53F" w14:textId="77777777" w:rsidR="00DC4F19" w:rsidRDefault="00DC4F19" w:rsidP="00DC4F19">
      <w:pPr>
        <w:pStyle w:val="Question"/>
      </w:pPr>
      <w:r>
        <w:t>Quelle est la différence entre Phoenix et Impala ?</w:t>
      </w:r>
    </w:p>
    <w:p w14:paraId="2C240DAD" w14:textId="6618836E" w:rsidR="00371071" w:rsidRPr="003F7E56" w:rsidRDefault="00371071">
      <w:pPr>
        <w:pStyle w:val="TexteCourant"/>
      </w:pPr>
      <w:r w:rsidRPr="003F7E56">
        <w:t>Impala est un moteur d’exécution SQL</w:t>
      </w:r>
      <w:r w:rsidR="00E30509">
        <w:t> </w:t>
      </w:r>
      <w:r w:rsidRPr="003F7E56">
        <w:t>MPP sur Hadoop, là où Phoenix est juste une couche d’abstraction qui permet d’exécuter du SQL sur les tables HBase.</w:t>
      </w:r>
    </w:p>
    <w:p w14:paraId="4EC9C6B9" w14:textId="77777777" w:rsidR="00DC4F19" w:rsidRDefault="00DC4F19" w:rsidP="00DC4F19">
      <w:pPr>
        <w:pStyle w:val="Question"/>
      </w:pPr>
      <w:r>
        <w:t>Quelle est la différence entre Phoenix et HAWQ ?</w:t>
      </w:r>
    </w:p>
    <w:p w14:paraId="025C906D" w14:textId="3F529DB7" w:rsidR="00371071" w:rsidRPr="003F7E56" w:rsidRDefault="00371071">
      <w:pPr>
        <w:pStyle w:val="TexteCourant"/>
      </w:pPr>
      <w:r w:rsidRPr="003F7E56">
        <w:t>HAWQ est un SGBD</w:t>
      </w:r>
      <w:r w:rsidR="00E30509">
        <w:t> </w:t>
      </w:r>
      <w:r w:rsidRPr="003F7E56">
        <w:t>MPP qui exécute du SQL sur le HDFS. Phoenix</w:t>
      </w:r>
      <w:r w:rsidR="00E30509">
        <w:t>,</w:t>
      </w:r>
      <w:r w:rsidRPr="003F7E56">
        <w:t xml:space="preserve"> lui</w:t>
      </w:r>
      <w:r w:rsidR="00E30509">
        <w:t>,</w:t>
      </w:r>
      <w:r w:rsidRPr="003F7E56">
        <w:t xml:space="preserve"> exécute le SQL sur HBase</w:t>
      </w:r>
      <w:r w:rsidR="00E30509">
        <w:t>.</w:t>
      </w:r>
    </w:p>
    <w:p w14:paraId="0F4937BB" w14:textId="77777777" w:rsidR="00DC4F19" w:rsidRDefault="00DC4F19" w:rsidP="00DC4F19">
      <w:pPr>
        <w:pStyle w:val="Question"/>
      </w:pPr>
      <w:r>
        <w:t>Pourquoi dit-on que Phoenix est la « peau SQL de HBase » ?</w:t>
      </w:r>
    </w:p>
    <w:p w14:paraId="4224C536" w14:textId="2C70E6AB" w:rsidR="00371071" w:rsidRPr="003F7E56" w:rsidRDefault="00E30509">
      <w:pPr>
        <w:pStyle w:val="TexteCourant"/>
      </w:pPr>
      <w:r>
        <w:t>C</w:t>
      </w:r>
      <w:r w:rsidR="00371071" w:rsidRPr="003F7E56">
        <w:t>’est une couche installée sur HBase qui permet aux utilisateurs d’écrire</w:t>
      </w:r>
      <w:r>
        <w:t>,</w:t>
      </w:r>
      <w:r w:rsidR="00371071" w:rsidRPr="003F7E56">
        <w:t xml:space="preserve"> non pas des commandes scan ou </w:t>
      </w:r>
      <w:r w:rsidR="00371071" w:rsidRPr="003F7E56">
        <w:rPr>
          <w:rStyle w:val="CodeDansTexte"/>
        </w:rPr>
        <w:t>GET</w:t>
      </w:r>
      <w:r w:rsidR="00371071" w:rsidRPr="003F7E56">
        <w:t xml:space="preserve"> classiques directement, mais des scripts SQL qui sont ensuite transformés en commandes HBase. Cela facilite l’</w:t>
      </w:r>
      <w:r>
        <w:t>emploi</w:t>
      </w:r>
      <w:r w:rsidR="00371071" w:rsidRPr="003F7E56">
        <w:t xml:space="preserve"> de HBase par les </w:t>
      </w:r>
      <w:r>
        <w:t xml:space="preserve">utilisateurs </w:t>
      </w:r>
      <w:r w:rsidR="00371071" w:rsidRPr="003F7E56">
        <w:t>métiers.</w:t>
      </w:r>
    </w:p>
    <w:p w14:paraId="6ACA61A7" w14:textId="1BE6E4AD" w:rsidR="006833F5" w:rsidRDefault="005C0EDF" w:rsidP="003F7E56">
      <w:pPr>
        <w:pStyle w:val="TitreNiveau1"/>
      </w:pPr>
      <w:r>
        <w:t>Chapitre </w:t>
      </w:r>
      <w:r w:rsidR="008A2EDB">
        <w:t>5</w:t>
      </w:r>
    </w:p>
    <w:p w14:paraId="24FF5A12" w14:textId="77777777" w:rsidR="00E3140C" w:rsidRDefault="00E3140C" w:rsidP="00E3140C">
      <w:pPr>
        <w:pStyle w:val="Question"/>
      </w:pPr>
      <w:r w:rsidRPr="00A37723">
        <w:t>Q</w:t>
      </w:r>
      <w:r w:rsidRPr="00486CF5">
        <w:t>u</w:t>
      </w:r>
      <w:r>
        <w:t>’</w:t>
      </w:r>
      <w:r w:rsidRPr="00486CF5">
        <w:t>est</w:t>
      </w:r>
      <w:r>
        <w:t>-</w:t>
      </w:r>
      <w:r w:rsidRPr="00486CF5">
        <w:t>ce qu</w:t>
      </w:r>
      <w:r>
        <w:t>’</w:t>
      </w:r>
      <w:r w:rsidRPr="00486CF5">
        <w:t>un fait</w:t>
      </w:r>
      <w:r>
        <w:t> </w:t>
      </w:r>
      <w:r w:rsidRPr="00486CF5">
        <w:t>?</w:t>
      </w:r>
    </w:p>
    <w:p w14:paraId="353A7621" w14:textId="706C870F" w:rsidR="00536A87" w:rsidRPr="003F7E56" w:rsidRDefault="00536A87" w:rsidP="003F7E56">
      <w:pPr>
        <w:pStyle w:val="TexteCourant"/>
      </w:pPr>
      <w:r w:rsidRPr="003F7E56">
        <w:t>C’est la description de l’état présent d’un objet, de quelque chose.</w:t>
      </w:r>
    </w:p>
    <w:p w14:paraId="75D7E826" w14:textId="77777777" w:rsidR="00E3140C" w:rsidRDefault="00E3140C" w:rsidP="00E3140C">
      <w:pPr>
        <w:pStyle w:val="Question"/>
      </w:pPr>
      <w:r w:rsidRPr="00A37723">
        <w:t>Q</w:t>
      </w:r>
      <w:r w:rsidRPr="00486CF5">
        <w:t>u</w:t>
      </w:r>
      <w:r>
        <w:t>’</w:t>
      </w:r>
      <w:r w:rsidRPr="00486CF5">
        <w:t>est</w:t>
      </w:r>
      <w:r>
        <w:t>-</w:t>
      </w:r>
      <w:r w:rsidRPr="00486CF5">
        <w:t>ce qu</w:t>
      </w:r>
      <w:r>
        <w:t>’</w:t>
      </w:r>
      <w:r w:rsidRPr="00486CF5">
        <w:t>une donnée</w:t>
      </w:r>
      <w:r>
        <w:t> </w:t>
      </w:r>
      <w:r w:rsidRPr="00486CF5">
        <w:t>?</w:t>
      </w:r>
    </w:p>
    <w:p w14:paraId="51423755" w14:textId="575ECAAF" w:rsidR="00536A87" w:rsidRPr="003F7E56" w:rsidRDefault="00536A87" w:rsidP="003F7E56">
      <w:pPr>
        <w:pStyle w:val="TexteCourant"/>
      </w:pPr>
      <w:r w:rsidRPr="003F7E56">
        <w:t>La donnée est une représentation codifiée et exploitable d’un fait. Cette représentation peut être un symbole, une image, un nombre ou tout autre élément qui pourrait servir de base</w:t>
      </w:r>
      <w:r w:rsidR="00246BEE">
        <w:t xml:space="preserve"> à la</w:t>
      </w:r>
      <w:r w:rsidRPr="003F7E56">
        <w:t xml:space="preserve"> prise de décision. Dans le contexte numérique, une donnée est un chiffre, une image, un objet (vidéo, audio)</w:t>
      </w:r>
      <w:r w:rsidR="00246BEE">
        <w:t xml:space="preserve"> ou</w:t>
      </w:r>
      <w:r w:rsidRPr="003F7E56">
        <w:t xml:space="preserve"> une chaîne de caractère</w:t>
      </w:r>
      <w:r w:rsidR="00246BEE">
        <w:t>s,</w:t>
      </w:r>
      <w:r w:rsidRPr="003F7E56">
        <w:t xml:space="preserve"> codé</w:t>
      </w:r>
      <w:r w:rsidR="00246BEE">
        <w:t>(e)</w:t>
      </w:r>
      <w:r w:rsidRPr="003F7E56">
        <w:t xml:space="preserve"> dans un format spécifique permettant son stockage et son traitement par ordinateur.</w:t>
      </w:r>
    </w:p>
    <w:p w14:paraId="3C1C6FF5" w14:textId="77777777" w:rsidR="00E3140C" w:rsidRDefault="00E3140C" w:rsidP="00E3140C">
      <w:pPr>
        <w:pStyle w:val="Question"/>
      </w:pPr>
      <w:r>
        <w:t>Q</w:t>
      </w:r>
      <w:r w:rsidRPr="00486CF5">
        <w:t>uelle est la relation entre une donnée et un fait</w:t>
      </w:r>
      <w:r>
        <w:t> </w:t>
      </w:r>
      <w:r w:rsidRPr="00486CF5">
        <w:t>?</w:t>
      </w:r>
    </w:p>
    <w:p w14:paraId="1CC0FE59" w14:textId="5D43C842" w:rsidR="00536A87" w:rsidRPr="003F7E56" w:rsidRDefault="00536A87" w:rsidP="003F7E56">
      <w:pPr>
        <w:pStyle w:val="TexteCourant"/>
      </w:pPr>
      <w:r w:rsidRPr="003F7E56">
        <w:lastRenderedPageBreak/>
        <w:t>Le fait décrit un événement, un objet, quelque chose, tandis que la donnée capture ce fait. La donnée est la représentation codée et exploitable du fait. Par exemple, l’ISBN est une donnée qui représente un livre.</w:t>
      </w:r>
    </w:p>
    <w:p w14:paraId="57593836" w14:textId="77777777" w:rsidR="00E3140C" w:rsidRDefault="00E3140C" w:rsidP="00E3140C">
      <w:pPr>
        <w:pStyle w:val="Question"/>
      </w:pPr>
      <w:r>
        <w:t xml:space="preserve">Citez et expliquez </w:t>
      </w:r>
      <w:r w:rsidRPr="00486CF5">
        <w:t>les trois</w:t>
      </w:r>
      <w:r>
        <w:t xml:space="preserve"> caractéristiques de la donnée.</w:t>
      </w:r>
    </w:p>
    <w:p w14:paraId="41FFEE8F" w14:textId="276C0E8E" w:rsidR="00536A87" w:rsidRDefault="00246BEE" w:rsidP="003F7E56">
      <w:pPr>
        <w:pStyle w:val="ListeAPuce"/>
      </w:pPr>
      <w:r>
        <w:t>F</w:t>
      </w:r>
      <w:r w:rsidR="00536A87">
        <w:t>ormat d’encodage</w:t>
      </w:r>
      <w:r>
        <w:t>.</w:t>
      </w:r>
      <w:r w:rsidR="00536A87">
        <w:t xml:space="preserve"> </w:t>
      </w:r>
      <w:r>
        <w:t>C</w:t>
      </w:r>
      <w:r w:rsidR="00536A87">
        <w:t>’est la façon dont les données sont représentée</w:t>
      </w:r>
      <w:r>
        <w:t>s</w:t>
      </w:r>
      <w:r w:rsidR="00536A87">
        <w:t>. Ici, on s’appuie sur un référentiel de code</w:t>
      </w:r>
      <w:r>
        <w:t>,</w:t>
      </w:r>
      <w:r w:rsidR="00536A87">
        <w:t xml:space="preserve"> par exemple un alphabet</w:t>
      </w:r>
      <w:r>
        <w:t>,</w:t>
      </w:r>
      <w:r w:rsidR="00536A87">
        <w:t xml:space="preserve"> pour spécifier la façon dont les données sont représentées et leur signification.</w:t>
      </w:r>
    </w:p>
    <w:p w14:paraId="126FC2BD" w14:textId="0011478E" w:rsidR="00536A87" w:rsidRDefault="00246BEE" w:rsidP="003F7E56">
      <w:pPr>
        <w:pStyle w:val="ListeAPuce"/>
      </w:pPr>
      <w:r>
        <w:t>F</w:t>
      </w:r>
      <w:r w:rsidR="00536A87">
        <w:t>ormat de stockage</w:t>
      </w:r>
      <w:r>
        <w:t>.</w:t>
      </w:r>
      <w:r w:rsidR="00536A87">
        <w:t xml:space="preserve"> </w:t>
      </w:r>
      <w:r>
        <w:t>I</w:t>
      </w:r>
      <w:r w:rsidR="00536A87">
        <w:t>l fait référence à la façon dont les données sont stockées pour être échangées entre les individus ou les organisations.</w:t>
      </w:r>
    </w:p>
    <w:p w14:paraId="648E7784" w14:textId="22614DA8" w:rsidR="00536A87" w:rsidRDefault="00246BEE" w:rsidP="003F7E56">
      <w:pPr>
        <w:pStyle w:val="ListeAPuce"/>
      </w:pPr>
      <w:r>
        <w:t>T</w:t>
      </w:r>
      <w:r w:rsidR="00536A87">
        <w:t>ype</w:t>
      </w:r>
      <w:r>
        <w:t>.</w:t>
      </w:r>
      <w:r w:rsidR="00536A87">
        <w:t xml:space="preserve"> </w:t>
      </w:r>
      <w:r>
        <w:t>C</w:t>
      </w:r>
      <w:r w:rsidR="00536A87">
        <w:t>’est la nature, l’essence de la donnée.</w:t>
      </w:r>
    </w:p>
    <w:p w14:paraId="49DC140E" w14:textId="77777777" w:rsidR="00E3140C" w:rsidRDefault="00E3140C" w:rsidP="00E3140C">
      <w:pPr>
        <w:pStyle w:val="Question"/>
      </w:pPr>
      <w:r>
        <w:t>Q</w:t>
      </w:r>
      <w:r w:rsidRPr="00486CF5">
        <w:t>u</w:t>
      </w:r>
      <w:r>
        <w:t>’</w:t>
      </w:r>
      <w:r w:rsidRPr="00486CF5">
        <w:t>est</w:t>
      </w:r>
      <w:r>
        <w:t>-</w:t>
      </w:r>
      <w:r w:rsidRPr="00486CF5">
        <w:t>ce que l</w:t>
      </w:r>
      <w:r>
        <w:t>’</w:t>
      </w:r>
      <w:r w:rsidRPr="00486CF5">
        <w:t>encodage d</w:t>
      </w:r>
      <w:r>
        <w:t>’</w:t>
      </w:r>
      <w:r w:rsidRPr="00486CF5">
        <w:t>une donnée</w:t>
      </w:r>
      <w:r>
        <w:t> </w:t>
      </w:r>
      <w:r w:rsidRPr="00486CF5">
        <w:t>?</w:t>
      </w:r>
    </w:p>
    <w:p w14:paraId="71B6A9F9" w14:textId="569CB102" w:rsidR="00536A87" w:rsidRPr="003F7E56" w:rsidRDefault="00536A87" w:rsidP="003F7E56">
      <w:pPr>
        <w:pStyle w:val="TexteCourant"/>
      </w:pPr>
      <w:r w:rsidRPr="003F7E56">
        <w:t>C’est la façon dont l</w:t>
      </w:r>
      <w:r w:rsidR="00246BEE">
        <w:t>a</w:t>
      </w:r>
      <w:r w:rsidRPr="003F7E56">
        <w:t xml:space="preserve"> donnée </w:t>
      </w:r>
      <w:r w:rsidR="00246BEE">
        <w:t>es</w:t>
      </w:r>
      <w:r w:rsidRPr="003F7E56">
        <w:t>t représentée.</w:t>
      </w:r>
    </w:p>
    <w:p w14:paraId="0AAA0454" w14:textId="77777777" w:rsidR="00E3140C" w:rsidRDefault="00E3140C" w:rsidP="00E3140C">
      <w:pPr>
        <w:pStyle w:val="Question"/>
      </w:pPr>
      <w:r>
        <w:t>C</w:t>
      </w:r>
      <w:r w:rsidRPr="00486CF5">
        <w:t>itez et expliquez les deux systèmes d</w:t>
      </w:r>
      <w:r>
        <w:t>’</w:t>
      </w:r>
      <w:r w:rsidRPr="00486CF5">
        <w:t>enco</w:t>
      </w:r>
      <w:r>
        <w:t>d</w:t>
      </w:r>
      <w:r w:rsidRPr="00486CF5">
        <w:t>age de données mis au point par</w:t>
      </w:r>
      <w:r>
        <w:t> </w:t>
      </w:r>
      <w:r w:rsidRPr="00486CF5">
        <w:t>l</w:t>
      </w:r>
      <w:r>
        <w:t>’</w:t>
      </w:r>
      <w:r w:rsidRPr="00486CF5">
        <w:t>ISO</w:t>
      </w:r>
      <w:r>
        <w:t>.</w:t>
      </w:r>
    </w:p>
    <w:p w14:paraId="60C9E942" w14:textId="5664D2AA" w:rsidR="00536A87" w:rsidRPr="003F7E56" w:rsidRDefault="00536A87" w:rsidP="003F7E56">
      <w:pPr>
        <w:pStyle w:val="ListeAPuce"/>
      </w:pPr>
      <w:r w:rsidRPr="003F7E56">
        <w:t>ASCII : American Standard Code for Information Interchange, dériv</w:t>
      </w:r>
      <w:r w:rsidR="00246BEE">
        <w:t>é</w:t>
      </w:r>
      <w:r w:rsidRPr="003F7E56">
        <w:t xml:space="preserve"> de la norme ISO/CEI</w:t>
      </w:r>
      <w:r w:rsidR="00246BEE">
        <w:t> </w:t>
      </w:r>
      <w:r w:rsidRPr="003F7E56">
        <w:t>646. L’ASCII définit 128</w:t>
      </w:r>
      <w:r w:rsidR="00246BEE">
        <w:t> </w:t>
      </w:r>
      <w:r w:rsidRPr="003F7E56">
        <w:t>caractères numérotés de</w:t>
      </w:r>
      <w:r w:rsidR="00246BEE">
        <w:t> </w:t>
      </w:r>
      <w:r w:rsidRPr="003F7E56">
        <w:t>0 à</w:t>
      </w:r>
      <w:r w:rsidR="00246BEE">
        <w:t> </w:t>
      </w:r>
      <w:r w:rsidRPr="003F7E56">
        <w:t>127 pour le codage binaire des caractères latins non</w:t>
      </w:r>
      <w:r w:rsidR="00246BEE">
        <w:t xml:space="preserve"> </w:t>
      </w:r>
      <w:r w:rsidRPr="003F7E56">
        <w:t>accentués</w:t>
      </w:r>
      <w:r w:rsidR="00246BEE">
        <w:t>.</w:t>
      </w:r>
    </w:p>
    <w:p w14:paraId="3D067FF7" w14:textId="73E76FDD" w:rsidR="00536A87" w:rsidRPr="003F7E56" w:rsidRDefault="00536A87" w:rsidP="003F7E56">
      <w:pPr>
        <w:pStyle w:val="ListeAPuce"/>
      </w:pPr>
      <w:r w:rsidRPr="003F7E56">
        <w:t>Unicode</w:t>
      </w:r>
      <w:r w:rsidR="00246BEE">
        <w:t>, issu</w:t>
      </w:r>
      <w:r w:rsidRPr="003F7E56">
        <w:t xml:space="preserve"> de la norme ISO/CEI</w:t>
      </w:r>
      <w:r w:rsidR="00246BEE">
        <w:t> </w:t>
      </w:r>
      <w:r w:rsidRPr="003F7E56">
        <w:t>10</w:t>
      </w:r>
      <w:r w:rsidR="00246BEE">
        <w:t> </w:t>
      </w:r>
      <w:r w:rsidRPr="003F7E56">
        <w:t>646</w:t>
      </w:r>
      <w:r w:rsidR="00246BEE">
        <w:t>.</w:t>
      </w:r>
      <w:r w:rsidRPr="003F7E56">
        <w:t xml:space="preserve"> </w:t>
      </w:r>
      <w:r w:rsidR="00246BEE">
        <w:t>Il</w:t>
      </w:r>
      <w:r w:rsidRPr="003F7E56">
        <w:t xml:space="preserve"> définit 128 172 caractères couvrant le codage binaire d’une centaine de langues</w:t>
      </w:r>
      <w:r w:rsidR="00246BEE">
        <w:t>.</w:t>
      </w:r>
    </w:p>
    <w:p w14:paraId="13285C47" w14:textId="77777777" w:rsidR="00E3140C" w:rsidRDefault="00E3140C" w:rsidP="00E3140C">
      <w:pPr>
        <w:pStyle w:val="Question"/>
      </w:pPr>
      <w:r>
        <w:t>E</w:t>
      </w:r>
      <w:r w:rsidRPr="00486CF5">
        <w:t>n quoi l</w:t>
      </w:r>
      <w:r>
        <w:t>’</w:t>
      </w:r>
      <w:r w:rsidRPr="00486CF5">
        <w:t xml:space="preserve">encodage binaire </w:t>
      </w:r>
      <w:r>
        <w:t>consiste-t-il </w:t>
      </w:r>
      <w:r w:rsidRPr="00486CF5">
        <w:t>?</w:t>
      </w:r>
    </w:p>
    <w:p w14:paraId="4B489719" w14:textId="204BC655" w:rsidR="00536A87" w:rsidRPr="003F7E56" w:rsidRDefault="00246BEE" w:rsidP="003F7E56">
      <w:pPr>
        <w:pStyle w:val="TexteCourant"/>
      </w:pPr>
      <w:r>
        <w:t>Il</w:t>
      </w:r>
      <w:r w:rsidR="00536A87" w:rsidRPr="003F7E56">
        <w:t xml:space="preserve"> consiste à transformer les données </w:t>
      </w:r>
      <w:r>
        <w:t xml:space="preserve">en </w:t>
      </w:r>
      <w:r w:rsidR="00536A87" w:rsidRPr="003F7E56">
        <w:t>une suite de</w:t>
      </w:r>
      <w:r>
        <w:t> </w:t>
      </w:r>
      <w:r w:rsidR="00536A87" w:rsidRPr="003F7E56">
        <w:t xml:space="preserve">0 et </w:t>
      </w:r>
      <w:r>
        <w:t>de </w:t>
      </w:r>
      <w:r w:rsidR="00536A87" w:rsidRPr="003F7E56">
        <w:t>1 appelé</w:t>
      </w:r>
      <w:r>
        <w:t>s </w:t>
      </w:r>
      <w:r w:rsidR="00536A87" w:rsidRPr="003F7E56">
        <w:rPr>
          <w:i/>
        </w:rPr>
        <w:t>bit</w:t>
      </w:r>
      <w:r w:rsidR="00536A87" w:rsidRPr="003F7E56">
        <w:t>.</w:t>
      </w:r>
    </w:p>
    <w:p w14:paraId="664B6663" w14:textId="77777777" w:rsidR="00E3140C" w:rsidRDefault="00E3140C" w:rsidP="00E3140C">
      <w:pPr>
        <w:pStyle w:val="Question"/>
      </w:pPr>
      <w:r>
        <w:t>Q</w:t>
      </w:r>
      <w:r w:rsidRPr="00486CF5">
        <w:t>u</w:t>
      </w:r>
      <w:r>
        <w:t>’</w:t>
      </w:r>
      <w:r w:rsidRPr="00486CF5">
        <w:t>est</w:t>
      </w:r>
      <w:r>
        <w:t>-</w:t>
      </w:r>
      <w:r w:rsidRPr="00486CF5">
        <w:t>ce q</w:t>
      </w:r>
      <w:r>
        <w:t>u’</w:t>
      </w:r>
      <w:r w:rsidRPr="00486CF5">
        <w:t>un format de stockage de données</w:t>
      </w:r>
      <w:r>
        <w:t> </w:t>
      </w:r>
      <w:r w:rsidRPr="00486CF5">
        <w:t>?</w:t>
      </w:r>
    </w:p>
    <w:p w14:paraId="44F5A1E2" w14:textId="1D0E8143" w:rsidR="00536A87" w:rsidRPr="003F7E56" w:rsidRDefault="00246BEE" w:rsidP="003F7E56">
      <w:pPr>
        <w:pStyle w:val="TexteCourant"/>
      </w:pPr>
      <w:r>
        <w:t>Cela désigne</w:t>
      </w:r>
      <w:r w:rsidR="00536A87" w:rsidRPr="003F7E56">
        <w:t xml:space="preserve"> la façon dont les données sont stockées pour être échangées entre les individus ou les organisations.</w:t>
      </w:r>
    </w:p>
    <w:p w14:paraId="2B135BB1" w14:textId="77777777" w:rsidR="00E3140C" w:rsidRDefault="00E3140C" w:rsidP="00E3140C">
      <w:pPr>
        <w:pStyle w:val="Question"/>
      </w:pPr>
      <w:r>
        <w:t>Q</w:t>
      </w:r>
      <w:r w:rsidRPr="00486CF5">
        <w:t>uelle est la différence entre un format de stockage de données, un format de fichier et une extension</w:t>
      </w:r>
      <w:r>
        <w:t> ?</w:t>
      </w:r>
    </w:p>
    <w:p w14:paraId="0A6C6A25" w14:textId="6BCB2687" w:rsidR="00536A87" w:rsidRPr="003F7E56" w:rsidRDefault="00536A87" w:rsidP="003F7E56">
      <w:pPr>
        <w:pStyle w:val="TexteCourant"/>
      </w:pPr>
      <w:r w:rsidRPr="003F7E56">
        <w:t>Les données sont stockées dans un fichier</w:t>
      </w:r>
      <w:r w:rsidR="00246BEE">
        <w:t>, selon un format de stockage</w:t>
      </w:r>
      <w:r w:rsidRPr="003F7E56">
        <w:t xml:space="preserve">. </w:t>
      </w:r>
      <w:r w:rsidR="002A79F7">
        <w:t>À chaque fichier, l</w:t>
      </w:r>
      <w:r w:rsidRPr="003F7E56">
        <w:t xml:space="preserve">e </w:t>
      </w:r>
      <w:r w:rsidR="00246BEE">
        <w:t>s</w:t>
      </w:r>
      <w:r w:rsidRPr="003F7E56">
        <w:t>ystème d’</w:t>
      </w:r>
      <w:r w:rsidR="00246BEE">
        <w:t>e</w:t>
      </w:r>
      <w:r w:rsidRPr="003F7E56">
        <w:t xml:space="preserve">xploitation </w:t>
      </w:r>
      <w:r w:rsidR="00246BEE">
        <w:t xml:space="preserve">de l’ordinateur </w:t>
      </w:r>
      <w:r w:rsidRPr="003F7E56">
        <w:t>associe une extension</w:t>
      </w:r>
      <w:r w:rsidR="002A79F7">
        <w:t>,</w:t>
      </w:r>
      <w:r w:rsidRPr="003F7E56">
        <w:t xml:space="preserve"> </w:t>
      </w:r>
      <w:r w:rsidR="002A79F7">
        <w:t xml:space="preserve">grâce à laquelle les programmes </w:t>
      </w:r>
      <w:r w:rsidRPr="003F7E56">
        <w:t>reconna</w:t>
      </w:r>
      <w:r w:rsidR="002A79F7">
        <w:t>issent</w:t>
      </w:r>
      <w:r w:rsidRPr="003F7E56">
        <w:t xml:space="preserve"> ce format de stockage</w:t>
      </w:r>
      <w:r w:rsidR="002A79F7">
        <w:t xml:space="preserve"> et savent s’ils peuvent traiter les données</w:t>
      </w:r>
      <w:r w:rsidRPr="003F7E56">
        <w:t>.</w:t>
      </w:r>
    </w:p>
    <w:p w14:paraId="4FF0A18C" w14:textId="77777777" w:rsidR="00E3140C" w:rsidRDefault="00E3140C" w:rsidP="00E3140C">
      <w:pPr>
        <w:pStyle w:val="Question"/>
      </w:pPr>
      <w:r>
        <w:lastRenderedPageBreak/>
        <w:t>Q</w:t>
      </w:r>
      <w:r w:rsidRPr="00486CF5">
        <w:t>uelle est la différence entre le HTML et le XML</w:t>
      </w:r>
      <w:r>
        <w:t> </w:t>
      </w:r>
      <w:r w:rsidRPr="00486CF5">
        <w:t>?</w:t>
      </w:r>
    </w:p>
    <w:p w14:paraId="0343CB01" w14:textId="5B82798D" w:rsidR="00536A87" w:rsidRPr="003F7E56" w:rsidRDefault="00536A87" w:rsidP="003F7E56">
      <w:pPr>
        <w:pStyle w:val="TexteCourant"/>
      </w:pPr>
      <w:r w:rsidRPr="003F7E56">
        <w:t>Contrairement au HTML</w:t>
      </w:r>
      <w:r w:rsidR="009A3ACF">
        <w:t>,</w:t>
      </w:r>
      <w:r w:rsidRPr="003F7E56">
        <w:t xml:space="preserve"> dans lequel les balises et leur signification sont prédéfinies, le XML</w:t>
      </w:r>
      <w:r w:rsidR="009A3ACF">
        <w:t xml:space="preserve"> </w:t>
      </w:r>
      <w:r w:rsidRPr="003F7E56">
        <w:t>fournit la syntaxe du balisage et les utilisateurs s’accordent eux-mêmes sur la structure des données qu’ils vont échanger et</w:t>
      </w:r>
      <w:r w:rsidR="009A3ACF">
        <w:t>,</w:t>
      </w:r>
      <w:r w:rsidRPr="003F7E56">
        <w:t xml:space="preserve"> sur la base de cet accord, défini</w:t>
      </w:r>
      <w:r w:rsidR="009A3ACF">
        <w:t>ssent</w:t>
      </w:r>
      <w:r w:rsidRPr="003F7E56">
        <w:t xml:space="preserve"> leurs propres balises.</w:t>
      </w:r>
      <w:r w:rsidR="009A3ACF">
        <w:t xml:space="preserve"> C</w:t>
      </w:r>
      <w:r w:rsidR="009A3ACF" w:rsidRPr="00A37723">
        <w:t>’est de</w:t>
      </w:r>
      <w:r w:rsidR="009A3ACF">
        <w:t xml:space="preserve"> </w:t>
      </w:r>
      <w:r w:rsidR="009A3ACF" w:rsidRPr="00A37723">
        <w:t>là que vien</w:t>
      </w:r>
      <w:r w:rsidR="009A3ACF">
        <w:t>nen</w:t>
      </w:r>
      <w:r w:rsidR="009A3ACF" w:rsidRPr="00A37723">
        <w:t xml:space="preserve">t </w:t>
      </w:r>
      <w:r w:rsidR="009A3ACF">
        <w:t>la puissance du XML</w:t>
      </w:r>
      <w:r w:rsidR="009A3ACF" w:rsidRPr="00A37723">
        <w:t xml:space="preserve"> et son </w:t>
      </w:r>
      <w:proofErr w:type="spellStart"/>
      <w:r w:rsidR="009A3ACF" w:rsidRPr="00A37723">
        <w:t>eXtensibilité</w:t>
      </w:r>
      <w:proofErr w:type="spellEnd"/>
      <w:r w:rsidR="009A3ACF" w:rsidRPr="00A37723">
        <w:t>.</w:t>
      </w:r>
    </w:p>
    <w:p w14:paraId="044AE200" w14:textId="77777777" w:rsidR="00E3140C" w:rsidRDefault="00E3140C" w:rsidP="00E3140C">
      <w:pPr>
        <w:pStyle w:val="Question"/>
      </w:pPr>
      <w:r>
        <w:t>Soit la table suivante. Écrivez sa version JSON.</w:t>
      </w:r>
    </w:p>
    <w:tbl>
      <w:tblPr>
        <w:tblW w:w="2835" w:type="dxa"/>
        <w:tblInd w:w="3047" w:type="dxa"/>
        <w:tblCellMar>
          <w:left w:w="70" w:type="dxa"/>
          <w:right w:w="70" w:type="dxa"/>
        </w:tblCellMar>
        <w:tblLook w:val="04A0" w:firstRow="1" w:lastRow="0" w:firstColumn="1" w:lastColumn="0" w:noHBand="0" w:noVBand="1"/>
      </w:tblPr>
      <w:tblGrid>
        <w:gridCol w:w="709"/>
        <w:gridCol w:w="2126"/>
      </w:tblGrid>
      <w:tr w:rsidR="00E3140C" w:rsidRPr="00E871B0" w14:paraId="7E3E0656" w14:textId="77777777" w:rsidTr="00536A87">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CBB31" w14:textId="77777777" w:rsidR="00E3140C" w:rsidRPr="00E871B0" w:rsidRDefault="00E3140C" w:rsidP="00536A87">
            <w:pPr>
              <w:pStyle w:val="TableauTitreColonne"/>
            </w:pPr>
            <w:r w:rsidRPr="00E871B0">
              <w:t>Id</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1436328D" w14:textId="77777777" w:rsidR="00E3140C" w:rsidRPr="00E871B0" w:rsidRDefault="00E3140C" w:rsidP="00536A87">
            <w:pPr>
              <w:pStyle w:val="TableauTitreColonne"/>
            </w:pPr>
            <w:r w:rsidRPr="00E871B0">
              <w:t>Nom</w:t>
            </w:r>
          </w:p>
        </w:tc>
      </w:tr>
      <w:tr w:rsidR="00E3140C" w:rsidRPr="00E871B0" w14:paraId="5E5001C7" w14:textId="77777777" w:rsidTr="00536A87">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C861D82" w14:textId="77777777" w:rsidR="00E3140C" w:rsidRPr="00E871B0" w:rsidRDefault="00E3140C" w:rsidP="00536A87">
            <w:pPr>
              <w:pStyle w:val="TableauTexte"/>
            </w:pPr>
            <w:r w:rsidRPr="00E871B0">
              <w:t>1</w:t>
            </w:r>
          </w:p>
        </w:tc>
        <w:tc>
          <w:tcPr>
            <w:tcW w:w="2126" w:type="dxa"/>
            <w:tcBorders>
              <w:top w:val="nil"/>
              <w:left w:val="nil"/>
              <w:bottom w:val="single" w:sz="4" w:space="0" w:color="auto"/>
              <w:right w:val="single" w:sz="4" w:space="0" w:color="auto"/>
            </w:tcBorders>
            <w:shd w:val="clear" w:color="auto" w:fill="auto"/>
            <w:noWrap/>
            <w:vAlign w:val="bottom"/>
            <w:hideMark/>
          </w:tcPr>
          <w:p w14:paraId="3026DF44" w14:textId="77777777" w:rsidR="00E3140C" w:rsidRPr="00E871B0" w:rsidRDefault="00E3140C" w:rsidP="00536A87">
            <w:pPr>
              <w:pStyle w:val="TableauTexte"/>
            </w:pPr>
            <w:r w:rsidRPr="00E871B0">
              <w:t>Juvénal</w:t>
            </w:r>
          </w:p>
        </w:tc>
      </w:tr>
      <w:tr w:rsidR="00E3140C" w:rsidRPr="00E871B0" w14:paraId="6015E77B" w14:textId="77777777" w:rsidTr="00536A87">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E611379" w14:textId="77777777" w:rsidR="00E3140C" w:rsidRPr="00E871B0" w:rsidRDefault="00E3140C" w:rsidP="00536A87">
            <w:pPr>
              <w:pStyle w:val="TableauTexte"/>
            </w:pPr>
            <w:r w:rsidRPr="00E871B0">
              <w:t>2</w:t>
            </w:r>
          </w:p>
        </w:tc>
        <w:tc>
          <w:tcPr>
            <w:tcW w:w="2126" w:type="dxa"/>
            <w:tcBorders>
              <w:top w:val="nil"/>
              <w:left w:val="nil"/>
              <w:bottom w:val="single" w:sz="4" w:space="0" w:color="auto"/>
              <w:right w:val="single" w:sz="4" w:space="0" w:color="auto"/>
            </w:tcBorders>
            <w:shd w:val="clear" w:color="auto" w:fill="auto"/>
            <w:noWrap/>
            <w:vAlign w:val="bottom"/>
            <w:hideMark/>
          </w:tcPr>
          <w:p w14:paraId="2D34DD2E" w14:textId="77777777" w:rsidR="00E3140C" w:rsidRPr="00E871B0" w:rsidRDefault="00E3140C" w:rsidP="00536A87">
            <w:pPr>
              <w:pStyle w:val="TableauTexte"/>
            </w:pPr>
            <w:r w:rsidRPr="00E871B0">
              <w:t>Franck</w:t>
            </w:r>
          </w:p>
        </w:tc>
      </w:tr>
      <w:tr w:rsidR="00E3140C" w:rsidRPr="00E871B0" w14:paraId="3E227292" w14:textId="77777777" w:rsidTr="00536A87">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35E353F" w14:textId="77777777" w:rsidR="00E3140C" w:rsidRPr="00E871B0" w:rsidRDefault="00E3140C" w:rsidP="00536A87">
            <w:pPr>
              <w:pStyle w:val="TableauTexte"/>
            </w:pPr>
            <w:r w:rsidRPr="00E871B0">
              <w:t>3</w:t>
            </w:r>
          </w:p>
        </w:tc>
        <w:tc>
          <w:tcPr>
            <w:tcW w:w="2126" w:type="dxa"/>
            <w:tcBorders>
              <w:top w:val="nil"/>
              <w:left w:val="nil"/>
              <w:bottom w:val="single" w:sz="4" w:space="0" w:color="auto"/>
              <w:right w:val="single" w:sz="4" w:space="0" w:color="auto"/>
            </w:tcBorders>
            <w:shd w:val="clear" w:color="auto" w:fill="auto"/>
            <w:noWrap/>
            <w:vAlign w:val="bottom"/>
            <w:hideMark/>
          </w:tcPr>
          <w:p w14:paraId="102D8A61" w14:textId="77777777" w:rsidR="00E3140C" w:rsidRPr="00E871B0" w:rsidRDefault="00E3140C" w:rsidP="00536A87">
            <w:pPr>
              <w:pStyle w:val="TableauTexte"/>
            </w:pPr>
            <w:r w:rsidRPr="00E871B0">
              <w:t>Fabiola</w:t>
            </w:r>
          </w:p>
        </w:tc>
      </w:tr>
    </w:tbl>
    <w:p w14:paraId="62D0CABF" w14:textId="31F0817A" w:rsidR="00536A87" w:rsidRPr="003F7E56" w:rsidRDefault="00536A87" w:rsidP="003F7E56">
      <w:pPr>
        <w:pStyle w:val="Code"/>
      </w:pPr>
      <w:proofErr w:type="gramStart"/>
      <w:r w:rsidRPr="003F7E56">
        <w:t>{</w:t>
      </w:r>
      <w:r w:rsidR="009A3ACF">
        <w:t> </w:t>
      </w:r>
      <w:r w:rsidRPr="003F7E56">
        <w:t>"</w:t>
      </w:r>
      <w:proofErr w:type="gramEnd"/>
      <w:r w:rsidRPr="003F7E56">
        <w:t>Id" : [1,2,3],</w:t>
      </w:r>
    </w:p>
    <w:p w14:paraId="7EFEF872" w14:textId="5E21D458" w:rsidR="00536A87" w:rsidRPr="003F7E56" w:rsidRDefault="00536A87" w:rsidP="003F7E56">
      <w:pPr>
        <w:pStyle w:val="Code"/>
      </w:pPr>
      <w:r w:rsidRPr="003F7E56">
        <w:t xml:space="preserve">  "Nom" : ["</w:t>
      </w:r>
      <w:proofErr w:type="spellStart"/>
      <w:r w:rsidRPr="003F7E56">
        <w:t>Juvénal","Franck","Fabiola</w:t>
      </w:r>
      <w:proofErr w:type="spellEnd"/>
      <w:r w:rsidRPr="003F7E56">
        <w:t>"]</w:t>
      </w:r>
    </w:p>
    <w:p w14:paraId="168E1F4F" w14:textId="77777777" w:rsidR="00536A87" w:rsidRPr="003F7E56" w:rsidRDefault="00536A87" w:rsidP="003F7E56">
      <w:pPr>
        <w:pStyle w:val="Code"/>
      </w:pPr>
      <w:r w:rsidRPr="003F7E56">
        <w:t>}</w:t>
      </w:r>
    </w:p>
    <w:p w14:paraId="632AA295" w14:textId="77777777" w:rsidR="00E3140C" w:rsidRDefault="00E3140C" w:rsidP="00E3140C">
      <w:pPr>
        <w:pStyle w:val="Question"/>
      </w:pPr>
      <w:r>
        <w:t>Q</w:t>
      </w:r>
      <w:r w:rsidRPr="00486CF5">
        <w:t xml:space="preserve">uelle est la différence entre le </w:t>
      </w:r>
      <w:r w:rsidRPr="00F65849">
        <w:t>type</w:t>
      </w:r>
      <w:r w:rsidRPr="00486CF5">
        <w:t xml:space="preserve"> de donnée et le type de fichier</w:t>
      </w:r>
      <w:r>
        <w:t> </w:t>
      </w:r>
      <w:r w:rsidRPr="00486CF5">
        <w:t>?</w:t>
      </w:r>
    </w:p>
    <w:p w14:paraId="35ECDC06" w14:textId="16FFC752" w:rsidR="00536A87" w:rsidRPr="003F7E56" w:rsidRDefault="00536A87" w:rsidP="003F7E56">
      <w:pPr>
        <w:pStyle w:val="TexteCourant"/>
      </w:pPr>
      <w:r w:rsidRPr="003F7E56">
        <w:t xml:space="preserve">Le type de fichier est la façon dont les données sont organisées pour être stockées sur le disque dur, tandis que le type de données fait référence au type de raisonnement qui peut </w:t>
      </w:r>
      <w:r w:rsidR="009A3ACF">
        <w:t xml:space="preserve">leur être </w:t>
      </w:r>
      <w:r w:rsidRPr="003F7E56">
        <w:t>appliqu</w:t>
      </w:r>
      <w:r w:rsidR="009A3ACF">
        <w:t>é</w:t>
      </w:r>
      <w:r w:rsidRPr="003F7E56">
        <w:t>. Les données d’un fichier peuvent avoir le même type ou pas.</w:t>
      </w:r>
    </w:p>
    <w:p w14:paraId="655E33E2" w14:textId="77777777" w:rsidR="00E3140C" w:rsidRDefault="00E3140C" w:rsidP="00E3140C">
      <w:pPr>
        <w:pStyle w:val="Question"/>
      </w:pPr>
      <w:r>
        <w:t>C</w:t>
      </w:r>
      <w:r w:rsidRPr="00486CF5">
        <w:t>itez et expliquez les trois</w:t>
      </w:r>
      <w:r>
        <w:t xml:space="preserve"> catégories de</w:t>
      </w:r>
      <w:r w:rsidRPr="00486CF5">
        <w:t xml:space="preserve"> formats de fichiers disponibles pour la sérialisation des données</w:t>
      </w:r>
      <w:r>
        <w:t>.</w:t>
      </w:r>
    </w:p>
    <w:p w14:paraId="0EF124BA" w14:textId="68208595" w:rsidR="00536A87" w:rsidRDefault="009A3ACF" w:rsidP="003F7E56">
      <w:pPr>
        <w:pStyle w:val="ListeAPuce"/>
      </w:pPr>
      <w:r>
        <w:t>F</w:t>
      </w:r>
      <w:r w:rsidR="00536A87">
        <w:t>ormats structurés</w:t>
      </w:r>
      <w:r>
        <w:t>. C</w:t>
      </w:r>
      <w:r w:rsidR="00536A87">
        <w:t>ette famille regroupe tous les formats de fichiers dans lesquels les données sont visuellement organisées de façon tabulaire, c’est-à-dire sous forme de lignes/colonnes</w:t>
      </w:r>
      <w:r>
        <w:t>.</w:t>
      </w:r>
    </w:p>
    <w:p w14:paraId="541A9D14" w14:textId="5DB0B8AB" w:rsidR="00536A87" w:rsidRDefault="009A3ACF" w:rsidP="003F7E56">
      <w:pPr>
        <w:pStyle w:val="ListeAPuce"/>
      </w:pPr>
      <w:r>
        <w:t>F</w:t>
      </w:r>
      <w:r w:rsidR="00536A87">
        <w:t>ormats semi-structurés</w:t>
      </w:r>
      <w:r>
        <w:t>. C</w:t>
      </w:r>
      <w:r w:rsidR="00536A87">
        <w:t>ette famille regroupe tous les formats qui fournissent un langage de balisage pour la structuration et l’échange des données</w:t>
      </w:r>
      <w:r>
        <w:t>.</w:t>
      </w:r>
    </w:p>
    <w:p w14:paraId="1C08FA3C" w14:textId="485315E8" w:rsidR="00536A87" w:rsidRDefault="009A3ACF" w:rsidP="003F7E56">
      <w:pPr>
        <w:pStyle w:val="ListeAPuce"/>
      </w:pPr>
      <w:r>
        <w:t>F</w:t>
      </w:r>
      <w:r w:rsidR="00536A87">
        <w:t>ormats non</w:t>
      </w:r>
      <w:r>
        <w:t xml:space="preserve"> </w:t>
      </w:r>
      <w:r w:rsidR="00536A87">
        <w:t>structurés</w:t>
      </w:r>
      <w:r>
        <w:t>.</w:t>
      </w:r>
      <w:r w:rsidR="00536A87">
        <w:t xml:space="preserve"> </w:t>
      </w:r>
      <w:r>
        <w:t>C</w:t>
      </w:r>
      <w:r w:rsidR="00536A87">
        <w:t>ette famille regroupe les formats de fichiers dans lesquels les données ne se prêtent à aucune structure particulière</w:t>
      </w:r>
      <w:r>
        <w:t>.</w:t>
      </w:r>
    </w:p>
    <w:p w14:paraId="1BB0E10D" w14:textId="77777777" w:rsidR="00E3140C" w:rsidRDefault="00E3140C" w:rsidP="00E3140C">
      <w:pPr>
        <w:pStyle w:val="Question"/>
      </w:pPr>
      <w:r>
        <w:t>Q</w:t>
      </w:r>
      <w:r w:rsidRPr="00486CF5">
        <w:t>u</w:t>
      </w:r>
      <w:r>
        <w:t>’</w:t>
      </w:r>
      <w:r w:rsidRPr="00486CF5">
        <w:t>est</w:t>
      </w:r>
      <w:r>
        <w:t>-</w:t>
      </w:r>
      <w:r w:rsidRPr="00486CF5">
        <w:t>ce qu</w:t>
      </w:r>
      <w:r>
        <w:t>’</w:t>
      </w:r>
      <w:r w:rsidRPr="00486CF5">
        <w:t>une ontologie</w:t>
      </w:r>
      <w:r>
        <w:t> </w:t>
      </w:r>
      <w:r w:rsidRPr="00486CF5">
        <w:t>?</w:t>
      </w:r>
    </w:p>
    <w:p w14:paraId="089AA25A" w14:textId="0DDE4060" w:rsidR="00536A87" w:rsidRPr="003F7E56" w:rsidRDefault="00536A87" w:rsidP="003F7E56">
      <w:pPr>
        <w:pStyle w:val="TexteCourant"/>
      </w:pPr>
      <w:r w:rsidRPr="003F7E56">
        <w:t>C’est un dictionnaire décrivant complètement l’ensemble des concepts d’un domaine. Par exemple, l’ontologie FOAF, utilisé</w:t>
      </w:r>
      <w:r w:rsidR="00F821C4">
        <w:t>e</w:t>
      </w:r>
      <w:r w:rsidRPr="003F7E56">
        <w:t xml:space="preserve"> dans les réseaux sociaux, décrit les personnes, leurs activités et leurs relations avec d’autres personnes.</w:t>
      </w:r>
    </w:p>
    <w:p w14:paraId="505B9DF0" w14:textId="77777777" w:rsidR="00E3140C" w:rsidRDefault="00E3140C" w:rsidP="00E3140C">
      <w:pPr>
        <w:pStyle w:val="Question"/>
      </w:pPr>
      <w:r>
        <w:t>Q</w:t>
      </w:r>
      <w:r w:rsidRPr="00486CF5">
        <w:t>uel est le rapport entre une ontologie et le</w:t>
      </w:r>
      <w:r>
        <w:t> </w:t>
      </w:r>
      <w:r w:rsidRPr="00486CF5">
        <w:t>RDF</w:t>
      </w:r>
      <w:r>
        <w:t> </w:t>
      </w:r>
      <w:r w:rsidRPr="00486CF5">
        <w:t>?</w:t>
      </w:r>
    </w:p>
    <w:p w14:paraId="6C87BE9D" w14:textId="77777777" w:rsidR="00536A87" w:rsidRPr="003F7E56" w:rsidRDefault="00536A87" w:rsidP="003F7E56">
      <w:pPr>
        <w:pStyle w:val="TexteCourant"/>
      </w:pPr>
      <w:r w:rsidRPr="003F7E56">
        <w:lastRenderedPageBreak/>
        <w:t>Le RDF est un modèle de description de ressources qui permet à des applications informatiques de communiquer entre elles. L’ontologie est le dictionnaire de l’ensemble de ces ressources. Ainsi, le RDF s’appuie sur une ontologie pour assurer la communication entre les applications.</w:t>
      </w:r>
    </w:p>
    <w:p w14:paraId="1A72FB86" w14:textId="77777777" w:rsidR="00E3140C" w:rsidRDefault="00E3140C" w:rsidP="00E3140C">
      <w:pPr>
        <w:pStyle w:val="Question"/>
      </w:pPr>
      <w:r>
        <w:t>Q</w:t>
      </w:r>
      <w:r w:rsidRPr="00486CF5">
        <w:t>uelle est la différence entre le type de donnée dans le sens original et le type de données dans le sens de la programmation informatique</w:t>
      </w:r>
      <w:r>
        <w:t> </w:t>
      </w:r>
      <w:r w:rsidRPr="00486CF5">
        <w:t>?</w:t>
      </w:r>
    </w:p>
    <w:p w14:paraId="3B546985" w14:textId="47D3C6A4" w:rsidR="00536A87" w:rsidRPr="003F7E56" w:rsidRDefault="00536A87" w:rsidP="003F7E56">
      <w:pPr>
        <w:pStyle w:val="TexteCourant"/>
      </w:pPr>
      <w:r w:rsidRPr="003F7E56">
        <w:t>Le type d’une donnée en programmation informatique, ou plus précisément le type d’une variable</w:t>
      </w:r>
      <w:r w:rsidR="00BF11B0">
        <w:t>,</w:t>
      </w:r>
      <w:r w:rsidRPr="003F7E56">
        <w:t xml:space="preserve"> spécifie le domaine des valeurs que peut prendre cette variable</w:t>
      </w:r>
      <w:r w:rsidR="00BF11B0">
        <w:t>. L</w:t>
      </w:r>
      <w:r w:rsidRPr="003F7E56">
        <w:t>e type dans son sens original est la nature de la donnée.</w:t>
      </w:r>
    </w:p>
    <w:p w14:paraId="44DC162E" w14:textId="77777777" w:rsidR="00E3140C" w:rsidRDefault="00E3140C" w:rsidP="00E3140C">
      <w:pPr>
        <w:pStyle w:val="Question"/>
      </w:pPr>
      <w:r>
        <w:t>Q</w:t>
      </w:r>
      <w:r w:rsidRPr="00486CF5">
        <w:t>u</w:t>
      </w:r>
      <w:r>
        <w:t>’</w:t>
      </w:r>
      <w:r w:rsidRPr="00486CF5">
        <w:t>est</w:t>
      </w:r>
      <w:r>
        <w:t>-</w:t>
      </w:r>
      <w:r w:rsidRPr="00486CF5">
        <w:t>ce qu</w:t>
      </w:r>
      <w:r>
        <w:t>’</w:t>
      </w:r>
      <w:r w:rsidRPr="00486CF5">
        <w:t>un chiffre</w:t>
      </w:r>
      <w:r>
        <w:t> </w:t>
      </w:r>
      <w:r w:rsidRPr="00486CF5">
        <w:t>?</w:t>
      </w:r>
    </w:p>
    <w:p w14:paraId="7CB48738" w14:textId="6FBCA498" w:rsidR="00536A87" w:rsidRPr="003F7E56" w:rsidRDefault="00536A87" w:rsidP="003F7E56">
      <w:pPr>
        <w:pStyle w:val="TexteCourant"/>
      </w:pPr>
      <w:r w:rsidRPr="003F7E56">
        <w:t xml:space="preserve">Le chiffre est un symbole qui </w:t>
      </w:r>
      <w:r w:rsidR="004269D5">
        <w:t>sert à</w:t>
      </w:r>
      <w:r w:rsidRPr="003F7E56">
        <w:t xml:space="preserve"> représenter graphiquement un nombre selon un système de numérotation. Le système de numérotation est l’ensemble d</w:t>
      </w:r>
      <w:r w:rsidR="004269D5">
        <w:t>e c</w:t>
      </w:r>
      <w:r w:rsidRPr="003F7E56">
        <w:t>e</w:t>
      </w:r>
      <w:r w:rsidR="004269D5">
        <w:t>s</w:t>
      </w:r>
      <w:r w:rsidRPr="003F7E56">
        <w:t xml:space="preserve"> symboles</w:t>
      </w:r>
      <w:r w:rsidR="004269D5">
        <w:t xml:space="preserve"> et</w:t>
      </w:r>
      <w:r w:rsidRPr="003F7E56">
        <w:t xml:space="preserve"> de règles qui régissent les opérations </w:t>
      </w:r>
      <w:r w:rsidR="004269D5">
        <w:t>applicables</w:t>
      </w:r>
      <w:r w:rsidRPr="003F7E56">
        <w:t xml:space="preserve"> sur ces nombres et la façon dont </w:t>
      </w:r>
      <w:r w:rsidR="004269D5">
        <w:t xml:space="preserve">elles </w:t>
      </w:r>
      <w:r w:rsidRPr="003F7E56">
        <w:t>sont effectuées.</w:t>
      </w:r>
    </w:p>
    <w:p w14:paraId="563CC284" w14:textId="77777777" w:rsidR="00E3140C" w:rsidRDefault="00E3140C" w:rsidP="00E3140C">
      <w:pPr>
        <w:pStyle w:val="Question"/>
      </w:pPr>
      <w:r>
        <w:t>Q</w:t>
      </w:r>
      <w:r w:rsidRPr="00486CF5">
        <w:t>uelle est la différence entre un chiffre et un nombre</w:t>
      </w:r>
      <w:r>
        <w:t> </w:t>
      </w:r>
      <w:r w:rsidRPr="00486CF5">
        <w:t>?</w:t>
      </w:r>
    </w:p>
    <w:p w14:paraId="45021F62" w14:textId="4A62D881" w:rsidR="00536A87" w:rsidRPr="003F7E56" w:rsidRDefault="00536A87" w:rsidP="003F7E56">
      <w:pPr>
        <w:pStyle w:val="TexteCourant"/>
      </w:pPr>
      <w:r w:rsidRPr="003F7E56">
        <w:t xml:space="preserve">Un nombre est un concept qui quantifie une chose ou une situation. </w:t>
      </w:r>
      <w:r w:rsidR="001400C6">
        <w:t>Un chiffre</w:t>
      </w:r>
      <w:r w:rsidRPr="003F7E56">
        <w:t xml:space="preserve"> représente visuellement cette quantité grâce à </w:t>
      </w:r>
      <w:r w:rsidR="001400C6">
        <w:t xml:space="preserve"> l’aide d’un système de numérotation</w:t>
      </w:r>
      <w:r w:rsidRPr="003F7E56">
        <w:t>.</w:t>
      </w:r>
    </w:p>
    <w:p w14:paraId="1CD44CAE" w14:textId="77777777" w:rsidR="00E3140C" w:rsidRDefault="00E3140C" w:rsidP="00E3140C">
      <w:pPr>
        <w:pStyle w:val="Question"/>
      </w:pPr>
      <w:r>
        <w:t>Q</w:t>
      </w:r>
      <w:r w:rsidRPr="00486CF5">
        <w:t>u</w:t>
      </w:r>
      <w:r>
        <w:t>’</w:t>
      </w:r>
      <w:r w:rsidRPr="00486CF5">
        <w:t>est</w:t>
      </w:r>
      <w:r>
        <w:t>-</w:t>
      </w:r>
      <w:r w:rsidRPr="00486CF5">
        <w:t>ce qu</w:t>
      </w:r>
      <w:r>
        <w:t>’</w:t>
      </w:r>
      <w:r w:rsidRPr="00486CF5">
        <w:t>un alphabet</w:t>
      </w:r>
      <w:r>
        <w:t> </w:t>
      </w:r>
      <w:r w:rsidRPr="00486CF5">
        <w:t>?</w:t>
      </w:r>
    </w:p>
    <w:p w14:paraId="64ECC7C1" w14:textId="7569A5D4" w:rsidR="00536A87" w:rsidRPr="003F7E56" w:rsidRDefault="00536A87" w:rsidP="003F7E56">
      <w:pPr>
        <w:pStyle w:val="TexteCourant"/>
      </w:pPr>
      <w:r w:rsidRPr="003F7E56">
        <w:t xml:space="preserve">C’est un référentiel de caractères représentant </w:t>
      </w:r>
      <w:r w:rsidR="003433C2">
        <w:t>l</w:t>
      </w:r>
      <w:r w:rsidRPr="003F7E56">
        <w:t>es sons d’une langue émis par des humains appartenant à un groupe sociodémographique et culturel précis.</w:t>
      </w:r>
    </w:p>
    <w:p w14:paraId="4D97BE29" w14:textId="77777777" w:rsidR="00E3140C" w:rsidRDefault="00E3140C" w:rsidP="00E3140C">
      <w:pPr>
        <w:pStyle w:val="Question"/>
      </w:pPr>
      <w:r>
        <w:t>Q</w:t>
      </w:r>
      <w:r w:rsidRPr="00486CF5">
        <w:t>uel est le rapport entre un alphabet et un texte</w:t>
      </w:r>
      <w:r>
        <w:t> </w:t>
      </w:r>
      <w:r w:rsidRPr="00486CF5">
        <w:t>?</w:t>
      </w:r>
    </w:p>
    <w:p w14:paraId="0C68B49A" w14:textId="013164F7" w:rsidR="00536A87" w:rsidRPr="003F7E56" w:rsidRDefault="00536A87" w:rsidP="003F7E56">
      <w:pPr>
        <w:pStyle w:val="TexteCourant"/>
      </w:pPr>
      <w:r w:rsidRPr="003F7E56">
        <w:t>Un texte s’écrit toujours en s’appuyant sur un alphabet.</w:t>
      </w:r>
    </w:p>
    <w:p w14:paraId="771F3E1F" w14:textId="77777777" w:rsidR="00E3140C" w:rsidRDefault="00E3140C" w:rsidP="00E3140C">
      <w:pPr>
        <w:pStyle w:val="Question"/>
      </w:pPr>
      <w:r>
        <w:t>Q</w:t>
      </w:r>
      <w:r w:rsidRPr="00486CF5">
        <w:t>u</w:t>
      </w:r>
      <w:r>
        <w:t>’</w:t>
      </w:r>
      <w:r w:rsidRPr="00486CF5">
        <w:t>est</w:t>
      </w:r>
      <w:r>
        <w:t>-</w:t>
      </w:r>
      <w:r w:rsidRPr="00486CF5">
        <w:t>ce qu</w:t>
      </w:r>
      <w:r>
        <w:t>’</w:t>
      </w:r>
      <w:r w:rsidRPr="00486CF5">
        <w:t>une image numérique</w:t>
      </w:r>
      <w:r>
        <w:t> </w:t>
      </w:r>
      <w:r w:rsidRPr="00486CF5">
        <w:t>?</w:t>
      </w:r>
    </w:p>
    <w:p w14:paraId="64AB2DF3" w14:textId="29693D4E" w:rsidR="00536A87" w:rsidRPr="003F7E56" w:rsidRDefault="00536A87" w:rsidP="003F7E56">
      <w:pPr>
        <w:pStyle w:val="TexteCourant"/>
      </w:pPr>
      <w:r w:rsidRPr="003F7E56">
        <w:t xml:space="preserve">C’est un ensemble de points converti en fichier binaire. </w:t>
      </w:r>
      <w:r w:rsidR="003433C2">
        <w:t>L</w:t>
      </w:r>
      <w:r w:rsidRPr="003F7E56">
        <w:t xml:space="preserve">’image est </w:t>
      </w:r>
      <w:r w:rsidR="00D65F4A">
        <w:t xml:space="preserve">soit </w:t>
      </w:r>
      <w:r w:rsidRPr="003F7E56">
        <w:t xml:space="preserve">acquise par des convertisseurs analogiques-numériques </w:t>
      </w:r>
      <w:r w:rsidR="00D65F4A">
        <w:t>(</w:t>
      </w:r>
      <w:r w:rsidRPr="003F7E56">
        <w:t>scanners, appareils</w:t>
      </w:r>
      <w:r w:rsidR="00D65F4A">
        <w:t>-</w:t>
      </w:r>
      <w:r w:rsidRPr="003F7E56">
        <w:t>photo</w:t>
      </w:r>
      <w:r w:rsidR="00D65F4A">
        <w:t>,</w:t>
      </w:r>
      <w:r w:rsidRPr="003F7E56">
        <w:t xml:space="preserve"> camé</w:t>
      </w:r>
      <w:r w:rsidR="00D65F4A">
        <w:t>ra</w:t>
      </w:r>
      <w:r w:rsidRPr="003F7E56">
        <w:t>s numériques</w:t>
      </w:r>
      <w:r w:rsidR="00D65F4A">
        <w:t>)</w:t>
      </w:r>
      <w:r w:rsidRPr="003F7E56">
        <w:t>, soit créée et traitée par des programmes informatiques</w:t>
      </w:r>
      <w:r w:rsidR="00D65F4A">
        <w:t>. Elle est</w:t>
      </w:r>
      <w:r w:rsidRPr="003F7E56">
        <w:t xml:space="preserve"> sérialisée dans un fichier sous forme binaire</w:t>
      </w:r>
      <w:r w:rsidR="00D65F4A">
        <w:t>.</w:t>
      </w:r>
    </w:p>
    <w:p w14:paraId="69D1C049" w14:textId="77777777" w:rsidR="00E3140C" w:rsidRDefault="00E3140C" w:rsidP="00E3140C">
      <w:pPr>
        <w:pStyle w:val="Question"/>
      </w:pPr>
      <w:r>
        <w:t>Q</w:t>
      </w:r>
      <w:r w:rsidRPr="00486CF5">
        <w:t>u</w:t>
      </w:r>
      <w:r>
        <w:t>’</w:t>
      </w:r>
      <w:r w:rsidRPr="00486CF5">
        <w:t>est</w:t>
      </w:r>
      <w:r>
        <w:t>-</w:t>
      </w:r>
      <w:r w:rsidRPr="00486CF5">
        <w:t>ce qu</w:t>
      </w:r>
      <w:r>
        <w:t>’</w:t>
      </w:r>
      <w:r w:rsidRPr="00486CF5">
        <w:t>un pixel</w:t>
      </w:r>
      <w:r>
        <w:t> </w:t>
      </w:r>
      <w:r w:rsidRPr="00486CF5">
        <w:t>?</w:t>
      </w:r>
    </w:p>
    <w:p w14:paraId="7D3BF472" w14:textId="60C87BE1" w:rsidR="00536A87" w:rsidRPr="003F7E56" w:rsidRDefault="00536A87" w:rsidP="003F7E56">
      <w:pPr>
        <w:pStyle w:val="TexteCourant"/>
      </w:pPr>
      <w:r w:rsidRPr="003F7E56">
        <w:t>Le pixel est un point de couleur</w:t>
      </w:r>
      <w:r w:rsidR="00D65F4A">
        <w:t> ;</w:t>
      </w:r>
      <w:r w:rsidRPr="003F7E56">
        <w:t xml:space="preserve"> c’est l’élément de base </w:t>
      </w:r>
      <w:r w:rsidR="00D65F4A">
        <w:t>servant à</w:t>
      </w:r>
      <w:r w:rsidRPr="003F7E56">
        <w:t xml:space="preserve"> représenter une couleur dans une image.</w:t>
      </w:r>
    </w:p>
    <w:p w14:paraId="2DB73FBD" w14:textId="77777777" w:rsidR="00E3140C" w:rsidRDefault="00E3140C" w:rsidP="00E3140C">
      <w:pPr>
        <w:pStyle w:val="Question"/>
      </w:pPr>
      <w:r>
        <w:lastRenderedPageBreak/>
        <w:t>Q</w:t>
      </w:r>
      <w:r w:rsidRPr="00486CF5">
        <w:t>uel est le rapport entre un pixel et une image</w:t>
      </w:r>
      <w:r>
        <w:t> </w:t>
      </w:r>
      <w:r w:rsidRPr="00486CF5">
        <w:t>?</w:t>
      </w:r>
    </w:p>
    <w:p w14:paraId="54691CBD" w14:textId="4028E161" w:rsidR="00536A87" w:rsidRPr="003F7E56" w:rsidRDefault="00536A87" w:rsidP="003F7E56">
      <w:pPr>
        <w:pStyle w:val="TexteCourant"/>
      </w:pPr>
      <w:r w:rsidRPr="003F7E56">
        <w:t>Les images sont complètement constituées de pixels. Ce sont ces pixels qui sont transformés en bits de</w:t>
      </w:r>
      <w:r w:rsidR="00D65F4A">
        <w:t xml:space="preserve"> valeur</w:t>
      </w:r>
      <w:r w:rsidRPr="003F7E56">
        <w:t xml:space="preserve"> 0</w:t>
      </w:r>
      <w:r w:rsidR="00D65F4A">
        <w:t> </w:t>
      </w:r>
      <w:r w:rsidRPr="003F7E56">
        <w:t>ou</w:t>
      </w:r>
      <w:r w:rsidR="00D65F4A">
        <w:t> </w:t>
      </w:r>
      <w:r w:rsidRPr="003F7E56">
        <w:t>1.</w:t>
      </w:r>
    </w:p>
    <w:p w14:paraId="42B8ED6D" w14:textId="77777777" w:rsidR="00E3140C" w:rsidRDefault="00E3140C" w:rsidP="00E3140C">
      <w:pPr>
        <w:pStyle w:val="Question"/>
      </w:pPr>
      <w:r>
        <w:t>Q</w:t>
      </w:r>
      <w:r w:rsidRPr="00486CF5">
        <w:t>u</w:t>
      </w:r>
      <w:r>
        <w:t>’</w:t>
      </w:r>
      <w:r w:rsidRPr="00486CF5">
        <w:t>est</w:t>
      </w:r>
      <w:r>
        <w:t>-</w:t>
      </w:r>
      <w:r w:rsidRPr="00486CF5">
        <w:t>ce qu</w:t>
      </w:r>
      <w:r>
        <w:t>’</w:t>
      </w:r>
      <w:r w:rsidRPr="00486CF5">
        <w:t>un codec</w:t>
      </w:r>
      <w:r>
        <w:t> </w:t>
      </w:r>
      <w:r w:rsidRPr="00486CF5">
        <w:t>?</w:t>
      </w:r>
    </w:p>
    <w:p w14:paraId="7AAE0EB1" w14:textId="6E6B34E3" w:rsidR="00536A87" w:rsidRPr="003F7E56" w:rsidRDefault="00536A87" w:rsidP="003F7E56">
      <w:pPr>
        <w:pStyle w:val="TexteCourant"/>
      </w:pPr>
      <w:r w:rsidRPr="003F7E56">
        <w:t xml:space="preserve">Le codec, </w:t>
      </w:r>
      <w:r w:rsidR="00001A7A">
        <w:t xml:space="preserve">ou </w:t>
      </w:r>
      <w:r w:rsidRPr="003F7E56">
        <w:t xml:space="preserve">codeur-décodeur, </w:t>
      </w:r>
      <w:r w:rsidR="00782840">
        <w:t>discrétise</w:t>
      </w:r>
      <w:r w:rsidRPr="003F7E56">
        <w:t xml:space="preserve"> le signal analogique en bits dans un format de fichier particulier et décode ces bits à partir du fichier pour le</w:t>
      </w:r>
      <w:r w:rsidR="00782840">
        <w:t>s</w:t>
      </w:r>
      <w:r w:rsidRPr="003F7E56">
        <w:t xml:space="preserve"> transformer en ondes.</w:t>
      </w:r>
    </w:p>
    <w:p w14:paraId="05AEEFF1" w14:textId="77777777" w:rsidR="00E3140C" w:rsidRDefault="00E3140C" w:rsidP="00E3140C">
      <w:pPr>
        <w:pStyle w:val="Question"/>
      </w:pPr>
      <w:r>
        <w:t>Q</w:t>
      </w:r>
      <w:r w:rsidRPr="00486CF5">
        <w:t>u</w:t>
      </w:r>
      <w:r>
        <w:t>’</w:t>
      </w:r>
      <w:r w:rsidRPr="00486CF5">
        <w:t>est</w:t>
      </w:r>
      <w:r>
        <w:t>-</w:t>
      </w:r>
      <w:r w:rsidRPr="00486CF5">
        <w:t>ce qu</w:t>
      </w:r>
      <w:r>
        <w:t>’</w:t>
      </w:r>
      <w:r w:rsidRPr="00486CF5">
        <w:t>une vidéo</w:t>
      </w:r>
      <w:r>
        <w:t> </w:t>
      </w:r>
      <w:r w:rsidRPr="00486CF5">
        <w:t>?</w:t>
      </w:r>
    </w:p>
    <w:p w14:paraId="41343152" w14:textId="1A34A990" w:rsidR="00536A87" w:rsidRPr="003F7E56" w:rsidRDefault="00536A87" w:rsidP="003F7E56">
      <w:pPr>
        <w:pStyle w:val="TexteCourant"/>
      </w:pPr>
      <w:r w:rsidRPr="003F7E56">
        <w:t xml:space="preserve">Une vidéo est une succession d’images défilant avec une très faible latence (balayage). La vidéo est un cas particulier des images. </w:t>
      </w:r>
      <w:r w:rsidR="00782840">
        <w:t xml:space="preserve">La cadence est de </w:t>
      </w:r>
      <w:r w:rsidRPr="003F7E56">
        <w:t>25</w:t>
      </w:r>
      <w:r w:rsidR="00782840">
        <w:t> </w:t>
      </w:r>
      <w:r w:rsidRPr="003F7E56">
        <w:t>images/s pour le PAL et 30</w:t>
      </w:r>
      <w:r w:rsidR="00782840">
        <w:t> </w:t>
      </w:r>
      <w:r w:rsidRPr="003F7E56">
        <w:t>images/s pour le</w:t>
      </w:r>
      <w:r w:rsidR="00782840">
        <w:t> </w:t>
      </w:r>
      <w:r w:rsidRPr="003F7E56">
        <w:t>NTSC.</w:t>
      </w:r>
    </w:p>
    <w:p w14:paraId="2A264080" w14:textId="77777777" w:rsidR="00E3140C" w:rsidRDefault="00E3140C" w:rsidP="00E3140C">
      <w:pPr>
        <w:pStyle w:val="Question"/>
      </w:pPr>
      <w:r>
        <w:t>Q</w:t>
      </w:r>
      <w:r w:rsidRPr="00486CF5">
        <w:t>u</w:t>
      </w:r>
      <w:r>
        <w:t>’</w:t>
      </w:r>
      <w:r w:rsidRPr="00486CF5">
        <w:t>est</w:t>
      </w:r>
      <w:r>
        <w:t>-</w:t>
      </w:r>
      <w:r w:rsidRPr="00486CF5">
        <w:t>ce que la gouvernance de données</w:t>
      </w:r>
      <w:r>
        <w:t> </w:t>
      </w:r>
      <w:r w:rsidRPr="00486CF5">
        <w:t>?</w:t>
      </w:r>
    </w:p>
    <w:p w14:paraId="64D86DDC" w14:textId="27990ED2" w:rsidR="00536A87" w:rsidRPr="003F7E56" w:rsidRDefault="00782840" w:rsidP="003F7E56">
      <w:pPr>
        <w:pStyle w:val="TexteCourant"/>
      </w:pPr>
      <w:r>
        <w:t>C’</w:t>
      </w:r>
      <w:r w:rsidR="00536A87" w:rsidRPr="003F7E56">
        <w:t>est l’ensemble des politiques et des pratiques qui garanti</w:t>
      </w:r>
      <w:r>
        <w:t>ssent</w:t>
      </w:r>
      <w:r w:rsidR="00536A87" w:rsidRPr="003F7E56">
        <w:t xml:space="preserve"> l’utilisation adéquate de</w:t>
      </w:r>
      <w:r>
        <w:t>s</w:t>
      </w:r>
      <w:r w:rsidR="00536A87" w:rsidRPr="003F7E56">
        <w:t xml:space="preserve"> donnée</w:t>
      </w:r>
      <w:r>
        <w:t>s</w:t>
      </w:r>
      <w:r w:rsidR="00536A87" w:rsidRPr="003F7E56">
        <w:t xml:space="preserve"> dans une organisation.</w:t>
      </w:r>
    </w:p>
    <w:p w14:paraId="4804D384" w14:textId="77777777" w:rsidR="00E3140C" w:rsidRDefault="00E3140C" w:rsidP="00E3140C">
      <w:pPr>
        <w:pStyle w:val="Question"/>
      </w:pPr>
      <w:r>
        <w:t>Q</w:t>
      </w:r>
      <w:r w:rsidRPr="00486CF5">
        <w:t>uelle est la différence entre la responsabilité de la donnée et la responsabilité de la gouvernance de données</w:t>
      </w:r>
      <w:r>
        <w:t> </w:t>
      </w:r>
      <w:r w:rsidRPr="00486CF5">
        <w:t>?</w:t>
      </w:r>
    </w:p>
    <w:p w14:paraId="59BFC27B" w14:textId="14CB90A0" w:rsidR="00536A87" w:rsidRPr="003F7E56" w:rsidRDefault="00536A87" w:rsidP="003F7E56">
      <w:pPr>
        <w:pStyle w:val="TexteCourant"/>
      </w:pPr>
      <w:r w:rsidRPr="003F7E56">
        <w:t xml:space="preserve">La responsabilité de la gouvernance des données est une fonction stratégique et corporative, au même titre que la gouvernance des </w:t>
      </w:r>
      <w:r w:rsidR="00782840">
        <w:t>s</w:t>
      </w:r>
      <w:r w:rsidRPr="003F7E56">
        <w:t>ystèmes d</w:t>
      </w:r>
      <w:r w:rsidR="00782840">
        <w:t>’i</w:t>
      </w:r>
      <w:r w:rsidRPr="003F7E56">
        <w:t>nformation</w:t>
      </w:r>
      <w:r w:rsidR="00782840">
        <w:t>. L</w:t>
      </w:r>
      <w:r w:rsidRPr="003F7E56">
        <w:t>a responsabilité des données est personnelle</w:t>
      </w:r>
      <w:r w:rsidR="00782840">
        <w:t> ;</w:t>
      </w:r>
      <w:r w:rsidRPr="003F7E56">
        <w:t xml:space="preserve"> elle renvoie plus au fait que chaque utilisateur doit être </w:t>
      </w:r>
      <w:r w:rsidR="00AB3EB7">
        <w:t>garant</w:t>
      </w:r>
      <w:r w:rsidRPr="003F7E56">
        <w:t xml:space="preserve"> de</w:t>
      </w:r>
      <w:r w:rsidR="00782840">
        <w:t>s</w:t>
      </w:r>
      <w:r w:rsidRPr="003F7E56">
        <w:t xml:space="preserve"> donnée</w:t>
      </w:r>
      <w:r w:rsidR="00782840">
        <w:t>s</w:t>
      </w:r>
      <w:r w:rsidRPr="003F7E56">
        <w:t xml:space="preserve"> qu’il produit, à la fois d’un point de vue qualitatif </w:t>
      </w:r>
      <w:r w:rsidR="00782840">
        <w:t>et</w:t>
      </w:r>
      <w:r w:rsidRPr="003F7E56">
        <w:t xml:space="preserve"> métier.</w:t>
      </w:r>
    </w:p>
    <w:p w14:paraId="56CFC1AB" w14:textId="77777777" w:rsidR="00E3140C" w:rsidRDefault="00E3140C" w:rsidP="00E3140C">
      <w:pPr>
        <w:pStyle w:val="Question"/>
      </w:pPr>
      <w:r>
        <w:t>Q</w:t>
      </w:r>
      <w:r w:rsidRPr="00486CF5">
        <w:t>u</w:t>
      </w:r>
      <w:r>
        <w:t>’</w:t>
      </w:r>
      <w:r w:rsidRPr="00486CF5">
        <w:t>est</w:t>
      </w:r>
      <w:r>
        <w:t>-</w:t>
      </w:r>
      <w:r w:rsidRPr="00486CF5">
        <w:t>ce qu</w:t>
      </w:r>
      <w:r>
        <w:t>’</w:t>
      </w:r>
      <w:r w:rsidRPr="00486CF5">
        <w:t>une base de données</w:t>
      </w:r>
      <w:r>
        <w:t> </w:t>
      </w:r>
      <w:r w:rsidRPr="00486CF5">
        <w:t>?</w:t>
      </w:r>
    </w:p>
    <w:p w14:paraId="062D9BA3" w14:textId="44D33E82" w:rsidR="00536A87" w:rsidRPr="003F7E56" w:rsidRDefault="00B15955" w:rsidP="003F7E56">
      <w:pPr>
        <w:pStyle w:val="TexteCourant"/>
      </w:pPr>
      <w:r>
        <w:t>C’</w:t>
      </w:r>
      <w:r w:rsidR="00536A87" w:rsidRPr="003F7E56">
        <w:t xml:space="preserve">est </w:t>
      </w:r>
      <w:r>
        <w:t>une représentation</w:t>
      </w:r>
      <w:r w:rsidR="00536A87" w:rsidRPr="003F7E56">
        <w:t xml:space="preserve"> d’un processus métier à travers ses données. Techniquement, la base de données est un ensemble de fichiers liés, normalisés, mais gérés et présentés comme une entité (un schéma), pour le stockage et l’exploitation des données.</w:t>
      </w:r>
    </w:p>
    <w:p w14:paraId="37053551" w14:textId="1D1839FB" w:rsidR="00E3140C" w:rsidRDefault="00E3140C" w:rsidP="00E3140C">
      <w:pPr>
        <w:pStyle w:val="Question"/>
      </w:pPr>
      <w:r>
        <w:t>Q</w:t>
      </w:r>
      <w:r w:rsidRPr="00486CF5">
        <w:t>uel est le but d</w:t>
      </w:r>
      <w:r>
        <w:t>’</w:t>
      </w:r>
      <w:r w:rsidRPr="00486CF5">
        <w:t>une base de donnée</w:t>
      </w:r>
      <w:r w:rsidR="00B15955">
        <w:t>s</w:t>
      </w:r>
      <w:r>
        <w:t> </w:t>
      </w:r>
      <w:r w:rsidRPr="00486CF5">
        <w:t>?</w:t>
      </w:r>
    </w:p>
    <w:p w14:paraId="7233A1A2" w14:textId="7C9356D6" w:rsidR="00536A87" w:rsidRPr="003F7E56" w:rsidRDefault="00536A87" w:rsidP="003F7E56">
      <w:pPr>
        <w:pStyle w:val="TexteCourant"/>
      </w:pPr>
      <w:r w:rsidRPr="003F7E56">
        <w:t>Le but d’une base de données est de fournir une image claire des activités d’un métier à travers ses données. Cette image claire sera par la suite le socle des opérations et des décisions de l’entreprise.</w:t>
      </w:r>
    </w:p>
    <w:p w14:paraId="3E2D112B" w14:textId="77777777" w:rsidR="00E3140C" w:rsidRDefault="00E3140C" w:rsidP="00E3140C">
      <w:pPr>
        <w:pStyle w:val="Question"/>
      </w:pPr>
      <w:r>
        <w:t>Q</w:t>
      </w:r>
      <w:r w:rsidRPr="00486CF5">
        <w:t>u</w:t>
      </w:r>
      <w:r>
        <w:t>’</w:t>
      </w:r>
      <w:r w:rsidRPr="00486CF5">
        <w:t>est</w:t>
      </w:r>
      <w:r>
        <w:t>-</w:t>
      </w:r>
      <w:r w:rsidRPr="00486CF5">
        <w:t>ce qu</w:t>
      </w:r>
      <w:r>
        <w:t>’</w:t>
      </w:r>
      <w:r w:rsidRPr="00486CF5">
        <w:t>un modèle</w:t>
      </w:r>
      <w:r>
        <w:t> </w:t>
      </w:r>
      <w:r w:rsidRPr="00486CF5">
        <w:t>?</w:t>
      </w:r>
    </w:p>
    <w:p w14:paraId="00E3B37C" w14:textId="3F12CD67" w:rsidR="00536A87" w:rsidRPr="003F7E56" w:rsidRDefault="00536A87" w:rsidP="003F7E56">
      <w:pPr>
        <w:pStyle w:val="TexteCourant"/>
      </w:pPr>
      <w:r w:rsidRPr="003F7E56">
        <w:t>Un modèle est une représentation simplifiée de la réalité.</w:t>
      </w:r>
    </w:p>
    <w:p w14:paraId="15E14525" w14:textId="77777777" w:rsidR="00E3140C" w:rsidRDefault="00E3140C" w:rsidP="00E3140C">
      <w:pPr>
        <w:pStyle w:val="Question"/>
      </w:pPr>
      <w:r>
        <w:t>Q</w:t>
      </w:r>
      <w:r w:rsidRPr="00486CF5">
        <w:t>u</w:t>
      </w:r>
      <w:r>
        <w:t>’</w:t>
      </w:r>
      <w:r w:rsidRPr="00486CF5">
        <w:t>est</w:t>
      </w:r>
      <w:r>
        <w:t>-</w:t>
      </w:r>
      <w:r w:rsidRPr="00486CF5">
        <w:t>ce qu</w:t>
      </w:r>
      <w:r>
        <w:t>’</w:t>
      </w:r>
      <w:r w:rsidRPr="00486CF5">
        <w:t>un modèle de données</w:t>
      </w:r>
      <w:r>
        <w:t> </w:t>
      </w:r>
      <w:r w:rsidRPr="00486CF5">
        <w:t>?</w:t>
      </w:r>
    </w:p>
    <w:p w14:paraId="25FDA815" w14:textId="5434D097" w:rsidR="00536A87" w:rsidRPr="003F7E56" w:rsidRDefault="007A0CB6" w:rsidP="003F7E56">
      <w:pPr>
        <w:pStyle w:val="TexteCourant"/>
      </w:pPr>
      <w:r>
        <w:lastRenderedPageBreak/>
        <w:t>C’</w:t>
      </w:r>
      <w:r w:rsidR="00536A87" w:rsidRPr="003F7E56">
        <w:t>est la représentation des données d’un métier à l’aide d’un formalisme ou méta-modèle.</w:t>
      </w:r>
    </w:p>
    <w:p w14:paraId="1E1CC452" w14:textId="77777777" w:rsidR="00E3140C" w:rsidRDefault="00E3140C" w:rsidP="00E3140C">
      <w:pPr>
        <w:pStyle w:val="Question"/>
      </w:pPr>
      <w:r>
        <w:t>Q</w:t>
      </w:r>
      <w:r w:rsidRPr="00486CF5">
        <w:t>uelle est la relation entre un modèle de données et une base de données</w:t>
      </w:r>
      <w:r>
        <w:t> </w:t>
      </w:r>
      <w:r w:rsidRPr="00486CF5">
        <w:t>?</w:t>
      </w:r>
    </w:p>
    <w:p w14:paraId="429DD295" w14:textId="3F76FB82" w:rsidR="00536A87" w:rsidRPr="003F7E56" w:rsidRDefault="00536A87" w:rsidP="003F7E56">
      <w:pPr>
        <w:pStyle w:val="TexteCourant"/>
      </w:pPr>
      <w:r w:rsidRPr="003F7E56">
        <w:t xml:space="preserve">Le modèle de données est utilisé </w:t>
      </w:r>
      <w:r w:rsidR="00B6527D">
        <w:t xml:space="preserve">pour </w:t>
      </w:r>
      <w:r w:rsidRPr="003F7E56">
        <w:t>représenter la cartographie d</w:t>
      </w:r>
      <w:r w:rsidR="00600661">
        <w:t>’une</w:t>
      </w:r>
      <w:r w:rsidRPr="003F7E56">
        <w:t xml:space="preserve"> base de données.</w:t>
      </w:r>
    </w:p>
    <w:p w14:paraId="4AFF15F4" w14:textId="77777777" w:rsidR="00E3140C" w:rsidRDefault="00E3140C" w:rsidP="00E3140C">
      <w:pPr>
        <w:pStyle w:val="Question"/>
      </w:pPr>
      <w:r>
        <w:t>Q</w:t>
      </w:r>
      <w:r w:rsidRPr="00486CF5">
        <w:t>u</w:t>
      </w:r>
      <w:r>
        <w:t>’</w:t>
      </w:r>
      <w:r w:rsidRPr="00486CF5">
        <w:t>est</w:t>
      </w:r>
      <w:r>
        <w:t>-</w:t>
      </w:r>
      <w:r w:rsidRPr="00486CF5">
        <w:t>ce qu</w:t>
      </w:r>
      <w:r>
        <w:t>’</w:t>
      </w:r>
      <w:r w:rsidRPr="00486CF5">
        <w:t>un formalisme</w:t>
      </w:r>
      <w:r>
        <w:t> </w:t>
      </w:r>
      <w:r w:rsidRPr="00486CF5">
        <w:t>?</w:t>
      </w:r>
    </w:p>
    <w:p w14:paraId="0F082F55" w14:textId="3C220C16" w:rsidR="00536A87" w:rsidRPr="003F7E56" w:rsidRDefault="00536A87" w:rsidP="003F7E56">
      <w:pPr>
        <w:pStyle w:val="TexteCourant"/>
      </w:pPr>
      <w:r w:rsidRPr="003F7E56">
        <w:t>Un formalisme est un ensemble de concepts, de notations et de relations entre les concepts permettant de construire une image abstraite d</w:t>
      </w:r>
      <w:r w:rsidR="00600661">
        <w:t>’</w:t>
      </w:r>
      <w:r w:rsidRPr="003F7E56">
        <w:t>u</w:t>
      </w:r>
      <w:r w:rsidR="00600661">
        <w:t>n</w:t>
      </w:r>
      <w:r w:rsidRPr="003F7E56">
        <w:t xml:space="preserve"> modèle</w:t>
      </w:r>
      <w:r w:rsidR="00600661">
        <w:t>. I</w:t>
      </w:r>
      <w:r w:rsidRPr="003F7E56">
        <w:t>l est généralement assorti d’une définition et il est visualisé par un symbole graphique qui est sa notation.</w:t>
      </w:r>
    </w:p>
    <w:p w14:paraId="33466BF5" w14:textId="77777777" w:rsidR="00E3140C" w:rsidRDefault="00E3140C" w:rsidP="00E3140C">
      <w:pPr>
        <w:pStyle w:val="Question"/>
      </w:pPr>
      <w:r>
        <w:t>Q</w:t>
      </w:r>
      <w:r w:rsidRPr="00486CF5">
        <w:t>uelle est la relation entre un modèle, un formalisme et un diagramme</w:t>
      </w:r>
      <w:r>
        <w:t> </w:t>
      </w:r>
      <w:r w:rsidRPr="00486CF5">
        <w:t>?</w:t>
      </w:r>
    </w:p>
    <w:p w14:paraId="6CF0697A" w14:textId="5CB2867B" w:rsidR="00536A87" w:rsidRPr="003F7E56" w:rsidRDefault="00536A87" w:rsidP="003F7E56">
      <w:pPr>
        <w:pStyle w:val="TexteCourant"/>
      </w:pPr>
      <w:r w:rsidRPr="003F7E56">
        <w:t>Le diagramme est la représentation graphique des éléments d’un modèle à l’aide d’un formalisme.</w:t>
      </w:r>
    </w:p>
    <w:p w14:paraId="6B1F8B6A" w14:textId="77777777" w:rsidR="00E3140C" w:rsidRDefault="00E3140C" w:rsidP="00E3140C">
      <w:pPr>
        <w:pStyle w:val="Question"/>
      </w:pPr>
      <w:r>
        <w:t>Q</w:t>
      </w:r>
      <w:r w:rsidRPr="00486CF5">
        <w:t>uelle est la différence entre une application de données et une base de données</w:t>
      </w:r>
      <w:r>
        <w:t> </w:t>
      </w:r>
      <w:r w:rsidRPr="00486CF5">
        <w:t>?</w:t>
      </w:r>
    </w:p>
    <w:p w14:paraId="116B9017" w14:textId="5D8EACF3" w:rsidR="00536A87" w:rsidRPr="003F7E56" w:rsidRDefault="00536A87" w:rsidP="003F7E56">
      <w:pPr>
        <w:pStyle w:val="TexteCourant"/>
      </w:pPr>
      <w:r w:rsidRPr="003F7E56">
        <w:t>Une application de base de données est une application informatique qui répond à un besoin précis en faisant appel à une ou plusieurs bases de données.</w:t>
      </w:r>
    </w:p>
    <w:p w14:paraId="57CC1DEA" w14:textId="77777777" w:rsidR="00E3140C" w:rsidRDefault="00E3140C" w:rsidP="00E3140C">
      <w:pPr>
        <w:pStyle w:val="Question"/>
      </w:pPr>
      <w:r>
        <w:t>Q</w:t>
      </w:r>
      <w:r w:rsidRPr="00486CF5">
        <w:t>uelle est la différence entre une base de données et un tableur</w:t>
      </w:r>
      <w:r>
        <w:t> </w:t>
      </w:r>
      <w:r w:rsidRPr="00486CF5">
        <w:t>?</w:t>
      </w:r>
    </w:p>
    <w:p w14:paraId="77846DF8" w14:textId="64AA545B" w:rsidR="00536A87" w:rsidRPr="003F7E56" w:rsidRDefault="00536A87" w:rsidP="003F7E56">
      <w:pPr>
        <w:pStyle w:val="TexteCourant"/>
      </w:pPr>
      <w:r w:rsidRPr="003F7E56">
        <w:t>Une base de données capture les données d’un processus métier et les différents liens qu’elles entretiennent. Le tableur exploite les données d’une base</w:t>
      </w:r>
      <w:r w:rsidR="00AD515C">
        <w:t> ;</w:t>
      </w:r>
      <w:r w:rsidRPr="003F7E56">
        <w:t xml:space="preserve"> même s’il les stocke, il ne capture pas les relations entre elles. De plus, la base de données est indépendante des applications qui l’exploite</w:t>
      </w:r>
      <w:r w:rsidR="00AD515C">
        <w:t>nt</w:t>
      </w:r>
      <w:r w:rsidRPr="003F7E56">
        <w:t xml:space="preserve">, </w:t>
      </w:r>
      <w:r w:rsidR="00AD515C">
        <w:t>contrairement au</w:t>
      </w:r>
      <w:r w:rsidRPr="003F7E56">
        <w:t xml:space="preserve"> tableur.</w:t>
      </w:r>
    </w:p>
    <w:p w14:paraId="5FF3CFDA" w14:textId="77777777" w:rsidR="00E3140C" w:rsidRDefault="00E3140C" w:rsidP="00E3140C">
      <w:pPr>
        <w:pStyle w:val="Question"/>
      </w:pPr>
      <w:r>
        <w:t>Q</w:t>
      </w:r>
      <w:r w:rsidRPr="00486CF5">
        <w:t>u</w:t>
      </w:r>
      <w:r>
        <w:t>’</w:t>
      </w:r>
      <w:r w:rsidRPr="00486CF5">
        <w:t>est</w:t>
      </w:r>
      <w:r>
        <w:t>-</w:t>
      </w:r>
      <w:r w:rsidRPr="00486CF5">
        <w:t>ce qu</w:t>
      </w:r>
      <w:r>
        <w:t>’</w:t>
      </w:r>
      <w:r w:rsidRPr="00486CF5">
        <w:t>un SGBD</w:t>
      </w:r>
      <w:r>
        <w:t> </w:t>
      </w:r>
      <w:r w:rsidRPr="00486CF5">
        <w:t>?</w:t>
      </w:r>
    </w:p>
    <w:p w14:paraId="13566A34" w14:textId="59B2C3FE" w:rsidR="00536A87" w:rsidRPr="003F7E56" w:rsidRDefault="00536A87" w:rsidP="003F7E56">
      <w:pPr>
        <w:pStyle w:val="TexteCourant"/>
      </w:pPr>
      <w:r w:rsidRPr="003F7E56">
        <w:t>C’est un logiciel qui gère le stockage et l’exploitation de bases de données.</w:t>
      </w:r>
    </w:p>
    <w:p w14:paraId="03FA9E6B" w14:textId="77777777" w:rsidR="00E3140C" w:rsidRDefault="00E3140C" w:rsidP="00E3140C">
      <w:pPr>
        <w:pStyle w:val="Question"/>
      </w:pPr>
      <w:r>
        <w:t>Quel est le but principal</w:t>
      </w:r>
      <w:r w:rsidRPr="00486CF5">
        <w:t xml:space="preserve"> d</w:t>
      </w:r>
      <w:r>
        <w:t>’</w:t>
      </w:r>
      <w:r w:rsidRPr="00486CF5">
        <w:t>un SGBD</w:t>
      </w:r>
      <w:r>
        <w:t> </w:t>
      </w:r>
      <w:r w:rsidRPr="00486CF5">
        <w:t>?</w:t>
      </w:r>
    </w:p>
    <w:p w14:paraId="7F41A8C8" w14:textId="77AFF93C" w:rsidR="00536A87" w:rsidRPr="003F7E56" w:rsidRDefault="00AD515C" w:rsidP="003F7E56">
      <w:pPr>
        <w:pStyle w:val="TexteCourant"/>
      </w:pPr>
      <w:r>
        <w:t>Un SGBD g</w:t>
      </w:r>
      <w:r w:rsidR="00536A87" w:rsidRPr="003F7E56">
        <w:t>aranti</w:t>
      </w:r>
      <w:r>
        <w:t>t</w:t>
      </w:r>
      <w:r w:rsidR="00536A87" w:rsidRPr="003F7E56">
        <w:t xml:space="preserve"> l’indépendance entre les bases de données et les applications </w:t>
      </w:r>
      <w:r>
        <w:t>qui les exploitent</w:t>
      </w:r>
      <w:r w:rsidR="00536A87" w:rsidRPr="003F7E56">
        <w:t>.</w:t>
      </w:r>
    </w:p>
    <w:p w14:paraId="422ED2DF" w14:textId="77777777" w:rsidR="00E3140C" w:rsidRPr="00486CF5" w:rsidRDefault="00E3140C" w:rsidP="00E3140C">
      <w:pPr>
        <w:pStyle w:val="Question"/>
      </w:pPr>
      <w:r>
        <w:t>L</w:t>
      </w:r>
      <w:r w:rsidRPr="00486CF5">
        <w:t>e SGBD permet</w:t>
      </w:r>
      <w:r>
        <w:t>-il</w:t>
      </w:r>
      <w:r w:rsidRPr="00486CF5">
        <w:t xml:space="preserve"> à la fois de gérer et d</w:t>
      </w:r>
      <w:r>
        <w:t>’</w:t>
      </w:r>
      <w:r w:rsidRPr="00486CF5">
        <w:t>exploiter les données</w:t>
      </w:r>
      <w:r>
        <w:t> ?</w:t>
      </w:r>
    </w:p>
    <w:p w14:paraId="195C9EF7" w14:textId="13EFE389" w:rsidR="00E3140C" w:rsidRPr="00575C59" w:rsidRDefault="00536A87" w:rsidP="00E3140C">
      <w:pPr>
        <w:pStyle w:val="TexteCourant"/>
      </w:pPr>
      <w:r>
        <w:t>Oui.</w:t>
      </w:r>
    </w:p>
    <w:p w14:paraId="114B1711" w14:textId="3F9B8026" w:rsidR="00E3140C" w:rsidRDefault="00E3140C" w:rsidP="00E3140C">
      <w:pPr>
        <w:pStyle w:val="Question"/>
      </w:pPr>
      <w:r w:rsidRPr="00486CF5">
        <w:t>Citez et expliquez trois caractéristiques des</w:t>
      </w:r>
      <w:r w:rsidR="003335A4">
        <w:t> </w:t>
      </w:r>
      <w:r w:rsidRPr="00486CF5">
        <w:t>SGBD</w:t>
      </w:r>
      <w:r>
        <w:t>.</w:t>
      </w:r>
    </w:p>
    <w:p w14:paraId="0A998682" w14:textId="3EBF98B0" w:rsidR="00536A87" w:rsidRPr="003F7E56" w:rsidRDefault="00536A87" w:rsidP="003F7E56">
      <w:pPr>
        <w:pStyle w:val="ListeAPuce"/>
      </w:pPr>
      <w:r w:rsidRPr="003F7E56">
        <w:lastRenderedPageBreak/>
        <w:t xml:space="preserve">Indépendance entre les données et les applications </w:t>
      </w:r>
      <w:r w:rsidR="003335A4">
        <w:t>qui les exploitent. U</w:t>
      </w:r>
      <w:r w:rsidRPr="003F7E56">
        <w:t>n SGBD doit permettre à un utilisateur de développer une application sans avoir à encoder dans celle-ci les aspects structurels des fichiers de la base de données</w:t>
      </w:r>
      <w:r w:rsidR="003335A4">
        <w:t>.</w:t>
      </w:r>
    </w:p>
    <w:p w14:paraId="3EC9E206" w14:textId="2B09FB0D" w:rsidR="00536A87" w:rsidRPr="003F7E56" w:rsidRDefault="00536A87" w:rsidP="003F7E56">
      <w:pPr>
        <w:pStyle w:val="ListeAPuce"/>
      </w:pPr>
      <w:r w:rsidRPr="003F7E56">
        <w:t>Contrôle centralisé des données pour éviter toute redondance</w:t>
      </w:r>
      <w:r w:rsidR="003335A4">
        <w:t>.</w:t>
      </w:r>
      <w:r w:rsidRPr="003F7E56">
        <w:t xml:space="preserve"> </w:t>
      </w:r>
      <w:r w:rsidR="003335A4">
        <w:t>L</w:t>
      </w:r>
      <w:r w:rsidRPr="003F7E56">
        <w:t>e SGBD doit résoudre le problème de</w:t>
      </w:r>
      <w:r w:rsidR="003335A4">
        <w:t>s</w:t>
      </w:r>
      <w:r w:rsidRPr="003F7E56">
        <w:t xml:space="preserve"> « silos de données ». Autrement dit, il doit centraliser toute</w:t>
      </w:r>
      <w:r w:rsidR="003335A4">
        <w:t>s</w:t>
      </w:r>
      <w:r w:rsidRPr="003F7E56">
        <w:t xml:space="preserve"> les données de l’entreprise et intégrer dans un même espace de stockage plusieurs fichiers, de manière à éviter toute redondance</w:t>
      </w:r>
      <w:r w:rsidR="003335A4">
        <w:t>.</w:t>
      </w:r>
    </w:p>
    <w:p w14:paraId="61F0CDE1" w14:textId="083D07F8" w:rsidR="00536A87" w:rsidRPr="003F7E56" w:rsidRDefault="00536A87" w:rsidP="003F7E56">
      <w:pPr>
        <w:pStyle w:val="ListeAPuce"/>
      </w:pPr>
      <w:r w:rsidRPr="003F7E56">
        <w:t>Gestion de la cohérence et de l’intégrité des données</w:t>
      </w:r>
      <w:r w:rsidR="003335A4">
        <w:t>.</w:t>
      </w:r>
      <w:r w:rsidRPr="003F7E56">
        <w:t xml:space="preserve"> </w:t>
      </w:r>
      <w:r w:rsidR="003335A4">
        <w:t>L</w:t>
      </w:r>
      <w:r w:rsidRPr="003F7E56">
        <w:t>e SGBD doit pouvoir gérer le processus de mise à jour d’un ensemble de données comme un tout indissociable pour garantir la « cohérence interne » de la base de données</w:t>
      </w:r>
      <w:r w:rsidR="003335A4">
        <w:t>.</w:t>
      </w:r>
    </w:p>
    <w:p w14:paraId="5F5BB173" w14:textId="77777777" w:rsidR="00E3140C" w:rsidRDefault="00E3140C" w:rsidP="00E3140C">
      <w:pPr>
        <w:pStyle w:val="Question"/>
      </w:pPr>
      <w:r>
        <w:t>Q</w:t>
      </w:r>
      <w:r w:rsidRPr="00486CF5">
        <w:t>u</w:t>
      </w:r>
      <w:r>
        <w:t>’</w:t>
      </w:r>
      <w:r w:rsidRPr="00486CF5">
        <w:t>est</w:t>
      </w:r>
      <w:r>
        <w:t>-</w:t>
      </w:r>
      <w:r w:rsidRPr="00486CF5">
        <w:t>ce qu</w:t>
      </w:r>
      <w:r>
        <w:t>’</w:t>
      </w:r>
      <w:r w:rsidRPr="00486CF5">
        <w:t>un SGBDR</w:t>
      </w:r>
      <w:r>
        <w:t> </w:t>
      </w:r>
      <w:r w:rsidRPr="00486CF5">
        <w:t>?</w:t>
      </w:r>
    </w:p>
    <w:p w14:paraId="0C2F04A5" w14:textId="353A056A" w:rsidR="00536A87" w:rsidRPr="003F7E56" w:rsidRDefault="00536A87" w:rsidP="003F7E56">
      <w:pPr>
        <w:pStyle w:val="TexteCourant"/>
      </w:pPr>
      <w:r w:rsidRPr="003F7E56">
        <w:t xml:space="preserve">C’est un logiciel qui gère l’implémentation et l’exploitation </w:t>
      </w:r>
      <w:r w:rsidR="00FF371D">
        <w:t>d</w:t>
      </w:r>
      <w:r w:rsidRPr="003F7E56">
        <w:t xml:space="preserve">es bases de données </w:t>
      </w:r>
      <w:r w:rsidR="00FF371D">
        <w:t xml:space="preserve">dites </w:t>
      </w:r>
      <w:r w:rsidRPr="003F7E56">
        <w:t>relationnelles.</w:t>
      </w:r>
    </w:p>
    <w:p w14:paraId="11027DB7" w14:textId="77777777" w:rsidR="00E3140C" w:rsidRDefault="00E3140C" w:rsidP="00E3140C">
      <w:pPr>
        <w:pStyle w:val="Question"/>
      </w:pPr>
      <w:r>
        <w:t>Q</w:t>
      </w:r>
      <w:r w:rsidRPr="00486CF5">
        <w:t>uelle est la particularité des SGBDR</w:t>
      </w:r>
      <w:r>
        <w:t> </w:t>
      </w:r>
      <w:r w:rsidRPr="00486CF5">
        <w:t>?</w:t>
      </w:r>
    </w:p>
    <w:p w14:paraId="67A85AC1" w14:textId="731716C6" w:rsidR="00536A87" w:rsidRPr="003F7E56" w:rsidRDefault="00536A87" w:rsidP="003F7E56">
      <w:pPr>
        <w:pStyle w:val="TexteCourant"/>
      </w:pPr>
      <w:r w:rsidRPr="003F7E56">
        <w:t xml:space="preserve">Les SGBDR ont tous en commun </w:t>
      </w:r>
      <w:r w:rsidR="000140C0">
        <w:t>le</w:t>
      </w:r>
      <w:r w:rsidRPr="003F7E56">
        <w:t xml:space="preserve"> langage SQL, qui leur sert à la fois </w:t>
      </w:r>
      <w:r w:rsidR="000140C0">
        <w:t>pour la</w:t>
      </w:r>
      <w:r w:rsidRPr="003F7E56">
        <w:t xml:space="preserve"> définition de</w:t>
      </w:r>
      <w:r w:rsidR="000140C0">
        <w:t>s</w:t>
      </w:r>
      <w:r w:rsidRPr="003F7E56">
        <w:t xml:space="preserve"> données et </w:t>
      </w:r>
      <w:r w:rsidR="000140C0">
        <w:t xml:space="preserve">pour leur </w:t>
      </w:r>
      <w:r w:rsidRPr="003F7E56">
        <w:t>exploitation.</w:t>
      </w:r>
    </w:p>
    <w:p w14:paraId="5FC765C1" w14:textId="77777777" w:rsidR="00E3140C" w:rsidRDefault="00E3140C" w:rsidP="00E3140C">
      <w:pPr>
        <w:pStyle w:val="Question"/>
      </w:pPr>
      <w:r>
        <w:t>Q</w:t>
      </w:r>
      <w:r w:rsidRPr="00486CF5">
        <w:t xml:space="preserve">uelle est la particularité </w:t>
      </w:r>
      <w:r>
        <w:t>d’une base de données relationnelle </w:t>
      </w:r>
      <w:r w:rsidRPr="00486CF5">
        <w:t>?</w:t>
      </w:r>
    </w:p>
    <w:p w14:paraId="4C1D7D4E" w14:textId="77777777" w:rsidR="00536A87" w:rsidRPr="003F7E56" w:rsidRDefault="00536A87" w:rsidP="003F7E56">
      <w:pPr>
        <w:pStyle w:val="TexteCourant"/>
      </w:pPr>
      <w:r w:rsidRPr="003F7E56">
        <w:t>Dans une base de données relationnelle, la structure d’un fichier est définie comme une relation (communément une table) entre les données provenant d’un nombre fini de domaines (communément des champs). Les enregistrements sont des tuples (des enregistrements ou lignes) et constituent des occurrences de la relation.</w:t>
      </w:r>
    </w:p>
    <w:p w14:paraId="73983F55" w14:textId="77777777" w:rsidR="00E3140C" w:rsidRDefault="00E3140C" w:rsidP="00E3140C">
      <w:pPr>
        <w:pStyle w:val="Question"/>
      </w:pPr>
      <w:r>
        <w:t>Q</w:t>
      </w:r>
      <w:r w:rsidRPr="00486CF5">
        <w:t>uel est le rapport entre le SQL et les SGBDR</w:t>
      </w:r>
      <w:r>
        <w:t> </w:t>
      </w:r>
      <w:r w:rsidRPr="00486CF5">
        <w:t>?</w:t>
      </w:r>
    </w:p>
    <w:p w14:paraId="12679629" w14:textId="21B43C7D" w:rsidR="00536A87" w:rsidRPr="003F7E56" w:rsidRDefault="00536A87" w:rsidP="003F7E56">
      <w:pPr>
        <w:pStyle w:val="TexteCourant"/>
      </w:pPr>
      <w:r w:rsidRPr="003F7E56">
        <w:t>Le SQL est un langage déclaratif qui permet aux utilisateurs d’exploiter les bases de données relationnelles</w:t>
      </w:r>
      <w:r w:rsidR="00296AEC">
        <w:t xml:space="preserve"> des</w:t>
      </w:r>
      <w:r w:rsidRPr="003F7E56">
        <w:t xml:space="preserve"> SGBDR.</w:t>
      </w:r>
    </w:p>
    <w:p w14:paraId="6D33F204" w14:textId="77777777" w:rsidR="00E3140C" w:rsidRDefault="00E3140C" w:rsidP="00E3140C">
      <w:pPr>
        <w:pStyle w:val="Question"/>
      </w:pPr>
      <w:r>
        <w:t>E</w:t>
      </w:r>
      <w:r w:rsidRPr="00486CF5">
        <w:t>xpliquez deux limites des SGBDR</w:t>
      </w:r>
      <w:r>
        <w:t>.</w:t>
      </w:r>
    </w:p>
    <w:p w14:paraId="5E713081" w14:textId="7100E579" w:rsidR="00536A87" w:rsidRDefault="00536A87" w:rsidP="003F7E56">
      <w:pPr>
        <w:pStyle w:val="ListeAPuce"/>
      </w:pPr>
      <w:r>
        <w:t>L’augmentation du volume de</w:t>
      </w:r>
      <w:r w:rsidR="00296AEC">
        <w:t>s</w:t>
      </w:r>
      <w:r>
        <w:t xml:space="preserve"> données augmente la latence des requêtes</w:t>
      </w:r>
      <w:r w:rsidR="00296AEC">
        <w:t>.</w:t>
      </w:r>
    </w:p>
    <w:p w14:paraId="375EA2C0" w14:textId="4A703BDB" w:rsidR="00536A87" w:rsidRDefault="00536A87" w:rsidP="003F7E56">
      <w:pPr>
        <w:pStyle w:val="ListeAPuce"/>
      </w:pPr>
      <w:r>
        <w:t>Les SGBDR ne gèrent que les données de format tabulaire</w:t>
      </w:r>
      <w:r w:rsidR="00296AEC">
        <w:t>.</w:t>
      </w:r>
    </w:p>
    <w:p w14:paraId="1537A422" w14:textId="77777777" w:rsidR="00E3140C" w:rsidRDefault="00E3140C" w:rsidP="00E3140C">
      <w:pPr>
        <w:pStyle w:val="Question"/>
      </w:pPr>
      <w:r>
        <w:t>Q</w:t>
      </w:r>
      <w:r w:rsidRPr="00486CF5">
        <w:t>uelle est l</w:t>
      </w:r>
      <w:r>
        <w:t>’</w:t>
      </w:r>
      <w:r w:rsidRPr="00486CF5">
        <w:t>approche conceptuelle des SGBD</w:t>
      </w:r>
      <w:r>
        <w:t> </w:t>
      </w:r>
      <w:r w:rsidRPr="00486CF5">
        <w:t>NoSQL</w:t>
      </w:r>
      <w:r>
        <w:t> ?</w:t>
      </w:r>
    </w:p>
    <w:p w14:paraId="62EBA19D" w14:textId="15FD5FE6" w:rsidR="005E136E" w:rsidRDefault="00536A87" w:rsidP="003F7E56">
      <w:pPr>
        <w:pStyle w:val="TexteCourant"/>
      </w:pPr>
      <w:r w:rsidRPr="003F7E56">
        <w:t>Dans un SGBD NoSQL, c’est une approche non</w:t>
      </w:r>
      <w:r w:rsidR="005E136E">
        <w:t xml:space="preserve"> </w:t>
      </w:r>
      <w:r w:rsidRPr="003F7E56">
        <w:t xml:space="preserve">relationnelle qui est adoptée. </w:t>
      </w:r>
      <w:r w:rsidR="005E136E">
        <w:t>Elle</w:t>
      </w:r>
      <w:r w:rsidRPr="003F7E56">
        <w:t xml:space="preserve"> consiste en deux choi</w:t>
      </w:r>
      <w:r w:rsidR="005E136E">
        <w:t>x</w:t>
      </w:r>
      <w:r w:rsidRPr="003F7E56">
        <w:t> :</w:t>
      </w:r>
    </w:p>
    <w:p w14:paraId="776FF0DE" w14:textId="0C698C66" w:rsidR="005E136E" w:rsidRDefault="005E136E" w:rsidP="003F7E56">
      <w:pPr>
        <w:pStyle w:val="ListeAPuce"/>
      </w:pPr>
      <w:r>
        <w:t>L’</w:t>
      </w:r>
      <w:r w:rsidR="00536A87" w:rsidRPr="003F7E56">
        <w:t>unité logique de stockage n</w:t>
      </w:r>
      <w:r>
        <w:t>’</w:t>
      </w:r>
      <w:r w:rsidR="00536A87" w:rsidRPr="003F7E56">
        <w:t>est plus la relation (ou la table), mais l</w:t>
      </w:r>
      <w:r>
        <w:t>’</w:t>
      </w:r>
      <w:r w:rsidR="00536A87" w:rsidRPr="003F7E56">
        <w:t xml:space="preserve">agrégat </w:t>
      </w:r>
      <w:r w:rsidR="00993C81">
        <w:t>ou</w:t>
      </w:r>
      <w:r w:rsidR="00536A87" w:rsidRPr="003F7E56">
        <w:t xml:space="preserve"> le n</w:t>
      </w:r>
      <w:r>
        <w:t>œ</w:t>
      </w:r>
      <w:r w:rsidR="00536A87" w:rsidRPr="003F7E56">
        <w:t>ud.</w:t>
      </w:r>
    </w:p>
    <w:p w14:paraId="3884FA55" w14:textId="7277DEEB" w:rsidR="005E136E" w:rsidRDefault="005E136E" w:rsidP="003F7E56">
      <w:pPr>
        <w:pStyle w:val="ListeAPuce"/>
      </w:pPr>
      <w:r>
        <w:lastRenderedPageBreak/>
        <w:t>L</w:t>
      </w:r>
      <w:r w:rsidR="00536A87" w:rsidRPr="003F7E56">
        <w:t>es contraintes d</w:t>
      </w:r>
      <w:r>
        <w:t>’</w:t>
      </w:r>
      <w:r w:rsidR="00536A87" w:rsidRPr="003F7E56">
        <w:t xml:space="preserve">intégrité référentielles et sémantiques </w:t>
      </w:r>
      <w:r>
        <w:t>sont complètement relâchées</w:t>
      </w:r>
      <w:r w:rsidR="00536A87" w:rsidRPr="003F7E56">
        <w:t>.</w:t>
      </w:r>
    </w:p>
    <w:p w14:paraId="32A3CC95" w14:textId="60845503" w:rsidR="00536A87" w:rsidRPr="003F7E56" w:rsidRDefault="00536A87" w:rsidP="003F7E56">
      <w:pPr>
        <w:pStyle w:val="TexteCourant"/>
      </w:pPr>
      <w:r w:rsidRPr="003F7E56">
        <w:t>Ces deux choix facilitent le partitionnement et la distribution du stockage des données dans un cluster.</w:t>
      </w:r>
    </w:p>
    <w:p w14:paraId="30B974F6" w14:textId="77777777" w:rsidR="00E3140C" w:rsidRDefault="00E3140C" w:rsidP="00E3140C">
      <w:pPr>
        <w:pStyle w:val="Question"/>
      </w:pPr>
      <w:r>
        <w:t>D</w:t>
      </w:r>
      <w:r w:rsidRPr="00486CF5">
        <w:t>ans un SGBD</w:t>
      </w:r>
      <w:r>
        <w:t> </w:t>
      </w:r>
      <w:r w:rsidRPr="00486CF5">
        <w:t>NoSQ</w:t>
      </w:r>
      <w:r>
        <w:t>L</w:t>
      </w:r>
      <w:r w:rsidRPr="00486CF5">
        <w:t>, qu</w:t>
      </w:r>
      <w:r>
        <w:t>’</w:t>
      </w:r>
      <w:r w:rsidRPr="00486CF5">
        <w:t>est</w:t>
      </w:r>
      <w:r>
        <w:t>-</w:t>
      </w:r>
      <w:r w:rsidRPr="00486CF5">
        <w:t>ce qu</w:t>
      </w:r>
      <w:r>
        <w:t>’</w:t>
      </w:r>
      <w:r w:rsidRPr="00486CF5">
        <w:t>une base de données</w:t>
      </w:r>
      <w:r>
        <w:t> </w:t>
      </w:r>
      <w:r w:rsidRPr="00486CF5">
        <w:t>?</w:t>
      </w:r>
    </w:p>
    <w:p w14:paraId="48790CE6" w14:textId="78B6C0F2" w:rsidR="00536A87" w:rsidRPr="003F7E56" w:rsidRDefault="00536A87" w:rsidP="003F7E56">
      <w:pPr>
        <w:pStyle w:val="TexteCourant"/>
      </w:pPr>
      <w:r w:rsidRPr="003F7E56">
        <w:t>C’est un agrégat (à l</w:t>
      </w:r>
      <w:r w:rsidR="00681C42">
        <w:t>’</w:t>
      </w:r>
      <w:r w:rsidRPr="003F7E56">
        <w:t xml:space="preserve">exception des </w:t>
      </w:r>
      <w:r w:rsidR="00681C42">
        <w:t>b</w:t>
      </w:r>
      <w:r w:rsidRPr="003F7E56">
        <w:t xml:space="preserve">ases de </w:t>
      </w:r>
      <w:r w:rsidR="00681C42">
        <w:t>d</w:t>
      </w:r>
      <w:r w:rsidRPr="003F7E56">
        <w:t xml:space="preserve">onnées </w:t>
      </w:r>
      <w:r w:rsidR="00681C42">
        <w:t>g</w:t>
      </w:r>
      <w:r w:rsidRPr="003F7E56">
        <w:t>raphes, dont l</w:t>
      </w:r>
      <w:r w:rsidR="00681C42">
        <w:t>’</w:t>
      </w:r>
      <w:r w:rsidRPr="003F7E56">
        <w:t>unité de stockage est le n</w:t>
      </w:r>
      <w:r w:rsidR="00681C42">
        <w:t>œ</w:t>
      </w:r>
      <w:r w:rsidRPr="003F7E56">
        <w:t>ud). L’agrégat est une collection d’objets (image</w:t>
      </w:r>
      <w:r w:rsidR="00993C81">
        <w:t>s</w:t>
      </w:r>
      <w:r w:rsidRPr="003F7E56">
        <w:t>, vidéo</w:t>
      </w:r>
      <w:r w:rsidR="00993C81">
        <w:t>s</w:t>
      </w:r>
      <w:r w:rsidRPr="003F7E56">
        <w:t>, document</w:t>
      </w:r>
      <w:r w:rsidR="00993C81">
        <w:t>s</w:t>
      </w:r>
      <w:r w:rsidRPr="003F7E56">
        <w:t xml:space="preserve"> ou tout autre donnée) référencés par une clé.</w:t>
      </w:r>
    </w:p>
    <w:p w14:paraId="1291B454" w14:textId="77777777" w:rsidR="00E3140C" w:rsidRDefault="00E3140C" w:rsidP="00E3140C">
      <w:pPr>
        <w:pStyle w:val="Question"/>
      </w:pPr>
      <w:r>
        <w:t>Q</w:t>
      </w:r>
      <w:r w:rsidRPr="00486CF5">
        <w:t>uel est le but des systèmes NoSQL</w:t>
      </w:r>
      <w:r>
        <w:t> </w:t>
      </w:r>
      <w:r w:rsidRPr="00486CF5">
        <w:t>?</w:t>
      </w:r>
    </w:p>
    <w:p w14:paraId="63805B97" w14:textId="39F4C496" w:rsidR="00536A87" w:rsidRPr="003F7E56" w:rsidRDefault="00993C81" w:rsidP="003F7E56">
      <w:pPr>
        <w:pStyle w:val="TexteCourant"/>
      </w:pPr>
      <w:r>
        <w:t>Ils doivent a</w:t>
      </w:r>
      <w:r w:rsidR="00536A87" w:rsidRPr="003F7E56">
        <w:t xml:space="preserve">ssurer la distribution du stockage et du </w:t>
      </w:r>
      <w:r>
        <w:t>traitement</w:t>
      </w:r>
      <w:r w:rsidR="00536A87" w:rsidRPr="003F7E56">
        <w:t xml:space="preserve"> de</w:t>
      </w:r>
      <w:r>
        <w:t>s</w:t>
      </w:r>
      <w:r w:rsidR="00536A87" w:rsidRPr="003F7E56">
        <w:t xml:space="preserve"> données sur un nombre théoriquement illimité de nœuds d’un cluster.</w:t>
      </w:r>
    </w:p>
    <w:p w14:paraId="29BE95B3" w14:textId="77777777" w:rsidR="00E3140C" w:rsidRDefault="00E3140C" w:rsidP="00E3140C">
      <w:pPr>
        <w:pStyle w:val="Question"/>
      </w:pPr>
      <w:r>
        <w:t>P</w:t>
      </w:r>
      <w:r w:rsidRPr="00486CF5">
        <w:t>ourquoi est-il nécessaire de relâcher les contraintes de données dans les SGBD</w:t>
      </w:r>
      <w:r>
        <w:t> </w:t>
      </w:r>
      <w:r w:rsidRPr="00486CF5">
        <w:t>NoSQL</w:t>
      </w:r>
      <w:r>
        <w:t> ?</w:t>
      </w:r>
    </w:p>
    <w:p w14:paraId="78FB3732" w14:textId="37D920F5" w:rsidR="00536A87" w:rsidRPr="003F7E56" w:rsidRDefault="00993C81" w:rsidP="003F7E56">
      <w:pPr>
        <w:pStyle w:val="TexteCourant"/>
      </w:pPr>
      <w:r>
        <w:t>L</w:t>
      </w:r>
      <w:r w:rsidR="00536A87" w:rsidRPr="003F7E56">
        <w:t xml:space="preserve">e relâchement </w:t>
      </w:r>
      <w:r>
        <w:t xml:space="preserve">des contraintes </w:t>
      </w:r>
      <w:r w:rsidR="00536A87" w:rsidRPr="003F7E56">
        <w:t xml:space="preserve">favorise le partitionnement des données, </w:t>
      </w:r>
      <w:r>
        <w:t>qui</w:t>
      </w:r>
      <w:r w:rsidR="00536A87" w:rsidRPr="003F7E56">
        <w:t xml:space="preserve"> favorise à son tour l</w:t>
      </w:r>
      <w:r>
        <w:t>eur</w:t>
      </w:r>
      <w:r w:rsidR="00536A87" w:rsidRPr="003F7E56">
        <w:t xml:space="preserve"> distribution dans le cluster.</w:t>
      </w:r>
    </w:p>
    <w:p w14:paraId="02140BB4" w14:textId="77777777" w:rsidR="00E3140C" w:rsidRDefault="00E3140C" w:rsidP="00E3140C">
      <w:pPr>
        <w:pStyle w:val="Question"/>
      </w:pPr>
      <w:r>
        <w:t>C</w:t>
      </w:r>
      <w:r w:rsidRPr="00486CF5">
        <w:t xml:space="preserve">itez et expliquez </w:t>
      </w:r>
      <w:r>
        <w:t>trois</w:t>
      </w:r>
      <w:r w:rsidRPr="00486CF5">
        <w:t xml:space="preserve"> problèmes que pose la construction d</w:t>
      </w:r>
      <w:r>
        <w:t>’</w:t>
      </w:r>
      <w:r w:rsidRPr="00486CF5">
        <w:t>un SGBD</w:t>
      </w:r>
      <w:r>
        <w:t> </w:t>
      </w:r>
      <w:r w:rsidRPr="00486CF5">
        <w:t>NoSQL</w:t>
      </w:r>
      <w:r>
        <w:t>.</w:t>
      </w:r>
    </w:p>
    <w:p w14:paraId="2BE879A0" w14:textId="2E2ACE92" w:rsidR="00536A87" w:rsidRDefault="00E67915" w:rsidP="003F7E56">
      <w:pPr>
        <w:pStyle w:val="ListeAPuce"/>
      </w:pPr>
      <w:r>
        <w:t>C</w:t>
      </w:r>
      <w:r w:rsidR="00536A87">
        <w:t>ohérence et intégrité des transactions</w:t>
      </w:r>
      <w:r>
        <w:t>. L</w:t>
      </w:r>
      <w:r w:rsidR="00536A87">
        <w:t xml:space="preserve">es systèmes NoSQL dupliquent les données, ce qui pose un problème d’intégrité et d’unicité. </w:t>
      </w:r>
      <w:r>
        <w:t>S</w:t>
      </w:r>
      <w:r w:rsidR="00536A87">
        <w:t xml:space="preserve">i on enregistre une donnée plusieurs fois, sur plusieurs nœuds d’un cluster, cet enregistrement </w:t>
      </w:r>
      <w:r>
        <w:t xml:space="preserve">ne </w:t>
      </w:r>
      <w:r w:rsidR="00536A87">
        <w:t>sera</w:t>
      </w:r>
      <w:r>
        <w:t xml:space="preserve"> pas forcément</w:t>
      </w:r>
      <w:r w:rsidR="00536A87">
        <w:t xml:space="preserve"> atomique, cohérent, isolé et durable</w:t>
      </w:r>
      <w:r>
        <w:t>.</w:t>
      </w:r>
    </w:p>
    <w:p w14:paraId="108EAB39" w14:textId="6D048F20" w:rsidR="00536A87" w:rsidRDefault="00E67915" w:rsidP="003F7E56">
      <w:pPr>
        <w:pStyle w:val="ListeAPuce"/>
      </w:pPr>
      <w:r>
        <w:t>D</w:t>
      </w:r>
      <w:r w:rsidR="00536A87">
        <w:t>istribution des données</w:t>
      </w:r>
      <w:r>
        <w:t>. L</w:t>
      </w:r>
      <w:r w:rsidR="00536A87">
        <w:t xml:space="preserve">es systèmes NoSQL </w:t>
      </w:r>
      <w:r>
        <w:t xml:space="preserve">sont contraints </w:t>
      </w:r>
      <w:r w:rsidR="00536A87">
        <w:t>à relâcher les contraintes d</w:t>
      </w:r>
      <w:r>
        <w:t>’</w:t>
      </w:r>
      <w:r w:rsidR="00536A87">
        <w:t>intégrité</w:t>
      </w:r>
      <w:r>
        <w:t>. C</w:t>
      </w:r>
      <w:r w:rsidR="00536A87">
        <w:t>eci entraîne une forte redondance des données, qui aura un impact sur la performance des requêtes</w:t>
      </w:r>
      <w:r>
        <w:t>.</w:t>
      </w:r>
    </w:p>
    <w:p w14:paraId="4C4B50BF" w14:textId="68151B5D" w:rsidR="00536A87" w:rsidRDefault="00E67915" w:rsidP="003F7E56">
      <w:pPr>
        <w:pStyle w:val="ListeAPuce"/>
      </w:pPr>
      <w:r>
        <w:t>A</w:t>
      </w:r>
      <w:r w:rsidR="00536A87">
        <w:t>bsence de schéma de données</w:t>
      </w:r>
      <w:r>
        <w:t>.</w:t>
      </w:r>
      <w:r w:rsidR="00536A87">
        <w:t xml:space="preserve"> </w:t>
      </w:r>
      <w:r>
        <w:t>D</w:t>
      </w:r>
      <w:r w:rsidR="00536A87">
        <w:t xml:space="preserve">ans les SGBD NoSQL, il est du ressort du développeur de coder à la fois la logique applicative et la couche </w:t>
      </w:r>
      <w:r>
        <w:t>« c</w:t>
      </w:r>
      <w:r w:rsidR="00536A87">
        <w:t>ohérence de données</w:t>
      </w:r>
      <w:r>
        <w:t> »</w:t>
      </w:r>
      <w:r w:rsidR="00536A87">
        <w:t xml:space="preserve"> dans l</w:t>
      </w:r>
      <w:r>
        <w:t>’</w:t>
      </w:r>
      <w:r w:rsidR="00536A87">
        <w:t>application. Ceci peut rendre difficile soit la mise à jour de l</w:t>
      </w:r>
      <w:r>
        <w:t>’</w:t>
      </w:r>
      <w:r w:rsidR="00536A87">
        <w:t>application, soit la modification de la structure de la base de données</w:t>
      </w:r>
      <w:r>
        <w:t>.</w:t>
      </w:r>
    </w:p>
    <w:p w14:paraId="7EDE769D" w14:textId="77777777" w:rsidR="00E3140C" w:rsidRDefault="00E3140C" w:rsidP="00E3140C">
      <w:pPr>
        <w:pStyle w:val="Question"/>
      </w:pPr>
      <w:r>
        <w:t>L</w:t>
      </w:r>
      <w:r w:rsidRPr="00486CF5">
        <w:t>es SGBD</w:t>
      </w:r>
      <w:r>
        <w:t> </w:t>
      </w:r>
      <w:r w:rsidRPr="00486CF5">
        <w:t>NoSQL sont</w:t>
      </w:r>
      <w:r>
        <w:t>-</w:t>
      </w:r>
      <w:r w:rsidRPr="00486CF5">
        <w:t>ils portables</w:t>
      </w:r>
      <w:r>
        <w:t> </w:t>
      </w:r>
      <w:r w:rsidRPr="00486CF5">
        <w:t>? Justifiez votre réponse.</w:t>
      </w:r>
    </w:p>
    <w:p w14:paraId="497258F5" w14:textId="66CC3BCD" w:rsidR="00536A87" w:rsidRPr="003F7E56" w:rsidRDefault="00536A87" w:rsidP="003F7E56">
      <w:pPr>
        <w:pStyle w:val="TexteCourant"/>
      </w:pPr>
      <w:r w:rsidRPr="003F7E56">
        <w:t xml:space="preserve">Non, </w:t>
      </w:r>
      <w:r w:rsidR="002F35C8">
        <w:t>les SGBD NoSQL ne sont pas portables, en raison de</w:t>
      </w:r>
      <w:r w:rsidRPr="003F7E56">
        <w:t xml:space="preserve"> l’absence de schéma</w:t>
      </w:r>
      <w:r w:rsidR="002F35C8">
        <w:t xml:space="preserve"> de données (voir question précédente)</w:t>
      </w:r>
      <w:r w:rsidRPr="003F7E56">
        <w:t>. Ce problème de portabilité est en partie dû au manque d</w:t>
      </w:r>
      <w:r w:rsidR="002F35C8">
        <w:t>’</w:t>
      </w:r>
      <w:r w:rsidRPr="003F7E56">
        <w:t>un standard commun défini à la fois pour le stockage et les requêtes.</w:t>
      </w:r>
    </w:p>
    <w:p w14:paraId="453C5D5B" w14:textId="77777777" w:rsidR="00E3140C" w:rsidRDefault="00E3140C" w:rsidP="00E3140C">
      <w:pPr>
        <w:pStyle w:val="Question"/>
      </w:pPr>
      <w:r>
        <w:lastRenderedPageBreak/>
        <w:t>Q</w:t>
      </w:r>
      <w:r w:rsidRPr="00486CF5">
        <w:t>uel est le facteur qui a favorisé la domination des SGBDR dans le marché</w:t>
      </w:r>
      <w:r>
        <w:t> </w:t>
      </w:r>
      <w:r w:rsidRPr="00486CF5">
        <w:t>?</w:t>
      </w:r>
    </w:p>
    <w:p w14:paraId="54066CBE" w14:textId="070AFC16" w:rsidR="0067381F" w:rsidRDefault="00536A87" w:rsidP="003F7E56">
      <w:pPr>
        <w:pStyle w:val="TexteCourant"/>
      </w:pPr>
      <w:r w:rsidRPr="003F7E56">
        <w:t xml:space="preserve">Les SGBDR sont depuis </w:t>
      </w:r>
      <w:r w:rsidR="004D6B9F">
        <w:t>longtemps</w:t>
      </w:r>
      <w:r w:rsidRPr="003F7E56">
        <w:t xml:space="preserve"> le standard pour l’organisation, le stockage et l’exploitation des données</w:t>
      </w:r>
      <w:r w:rsidR="0067381F">
        <w:t xml:space="preserve"> pour deux raisons :</w:t>
      </w:r>
    </w:p>
    <w:p w14:paraId="3D87B224" w14:textId="7C066CF9" w:rsidR="0067381F" w:rsidRDefault="0067381F" w:rsidP="003F7E56">
      <w:pPr>
        <w:pStyle w:val="ListeAPuce"/>
      </w:pPr>
      <w:r>
        <w:t>c</w:t>
      </w:r>
      <w:r w:rsidR="00536A87" w:rsidRPr="003F7E56">
        <w:t>apacité à fournir des mécanismes ACID de cohérence des transactions</w:t>
      </w:r>
      <w:r>
        <w:t> ;</w:t>
      </w:r>
    </w:p>
    <w:p w14:paraId="254EA962" w14:textId="781E8837" w:rsidR="00536A87" w:rsidRPr="003F7E56" w:rsidRDefault="00536A87" w:rsidP="003F7E56">
      <w:pPr>
        <w:pStyle w:val="ListeAPuce"/>
      </w:pPr>
      <w:r w:rsidRPr="003F7E56">
        <w:t>présence du SQL, garanti</w:t>
      </w:r>
      <w:r w:rsidR="0067381F">
        <w:t>ssant</w:t>
      </w:r>
      <w:r w:rsidRPr="003F7E56">
        <w:t xml:space="preserve"> la portabilité d</w:t>
      </w:r>
      <w:r w:rsidR="0067381F">
        <w:t>es</w:t>
      </w:r>
      <w:r w:rsidRPr="003F7E56">
        <w:t xml:space="preserve"> application</w:t>
      </w:r>
      <w:r w:rsidR="0067381F">
        <w:t>s</w:t>
      </w:r>
      <w:r w:rsidRPr="003F7E56">
        <w:t xml:space="preserve"> </w:t>
      </w:r>
      <w:r w:rsidR="0067381F">
        <w:t>entre deux</w:t>
      </w:r>
      <w:r w:rsidRPr="003F7E56">
        <w:t xml:space="preserve"> SGBDR.</w:t>
      </w:r>
    </w:p>
    <w:p w14:paraId="31E57E7F" w14:textId="77777777" w:rsidR="00E3140C" w:rsidRPr="00486CF5" w:rsidRDefault="00E3140C" w:rsidP="00E3140C">
      <w:pPr>
        <w:pStyle w:val="Question"/>
      </w:pPr>
      <w:r>
        <w:t>Q</w:t>
      </w:r>
      <w:r w:rsidRPr="00486CF5">
        <w:t>uelle est la différence entre un SGBD orienté</w:t>
      </w:r>
      <w:r>
        <w:t>-</w:t>
      </w:r>
      <w:r w:rsidRPr="00486CF5">
        <w:t>colonne</w:t>
      </w:r>
      <w:r>
        <w:t>s</w:t>
      </w:r>
      <w:r w:rsidRPr="00486CF5">
        <w:t xml:space="preserve"> et un SGBD</w:t>
      </w:r>
      <w:r>
        <w:t> </w:t>
      </w:r>
      <w:r w:rsidRPr="00486CF5">
        <w:t>NoSQL orienté</w:t>
      </w:r>
      <w:r>
        <w:t>-</w:t>
      </w:r>
      <w:r w:rsidRPr="00486CF5">
        <w:t>colonne</w:t>
      </w:r>
      <w:r>
        <w:t>s </w:t>
      </w:r>
      <w:r w:rsidRPr="00486CF5">
        <w:t>?</w:t>
      </w:r>
    </w:p>
    <w:p w14:paraId="468F1F44" w14:textId="04877427" w:rsidR="00536A87" w:rsidRPr="003F7E56" w:rsidRDefault="00536A87" w:rsidP="003F7E56">
      <w:pPr>
        <w:pStyle w:val="TexteCourant"/>
      </w:pPr>
      <w:r w:rsidRPr="003F7E56">
        <w:t>Un SGBD orienté</w:t>
      </w:r>
      <w:r w:rsidR="0067381F">
        <w:t>-</w:t>
      </w:r>
      <w:r w:rsidRPr="003F7E56">
        <w:t>colonne</w:t>
      </w:r>
      <w:r w:rsidR="0067381F">
        <w:t>s</w:t>
      </w:r>
      <w:r w:rsidRPr="003F7E56">
        <w:t xml:space="preserve"> est un moteur de traitement </w:t>
      </w:r>
      <w:r w:rsidR="0067381F">
        <w:t>a</w:t>
      </w:r>
      <w:r w:rsidRPr="003F7E56">
        <w:t>nalytique de type OLAP</w:t>
      </w:r>
      <w:r w:rsidR="0067381F">
        <w:t>,</w:t>
      </w:r>
      <w:r w:rsidRPr="003F7E56">
        <w:t xml:space="preserve"> dans lequel les données des colonnes d</w:t>
      </w:r>
      <w:r w:rsidR="0067381F">
        <w:t>’</w:t>
      </w:r>
      <w:r w:rsidRPr="003F7E56">
        <w:t xml:space="preserve">une table sont </w:t>
      </w:r>
      <w:r w:rsidR="0067381F">
        <w:t>sauvegardées</w:t>
      </w:r>
      <w:r w:rsidRPr="003F7E56">
        <w:t xml:space="preserve"> dans la même position sur le disque dur. Les SGBD NoSQL orientés-colonne</w:t>
      </w:r>
      <w:r w:rsidR="0067381F">
        <w:t>s</w:t>
      </w:r>
      <w:r w:rsidRPr="003F7E56">
        <w:t xml:space="preserve"> sont plus des entrepôts que des moteurs de </w:t>
      </w:r>
      <w:r w:rsidR="0067381F">
        <w:t>b</w:t>
      </w:r>
      <w:r w:rsidRPr="003F7E56">
        <w:t xml:space="preserve">ase de </w:t>
      </w:r>
      <w:r w:rsidR="0067381F">
        <w:t>d</w:t>
      </w:r>
      <w:r w:rsidRPr="003F7E56">
        <w:t>onnées.</w:t>
      </w:r>
    </w:p>
    <w:p w14:paraId="4BB3F267" w14:textId="77777777" w:rsidR="00E3140C" w:rsidRDefault="00E3140C" w:rsidP="00E3140C">
      <w:pPr>
        <w:pStyle w:val="Question"/>
      </w:pPr>
      <w:r>
        <w:t>Q</w:t>
      </w:r>
      <w:r w:rsidRPr="00486CF5">
        <w:t>u</w:t>
      </w:r>
      <w:r>
        <w:t>’</w:t>
      </w:r>
      <w:r w:rsidRPr="00486CF5">
        <w:t>est</w:t>
      </w:r>
      <w:r>
        <w:t>-</w:t>
      </w:r>
      <w:r w:rsidRPr="00486CF5">
        <w:t>ce qu</w:t>
      </w:r>
      <w:r>
        <w:t>’</w:t>
      </w:r>
      <w:r w:rsidRPr="00486CF5">
        <w:t>un graphe</w:t>
      </w:r>
      <w:r>
        <w:t> </w:t>
      </w:r>
      <w:r w:rsidRPr="00486CF5">
        <w:t>?</w:t>
      </w:r>
    </w:p>
    <w:p w14:paraId="34C93EC4" w14:textId="77777777" w:rsidR="00536A87" w:rsidRPr="003F7E56" w:rsidRDefault="00536A87" w:rsidP="003F7E56">
      <w:pPr>
        <w:pStyle w:val="TexteCourant"/>
      </w:pPr>
      <w:r w:rsidRPr="003F7E56">
        <w:t>Un graphe est un ensemble de sujets-prédicats-objets.</w:t>
      </w:r>
    </w:p>
    <w:p w14:paraId="7D34F305" w14:textId="77777777" w:rsidR="00E3140C" w:rsidRDefault="00E3140C" w:rsidP="00E3140C">
      <w:pPr>
        <w:pStyle w:val="Question"/>
      </w:pPr>
      <w:r>
        <w:t>Q</w:t>
      </w:r>
      <w:r w:rsidRPr="00486CF5">
        <w:t>uelle est la particularité d</w:t>
      </w:r>
      <w:r>
        <w:t>’</w:t>
      </w:r>
      <w:r w:rsidRPr="00486CF5">
        <w:t>un SGBD orienté</w:t>
      </w:r>
      <w:r>
        <w:t>-</w:t>
      </w:r>
      <w:r w:rsidRPr="00486CF5">
        <w:t>graphe</w:t>
      </w:r>
      <w:r>
        <w:t>s</w:t>
      </w:r>
      <w:r w:rsidRPr="00486CF5">
        <w:t xml:space="preserve"> par rapport à d</w:t>
      </w:r>
      <w:r>
        <w:t>’</w:t>
      </w:r>
      <w:r w:rsidRPr="00486CF5">
        <w:t>autres catégories de SGBD</w:t>
      </w:r>
      <w:r>
        <w:t> </w:t>
      </w:r>
      <w:r w:rsidRPr="00486CF5">
        <w:t>NoSQL</w:t>
      </w:r>
      <w:r>
        <w:t> </w:t>
      </w:r>
      <w:r w:rsidRPr="00486CF5">
        <w:t>?</w:t>
      </w:r>
    </w:p>
    <w:p w14:paraId="1FB94A79" w14:textId="79840AB8" w:rsidR="00536A87" w:rsidRPr="003F7E56" w:rsidRDefault="00536A87" w:rsidP="003F7E56">
      <w:pPr>
        <w:pStyle w:val="TexteCourant"/>
      </w:pPr>
      <w:r w:rsidRPr="003F7E56">
        <w:t>Comparativement à tous les autres moteurs</w:t>
      </w:r>
      <w:r w:rsidR="0067381F">
        <w:t>,</w:t>
      </w:r>
      <w:r w:rsidRPr="003F7E56">
        <w:t xml:space="preserve"> qui regroupent toutes les données autour d</w:t>
      </w:r>
      <w:r w:rsidR="0067381F">
        <w:t>’</w:t>
      </w:r>
      <w:r w:rsidRPr="003F7E56">
        <w:t>une table ou d</w:t>
      </w:r>
      <w:r w:rsidR="0067381F">
        <w:t>’</w:t>
      </w:r>
      <w:r w:rsidRPr="003F7E56">
        <w:t>un agrégat, les moteurs orientés</w:t>
      </w:r>
      <w:r w:rsidR="0067381F">
        <w:t>-</w:t>
      </w:r>
      <w:r w:rsidRPr="003F7E56">
        <w:t>graphe</w:t>
      </w:r>
      <w:r w:rsidR="0067381F">
        <w:t>s</w:t>
      </w:r>
      <w:r w:rsidRPr="003F7E56">
        <w:t xml:space="preserve"> les éclatent autant que possible sous forme de nœuds interconnectés.</w:t>
      </w:r>
    </w:p>
    <w:p w14:paraId="2A1098D0" w14:textId="77777777" w:rsidR="00E3140C" w:rsidRDefault="00E3140C" w:rsidP="00E3140C">
      <w:pPr>
        <w:pStyle w:val="Question"/>
      </w:pPr>
      <w:r>
        <w:t>U</w:t>
      </w:r>
      <w:r w:rsidRPr="00486CF5">
        <w:t>n SGBD orienté-graphe</w:t>
      </w:r>
      <w:r>
        <w:t>s</w:t>
      </w:r>
      <w:r w:rsidRPr="00486CF5">
        <w:t xml:space="preserve"> peut-il distribuer le stockage du graphe sur les nœuds d</w:t>
      </w:r>
      <w:r>
        <w:t>’</w:t>
      </w:r>
      <w:r w:rsidRPr="00486CF5">
        <w:t>un cluster</w:t>
      </w:r>
      <w:r>
        <w:t> </w:t>
      </w:r>
      <w:r w:rsidRPr="00486CF5">
        <w:t>? Justifiez votre réponse</w:t>
      </w:r>
      <w:r>
        <w:t>.</w:t>
      </w:r>
    </w:p>
    <w:p w14:paraId="29F0A4D1" w14:textId="77777777" w:rsidR="0067381F" w:rsidRDefault="00536A87" w:rsidP="003F7E56">
      <w:pPr>
        <w:pStyle w:val="TexteCourant"/>
      </w:pPr>
      <w:r w:rsidRPr="003F7E56">
        <w:t>Non</w:t>
      </w:r>
      <w:r w:rsidR="0067381F">
        <w:t>,</w:t>
      </w:r>
      <w:r w:rsidRPr="003F7E56">
        <w:t xml:space="preserve"> à cause de la forte connectivité du graphe.</w:t>
      </w:r>
    </w:p>
    <w:p w14:paraId="5B5331A2" w14:textId="4D189CBD" w:rsidR="0067381F" w:rsidRDefault="0067381F" w:rsidP="003F7E56">
      <w:pPr>
        <w:pStyle w:val="TitreNiveau1"/>
      </w:pPr>
      <w:r>
        <w:t>Chapitre </w:t>
      </w:r>
      <w:r w:rsidR="008A2EDB">
        <w:t>6</w:t>
      </w:r>
    </w:p>
    <w:p w14:paraId="09765975" w14:textId="77777777" w:rsidR="00757900" w:rsidRPr="00D5178D" w:rsidRDefault="00757900" w:rsidP="00757900">
      <w:pPr>
        <w:pStyle w:val="Question"/>
      </w:pPr>
      <w:r w:rsidRPr="00D5178D">
        <w:t xml:space="preserve">Quelle différence faites-vous entre un SGBD distribué et un SGBD </w:t>
      </w:r>
      <w:r>
        <w:t>c</w:t>
      </w:r>
      <w:r w:rsidRPr="00D5178D">
        <w:t>entralisé ?</w:t>
      </w:r>
    </w:p>
    <w:p w14:paraId="465300D3" w14:textId="77777777" w:rsidR="00757900" w:rsidRPr="00E8188E" w:rsidRDefault="00757900" w:rsidP="00E8188E">
      <w:pPr>
        <w:pStyle w:val="TexteCourant"/>
      </w:pPr>
      <w:r w:rsidRPr="00E8188E">
        <w:t>Un SGBD distribué gère le stockage et l’exploitation des données sur plusieurs nœuds d’un cluster de machines, tandis qu’un SGBD centralisé centralise le stockage et le traitement des données sur un seul serveur.</w:t>
      </w:r>
    </w:p>
    <w:p w14:paraId="278233FE" w14:textId="77777777" w:rsidR="00757900" w:rsidRPr="00D5178D" w:rsidRDefault="00757900" w:rsidP="00757900">
      <w:pPr>
        <w:pStyle w:val="Question"/>
      </w:pPr>
      <w:r w:rsidRPr="00D5178D">
        <w:t>Cochez la</w:t>
      </w:r>
      <w:r>
        <w:t>(les)</w:t>
      </w:r>
      <w:r w:rsidRPr="00D5178D">
        <w:t xml:space="preserve"> proposition</w:t>
      </w:r>
      <w:r>
        <w:t>(s)</w:t>
      </w:r>
      <w:r w:rsidRPr="00D5178D">
        <w:t xml:space="preserve"> </w:t>
      </w:r>
      <w:r>
        <w:t>exacte(s).</w:t>
      </w:r>
    </w:p>
    <w:p w14:paraId="49116FC3" w14:textId="7FF945DC" w:rsidR="00757900" w:rsidRPr="00D5178D" w:rsidRDefault="00757900" w:rsidP="006E4AAA">
      <w:pPr>
        <w:pStyle w:val="ListeAPuce"/>
      </w:pPr>
      <w:r>
        <w:t>HBase est un SGDB distribué.</w:t>
      </w:r>
    </w:p>
    <w:p w14:paraId="49B8539C" w14:textId="04E464B2" w:rsidR="00757900" w:rsidRPr="00D5178D" w:rsidRDefault="00757900" w:rsidP="006E4AAA">
      <w:pPr>
        <w:pStyle w:val="ListeAPuce"/>
      </w:pPr>
      <w:r>
        <w:lastRenderedPageBreak/>
        <w:t xml:space="preserve">Son unité physique de stockage est le fichier </w:t>
      </w:r>
      <w:proofErr w:type="spellStart"/>
      <w:r>
        <w:t>HFile</w:t>
      </w:r>
      <w:proofErr w:type="spellEnd"/>
      <w:r>
        <w:t>.</w:t>
      </w:r>
    </w:p>
    <w:p w14:paraId="3EE52DBB" w14:textId="2FEA9B7E" w:rsidR="00757900" w:rsidRPr="00D5178D" w:rsidRDefault="00757900" w:rsidP="006E4AAA">
      <w:pPr>
        <w:pStyle w:val="ListeAPuce"/>
      </w:pPr>
      <w:r>
        <w:t xml:space="preserve">HBase ne peut pas fonctionner sans </w:t>
      </w:r>
      <w:proofErr w:type="spellStart"/>
      <w:r>
        <w:t>ZooKeeper</w:t>
      </w:r>
      <w:proofErr w:type="spellEnd"/>
      <w:r>
        <w:t>.</w:t>
      </w:r>
    </w:p>
    <w:p w14:paraId="330A214C" w14:textId="77777777" w:rsidR="00757900" w:rsidRPr="00D5178D" w:rsidRDefault="00757900" w:rsidP="00757900">
      <w:pPr>
        <w:pStyle w:val="Question"/>
      </w:pPr>
      <w:r w:rsidRPr="00A37723">
        <w:t>D</w:t>
      </w:r>
      <w:r w:rsidRPr="00D5178D">
        <w:t>onnez la définition d</w:t>
      </w:r>
      <w:r>
        <w:t>e</w:t>
      </w:r>
      <w:r w:rsidRPr="00D5178D">
        <w:t xml:space="preserve"> HBase</w:t>
      </w:r>
      <w:r>
        <w:t>.</w:t>
      </w:r>
    </w:p>
    <w:p w14:paraId="18804D54" w14:textId="2B33BCC7" w:rsidR="00757900" w:rsidRPr="00E8188E" w:rsidRDefault="00757900" w:rsidP="00E8188E">
      <w:pPr>
        <w:pStyle w:val="TexteCourant"/>
      </w:pPr>
      <w:r w:rsidRPr="00E8188E">
        <w:t>HBase est un SGBD distribué, orienté-colonne</w:t>
      </w:r>
      <w:r w:rsidR="00E8188E">
        <w:t>s,</w:t>
      </w:r>
      <w:r w:rsidRPr="00E8188E">
        <w:t xml:space="preserve"> qui fournit l</w:t>
      </w:r>
      <w:r w:rsidR="00E8188E">
        <w:t>’</w:t>
      </w:r>
      <w:r w:rsidRPr="00E8188E">
        <w:t>accès en temps réel</w:t>
      </w:r>
      <w:r w:rsidR="00E8188E">
        <w:t>,</w:t>
      </w:r>
      <w:r w:rsidRPr="00E8188E">
        <w:t xml:space="preserve"> aussi bien en lecture qu</w:t>
      </w:r>
      <w:r w:rsidR="00E8188E">
        <w:t>’</w:t>
      </w:r>
      <w:r w:rsidRPr="00E8188E">
        <w:t>en écriture</w:t>
      </w:r>
      <w:r w:rsidR="00E8188E">
        <w:t>,</w:t>
      </w:r>
      <w:r w:rsidRPr="00E8188E">
        <w:t xml:space="preserve"> aux données stockées sur le</w:t>
      </w:r>
      <w:r w:rsidR="00E8188E">
        <w:t> </w:t>
      </w:r>
      <w:r w:rsidRPr="00E8188E">
        <w:t>HDFS.</w:t>
      </w:r>
    </w:p>
    <w:p w14:paraId="3903172C" w14:textId="77777777" w:rsidR="00757900" w:rsidRPr="00D5178D" w:rsidRDefault="00757900" w:rsidP="00757900">
      <w:pPr>
        <w:pStyle w:val="Question"/>
      </w:pPr>
      <w:r w:rsidRPr="00D5178D">
        <w:t>Quelle est la différence entre HBase et le HDFS</w:t>
      </w:r>
      <w:r>
        <w:t> </w:t>
      </w:r>
      <w:r w:rsidRPr="00D5178D">
        <w:t>?</w:t>
      </w:r>
    </w:p>
    <w:p w14:paraId="20B34F12" w14:textId="7ADDE8D8" w:rsidR="00757900" w:rsidRPr="00E8188E" w:rsidRDefault="00757900" w:rsidP="00E8188E">
      <w:pPr>
        <w:pStyle w:val="TexteCourant"/>
      </w:pPr>
      <w:r w:rsidRPr="00E8188E">
        <w:t>HBase est un SGBD, tandis que le HDFS est un système de fichier</w:t>
      </w:r>
      <w:r w:rsidR="00E8188E">
        <w:t>s</w:t>
      </w:r>
      <w:r w:rsidRPr="00E8188E">
        <w:t>. HBase exploite les données stockées sur le HDFS et celui-ci le considère comme un client à qui il fournit des données.</w:t>
      </w:r>
    </w:p>
    <w:p w14:paraId="091144D4" w14:textId="77777777" w:rsidR="00757900" w:rsidRPr="00D5178D" w:rsidRDefault="00757900" w:rsidP="00757900">
      <w:pPr>
        <w:pStyle w:val="Question"/>
      </w:pPr>
      <w:r>
        <w:t>P</w:t>
      </w:r>
      <w:r w:rsidRPr="00D5178D">
        <w:t>eut</w:t>
      </w:r>
      <w:r>
        <w:t>-on</w:t>
      </w:r>
      <w:r w:rsidRPr="00D5178D">
        <w:t xml:space="preserve"> modéliser le schéma d’une </w:t>
      </w:r>
      <w:r>
        <w:t>b</w:t>
      </w:r>
      <w:r w:rsidRPr="00D5178D">
        <w:t>ase de données HBase en utilisant un</w:t>
      </w:r>
      <w:r>
        <w:t> </w:t>
      </w:r>
      <w:r w:rsidRPr="00D5178D">
        <w:t>MCD</w:t>
      </w:r>
      <w:r>
        <w:t xml:space="preserve"> ? </w:t>
      </w:r>
      <w:r w:rsidRPr="00D5178D">
        <w:t>Justifiez votre réponse</w:t>
      </w:r>
      <w:r>
        <w:t>.</w:t>
      </w:r>
    </w:p>
    <w:p w14:paraId="768A2332" w14:textId="58B7471B" w:rsidR="00757900" w:rsidRPr="00E8188E" w:rsidRDefault="00757900" w:rsidP="00E8188E">
      <w:pPr>
        <w:pStyle w:val="TexteCourant"/>
      </w:pPr>
      <w:r>
        <w:t>Non.</w:t>
      </w:r>
      <w:r w:rsidRPr="00E8188E">
        <w:t xml:space="preserve"> </w:t>
      </w:r>
      <w:r w:rsidR="00E8188E">
        <w:t>E</w:t>
      </w:r>
      <w:r w:rsidRPr="00E8188E">
        <w:t xml:space="preserve">n HBase, le concept de base de données n’est pas le même que dans l’approche relationnelle. </w:t>
      </w:r>
      <w:r w:rsidR="00E8188E">
        <w:t>M</w:t>
      </w:r>
      <w:r w:rsidRPr="00E8188E">
        <w:t>odélis</w:t>
      </w:r>
      <w:r w:rsidR="00E8188E">
        <w:t>er</w:t>
      </w:r>
      <w:r w:rsidRPr="00E8188E">
        <w:t xml:space="preserve"> une base de données relationnelle avec un MCD </w:t>
      </w:r>
      <w:r w:rsidR="00E8188E">
        <w:t>a pour but</w:t>
      </w:r>
      <w:r w:rsidRPr="00E8188E">
        <w:t xml:space="preserve"> de réduire la redondance et </w:t>
      </w:r>
      <w:r w:rsidR="00E8188E">
        <w:t>d’</w:t>
      </w:r>
      <w:r w:rsidRPr="00E8188E">
        <w:t>assurer la cohérence</w:t>
      </w:r>
      <w:r w:rsidR="00E8188E">
        <w:t>. E</w:t>
      </w:r>
      <w:r w:rsidRPr="00E8188E">
        <w:t>n HBase, on s’intéresse plus au partitionnement et à la distribution des données sur un cluster.</w:t>
      </w:r>
    </w:p>
    <w:p w14:paraId="2C753F7C" w14:textId="77777777" w:rsidR="00757900" w:rsidRPr="00D5178D" w:rsidRDefault="00757900" w:rsidP="00757900">
      <w:pPr>
        <w:pStyle w:val="Question"/>
      </w:pPr>
      <w:r>
        <w:t>E</w:t>
      </w:r>
      <w:r w:rsidRPr="00D5178D">
        <w:t>n quoi la modélisation en HBase</w:t>
      </w:r>
      <w:r>
        <w:t xml:space="preserve"> consiste-t-elle</w:t>
      </w:r>
      <w:r w:rsidRPr="00D5178D">
        <w:t> ?</w:t>
      </w:r>
    </w:p>
    <w:p w14:paraId="507503AA" w14:textId="18A584D2" w:rsidR="00757900" w:rsidRPr="00E8188E" w:rsidRDefault="00757900" w:rsidP="00E8188E">
      <w:pPr>
        <w:pStyle w:val="TexteCourant"/>
      </w:pPr>
      <w:r w:rsidRPr="00E8188E">
        <w:t xml:space="preserve">La modélisation HBase consiste </w:t>
      </w:r>
      <w:r w:rsidR="00E8188E">
        <w:t xml:space="preserve">à </w:t>
      </w:r>
      <w:r w:rsidRPr="00E8188E">
        <w:t>concevoir et implémenter un ensemble de table</w:t>
      </w:r>
      <w:r w:rsidR="00E8188E">
        <w:t>s</w:t>
      </w:r>
      <w:r w:rsidRPr="00E8188E">
        <w:t xml:space="preserve"> HBase. Ici, on se préoccupe d’assurer la distribution du stockage et </w:t>
      </w:r>
      <w:r w:rsidR="00E8188E">
        <w:t xml:space="preserve">de </w:t>
      </w:r>
      <w:r w:rsidRPr="00E8188E">
        <w:t xml:space="preserve">faciliter l’accès </w:t>
      </w:r>
      <w:r w:rsidR="00E8188E">
        <w:t>aux</w:t>
      </w:r>
      <w:r w:rsidRPr="00E8188E">
        <w:t xml:space="preserve"> données dans un cluster pour les traitements parallèles.</w:t>
      </w:r>
    </w:p>
    <w:p w14:paraId="148B70AA" w14:textId="77777777" w:rsidR="00757900" w:rsidRPr="00D5178D" w:rsidRDefault="00757900" w:rsidP="00757900">
      <w:pPr>
        <w:pStyle w:val="Question"/>
      </w:pPr>
      <w:r>
        <w:t>Q</w:t>
      </w:r>
      <w:r w:rsidRPr="00D5178D">
        <w:t>u’est</w:t>
      </w:r>
      <w:r>
        <w:t>-</w:t>
      </w:r>
      <w:r w:rsidRPr="00D5178D">
        <w:t>ce qu’une table HBase ?</w:t>
      </w:r>
    </w:p>
    <w:p w14:paraId="784C7527" w14:textId="150B2CC1" w:rsidR="00757900" w:rsidRPr="00E8188E" w:rsidRDefault="00757900" w:rsidP="00E8188E">
      <w:pPr>
        <w:pStyle w:val="TexteCourant"/>
      </w:pPr>
      <w:r w:rsidRPr="00E8188E">
        <w:t xml:space="preserve">Une table HBase est un tableau multidimensionnel de données distribué et </w:t>
      </w:r>
      <w:r w:rsidR="00E8188E">
        <w:t>sauvegardé</w:t>
      </w:r>
      <w:r w:rsidRPr="00E8188E">
        <w:t xml:space="preserve"> sur le HDFS sous forme de fichiers spécifiques appelés</w:t>
      </w:r>
      <w:r w:rsidR="00E8188E">
        <w:t> </w:t>
      </w:r>
      <w:proofErr w:type="spellStart"/>
      <w:r w:rsidRPr="00E8188E">
        <w:t>HFiles</w:t>
      </w:r>
      <w:proofErr w:type="spellEnd"/>
      <w:r w:rsidRPr="00E8188E">
        <w:t>.</w:t>
      </w:r>
    </w:p>
    <w:p w14:paraId="44A7E5A9" w14:textId="77777777" w:rsidR="00757900" w:rsidRPr="00D5178D" w:rsidRDefault="00757900" w:rsidP="00757900">
      <w:pPr>
        <w:pStyle w:val="Question"/>
      </w:pPr>
      <w:r>
        <w:t>C</w:t>
      </w:r>
      <w:r w:rsidRPr="00D5178D">
        <w:t xml:space="preserve">itez et donnez le rôle des </w:t>
      </w:r>
      <w:r>
        <w:t>cinq</w:t>
      </w:r>
      <w:r w:rsidRPr="00D5178D">
        <w:t xml:space="preserve"> dimensions qui constituent la structure logique de la table HBase</w:t>
      </w:r>
      <w:r>
        <w:t>.</w:t>
      </w:r>
    </w:p>
    <w:p w14:paraId="1DA3287A" w14:textId="307127A6" w:rsidR="00757900" w:rsidRDefault="00CB503B" w:rsidP="00CB503B">
      <w:pPr>
        <w:pStyle w:val="ListeAPuce"/>
      </w:pPr>
      <w:r>
        <w:t>R</w:t>
      </w:r>
      <w:r w:rsidR="00757900">
        <w:t>ow</w:t>
      </w:r>
      <w:r>
        <w:t> </w:t>
      </w:r>
      <w:r w:rsidR="00757900">
        <w:t xml:space="preserve">key (clé de ligne). Chaque ligne du tableau HBase est identifiée de façon unique par </w:t>
      </w:r>
      <w:r>
        <w:t>cette </w:t>
      </w:r>
      <w:r w:rsidR="00757900">
        <w:t>clé</w:t>
      </w:r>
      <w:r>
        <w:t>.</w:t>
      </w:r>
    </w:p>
    <w:p w14:paraId="17548599" w14:textId="70992139" w:rsidR="00757900" w:rsidRDefault="00CB503B" w:rsidP="00CB503B">
      <w:pPr>
        <w:pStyle w:val="ListeAPuce"/>
      </w:pPr>
      <w:r>
        <w:t>F</w:t>
      </w:r>
      <w:r w:rsidR="00757900">
        <w:t>amille de colonne</w:t>
      </w:r>
      <w:r>
        <w:t>s</w:t>
      </w:r>
      <w:r w:rsidR="00757900">
        <w:t xml:space="preserve"> (</w:t>
      </w:r>
      <w:proofErr w:type="spellStart"/>
      <w:r w:rsidR="00757900">
        <w:t>column</w:t>
      </w:r>
      <w:proofErr w:type="spellEnd"/>
      <w:r w:rsidR="00757900">
        <w:t xml:space="preserve"> </w:t>
      </w:r>
      <w:proofErr w:type="spellStart"/>
      <w:r w:rsidR="00757900">
        <w:t>family</w:t>
      </w:r>
      <w:proofErr w:type="spellEnd"/>
      <w:r w:rsidR="00757900">
        <w:t>), d</w:t>
      </w:r>
      <w:r>
        <w:t>’</w:t>
      </w:r>
      <w:r w:rsidR="00757900">
        <w:t xml:space="preserve">où </w:t>
      </w:r>
      <w:proofErr w:type="spellStart"/>
      <w:r w:rsidR="00757900">
        <w:t>HBase</w:t>
      </w:r>
      <w:proofErr w:type="spellEnd"/>
      <w:r w:rsidR="00757900">
        <w:t xml:space="preserve"> tire son nom de SGBD orienté-colonne</w:t>
      </w:r>
      <w:r>
        <w:t>s</w:t>
      </w:r>
      <w:r w:rsidR="00757900">
        <w:t xml:space="preserve">. </w:t>
      </w:r>
      <w:r>
        <w:t>Il s’agit des v</w:t>
      </w:r>
      <w:r w:rsidR="00757900">
        <w:t>aleurs d</w:t>
      </w:r>
      <w:r>
        <w:t>’</w:t>
      </w:r>
      <w:r w:rsidR="00757900">
        <w:t>un ensemble de colonnes physiquement colocataires</w:t>
      </w:r>
      <w:r>
        <w:t>,</w:t>
      </w:r>
      <w:r w:rsidR="00757900">
        <w:t xml:space="preserve"> c</w:t>
      </w:r>
      <w:r>
        <w:t>’</w:t>
      </w:r>
      <w:r w:rsidR="00757900">
        <w:t>est-à-dire physiquement sérialisées (stockées) dans le même ficher</w:t>
      </w:r>
      <w:r>
        <w:t>.</w:t>
      </w:r>
    </w:p>
    <w:p w14:paraId="2095F7AE" w14:textId="6EA721A9" w:rsidR="00757900" w:rsidRDefault="00CB503B" w:rsidP="00CB503B">
      <w:pPr>
        <w:pStyle w:val="ListeAPuce"/>
      </w:pPr>
      <w:r>
        <w:t>C</w:t>
      </w:r>
      <w:r w:rsidR="00757900">
        <w:t>olonne (</w:t>
      </w:r>
      <w:proofErr w:type="spellStart"/>
      <w:r w:rsidR="00757900">
        <w:t>column</w:t>
      </w:r>
      <w:proofErr w:type="spellEnd"/>
      <w:r w:rsidR="00757900">
        <w:t xml:space="preserve"> qualifier). Une colonne est l</w:t>
      </w:r>
      <w:r>
        <w:t>’</w:t>
      </w:r>
      <w:r w:rsidR="00757900">
        <w:t>adresse d</w:t>
      </w:r>
      <w:r>
        <w:t>’</w:t>
      </w:r>
      <w:r w:rsidR="00757900">
        <w:t>une série de données dans une famille de colonnes</w:t>
      </w:r>
      <w:r>
        <w:t>.</w:t>
      </w:r>
    </w:p>
    <w:p w14:paraId="344B916C" w14:textId="67A4CDE9" w:rsidR="00757900" w:rsidRDefault="00CB503B" w:rsidP="00CB503B">
      <w:pPr>
        <w:pStyle w:val="ListeAPuce"/>
      </w:pPr>
      <w:r>
        <w:t>C</w:t>
      </w:r>
      <w:r w:rsidR="00757900">
        <w:t>ellule (</w:t>
      </w:r>
      <w:proofErr w:type="spellStart"/>
      <w:r w:rsidR="00757900">
        <w:t>cell</w:t>
      </w:r>
      <w:proofErr w:type="spellEnd"/>
      <w:r w:rsidR="00757900">
        <w:t>) ou valeur (pour faire référence au contenu de la cellule). Une cellule HBase est l</w:t>
      </w:r>
      <w:r>
        <w:t>’</w:t>
      </w:r>
      <w:r w:rsidR="00757900">
        <w:t xml:space="preserve">intersection entre une </w:t>
      </w:r>
      <w:proofErr w:type="spellStart"/>
      <w:r w:rsidR="00757900">
        <w:t>row</w:t>
      </w:r>
      <w:proofErr w:type="spellEnd"/>
      <w:r>
        <w:t> </w:t>
      </w:r>
      <w:r w:rsidR="00757900">
        <w:t xml:space="preserve">key, </w:t>
      </w:r>
      <w:r w:rsidR="00757900">
        <w:lastRenderedPageBreak/>
        <w:t>une famille de colonne</w:t>
      </w:r>
      <w:r>
        <w:t>s</w:t>
      </w:r>
      <w:r w:rsidR="00757900">
        <w:t xml:space="preserve"> et une colonne. Les données sont stockées dans les cellules</w:t>
      </w:r>
      <w:r>
        <w:t>.</w:t>
      </w:r>
    </w:p>
    <w:p w14:paraId="5216B373" w14:textId="0E204983" w:rsidR="00757900" w:rsidRDefault="00757900" w:rsidP="00CB503B">
      <w:pPr>
        <w:pStyle w:val="ListeAPuce"/>
      </w:pPr>
      <w:proofErr w:type="spellStart"/>
      <w:r>
        <w:t>TimeStamp</w:t>
      </w:r>
      <w:proofErr w:type="spellEnd"/>
      <w:r w:rsidR="00CB503B">
        <w:t>.</w:t>
      </w:r>
      <w:r>
        <w:t xml:space="preserve"> </w:t>
      </w:r>
      <w:r w:rsidR="00CB503B">
        <w:t>Il sert à</w:t>
      </w:r>
      <w:r>
        <w:t xml:space="preserve"> distinguer les versions d</w:t>
      </w:r>
      <w:r w:rsidR="00CB503B">
        <w:t>’</w:t>
      </w:r>
      <w:r>
        <w:t>une même ligne à l</w:t>
      </w:r>
      <w:r w:rsidR="00CB503B">
        <w:t>’</w:t>
      </w:r>
      <w:r>
        <w:t>aide d</w:t>
      </w:r>
      <w:r w:rsidR="00CB503B">
        <w:t>’</w:t>
      </w:r>
      <w:r>
        <w:t>une valeur horodatée</w:t>
      </w:r>
      <w:r w:rsidR="00CB503B">
        <w:t>.</w:t>
      </w:r>
    </w:p>
    <w:p w14:paraId="59357917" w14:textId="77777777" w:rsidR="00757900" w:rsidRPr="00D5178D" w:rsidRDefault="00757900" w:rsidP="00757900">
      <w:pPr>
        <w:pStyle w:val="Question"/>
      </w:pPr>
      <w:r>
        <w:t>Q</w:t>
      </w:r>
      <w:r w:rsidRPr="00D5178D">
        <w:t xml:space="preserve">uel est le but de la modélisation du schéma d’une </w:t>
      </w:r>
      <w:r>
        <w:t>table</w:t>
      </w:r>
      <w:r w:rsidRPr="00D5178D">
        <w:t xml:space="preserve"> HBase</w:t>
      </w:r>
      <w:r>
        <w:t> </w:t>
      </w:r>
      <w:r w:rsidRPr="00D5178D">
        <w:t>?</w:t>
      </w:r>
    </w:p>
    <w:p w14:paraId="31A20E9F" w14:textId="471927C3" w:rsidR="00757900" w:rsidRPr="006E4AAA" w:rsidRDefault="006E4AAA" w:rsidP="006E4AAA">
      <w:pPr>
        <w:pStyle w:val="TexteCourant"/>
      </w:pPr>
      <w:r>
        <w:t>Le but est d’a</w:t>
      </w:r>
      <w:r w:rsidR="00757900" w:rsidRPr="006E4AAA">
        <w:t>ssurer le partitionnement et la distribution des tables HBase sur un cluster pour faciliter les traitements parallèles qui vont se faire dessus</w:t>
      </w:r>
      <w:r>
        <w:t>.</w:t>
      </w:r>
    </w:p>
    <w:p w14:paraId="2798ECD6" w14:textId="77777777" w:rsidR="00757900" w:rsidRDefault="00757900" w:rsidP="00757900">
      <w:pPr>
        <w:pStyle w:val="Question"/>
      </w:pPr>
      <w:r>
        <w:t>C</w:t>
      </w:r>
      <w:r w:rsidRPr="00D5178D">
        <w:t xml:space="preserve">ochez les propositions </w:t>
      </w:r>
      <w:r>
        <w:t>exactes</w:t>
      </w:r>
      <w:r w:rsidRPr="00D5178D">
        <w:t xml:space="preserve"> parmi les suivantes</w:t>
      </w:r>
      <w:r>
        <w:t> </w:t>
      </w:r>
      <w:r w:rsidRPr="00D5178D">
        <w:t>:</w:t>
      </w:r>
    </w:p>
    <w:p w14:paraId="36985152" w14:textId="3AEE1588" w:rsidR="00757900" w:rsidRPr="00A37723" w:rsidRDefault="00757900" w:rsidP="006E4AAA">
      <w:pPr>
        <w:pStyle w:val="ListeAPuce"/>
      </w:pPr>
      <w:r>
        <w:t xml:space="preserve">Les données sont stockées sous le type </w:t>
      </w:r>
      <w:proofErr w:type="gramStart"/>
      <w:r w:rsidRPr="00A37723">
        <w:rPr>
          <w:rStyle w:val="CodeDansTexte"/>
        </w:rPr>
        <w:t>Byte[</w:t>
      </w:r>
      <w:proofErr w:type="gramEnd"/>
      <w:r w:rsidRPr="00A37723">
        <w:rPr>
          <w:rStyle w:val="CodeDansTexte"/>
        </w:rPr>
        <w:t>]</w:t>
      </w:r>
      <w:r>
        <w:t>. Les colonnes ne sont pas typées.</w:t>
      </w:r>
    </w:p>
    <w:p w14:paraId="0C747A4E" w14:textId="2C0B4261" w:rsidR="00757900" w:rsidRPr="00A37723" w:rsidRDefault="00757900" w:rsidP="006E4AAA">
      <w:pPr>
        <w:pStyle w:val="ListeAPuce"/>
      </w:pPr>
      <w:r>
        <w:t>Les familles de colonnes sont statiques et sont définies à la création de la table.</w:t>
      </w:r>
    </w:p>
    <w:p w14:paraId="5B48B4DD" w14:textId="7B09A341" w:rsidR="00757900" w:rsidRPr="00626729" w:rsidRDefault="00757900" w:rsidP="006E4AAA">
      <w:pPr>
        <w:pStyle w:val="ListeAPuce"/>
      </w:pPr>
      <w:r>
        <w:t>Les colonnes sont dynamiques et sont définies à l’ajout de ligne.</w:t>
      </w:r>
    </w:p>
    <w:p w14:paraId="0F4F7A66" w14:textId="77777777" w:rsidR="00757900" w:rsidRPr="00D5178D" w:rsidRDefault="00757900" w:rsidP="00757900">
      <w:pPr>
        <w:pStyle w:val="Question"/>
      </w:pPr>
      <w:r w:rsidRPr="00A37723">
        <w:t>L</w:t>
      </w:r>
      <w:r w:rsidRPr="00D5178D">
        <w:t>es tables HBase peuvent</w:t>
      </w:r>
      <w:r>
        <w:t>-elles</w:t>
      </w:r>
      <w:r w:rsidRPr="00D5178D">
        <w:t xml:space="preserve"> être reliées entre elles au moyen des contraintes d</w:t>
      </w:r>
      <w:r>
        <w:t>’</w:t>
      </w:r>
      <w:r w:rsidRPr="00D5178D">
        <w:t>intégrité référentielle</w:t>
      </w:r>
      <w:r>
        <w:t>s</w:t>
      </w:r>
      <w:r w:rsidRPr="00D5178D">
        <w:t xml:space="preserve"> comme dans le SGBDR</w:t>
      </w:r>
      <w:r>
        <w:t> ?</w:t>
      </w:r>
    </w:p>
    <w:p w14:paraId="7717550C" w14:textId="7403274B" w:rsidR="00757900" w:rsidRPr="00D5178D" w:rsidRDefault="00757900" w:rsidP="00757900">
      <w:pPr>
        <w:pStyle w:val="TexteCourant"/>
      </w:pPr>
      <w:r>
        <w:t>Non.</w:t>
      </w:r>
    </w:p>
    <w:p w14:paraId="55269DD3" w14:textId="77777777" w:rsidR="00757900" w:rsidRPr="00D5178D" w:rsidRDefault="00757900" w:rsidP="00757900">
      <w:pPr>
        <w:pStyle w:val="Question"/>
      </w:pPr>
      <w:r w:rsidRPr="00A37723">
        <w:t>C</w:t>
      </w:r>
      <w:r w:rsidRPr="00D5178D">
        <w:t xml:space="preserve">ochez la bonne réponse. Une </w:t>
      </w:r>
      <w:r>
        <w:t>b</w:t>
      </w:r>
      <w:r w:rsidRPr="00D5178D">
        <w:t>ase de données HBase est</w:t>
      </w:r>
      <w:r>
        <w:t>...</w:t>
      </w:r>
    </w:p>
    <w:p w14:paraId="421895F9" w14:textId="44DCF9A1" w:rsidR="00757900" w:rsidRPr="00A37723" w:rsidRDefault="00757900" w:rsidP="006E4AAA">
      <w:pPr>
        <w:pStyle w:val="ListeAPuce"/>
      </w:pPr>
      <w:r>
        <w:t>Aucune de ces propositions. Le concept de base de données n’existe pas en HBase.</w:t>
      </w:r>
    </w:p>
    <w:p w14:paraId="443E5855" w14:textId="77777777" w:rsidR="00757900" w:rsidRPr="00D5178D" w:rsidRDefault="00757900" w:rsidP="00757900">
      <w:pPr>
        <w:pStyle w:val="Question"/>
      </w:pPr>
      <w:r w:rsidRPr="00A37723">
        <w:t>C</w:t>
      </w:r>
      <w:r w:rsidRPr="00D5178D">
        <w:t>ochez la bonne réponse. La mo</w:t>
      </w:r>
      <w:r>
        <w:t>dification d’une ligne en HBase...</w:t>
      </w:r>
    </w:p>
    <w:p w14:paraId="05E4C086" w14:textId="02135473" w:rsidR="00757900" w:rsidRPr="00F72C20" w:rsidRDefault="00757900" w:rsidP="006E4AAA">
      <w:pPr>
        <w:pStyle w:val="ListeAPuce"/>
      </w:pPr>
      <w:r>
        <w:t>Conserve les anciennes valeurs et crée une nouvelle version de la même ligne.</w:t>
      </w:r>
    </w:p>
    <w:p w14:paraId="184DBDF4" w14:textId="77777777" w:rsidR="00757900" w:rsidRPr="00D5178D" w:rsidRDefault="00757900" w:rsidP="00757900">
      <w:pPr>
        <w:pStyle w:val="Question"/>
      </w:pPr>
      <w:r w:rsidRPr="00A37723">
        <w:t>D</w:t>
      </w:r>
      <w:r w:rsidRPr="00D5178D">
        <w:t>onnez le rôle des composants suivants dans le cluster HBase</w:t>
      </w:r>
      <w:r>
        <w:t>.</w:t>
      </w:r>
    </w:p>
    <w:p w14:paraId="0C02FAC6" w14:textId="5E97D8D8" w:rsidR="00757900" w:rsidRPr="006E4AAA" w:rsidRDefault="00757900" w:rsidP="006E4AAA">
      <w:pPr>
        <w:pStyle w:val="ListeAPuce"/>
      </w:pPr>
      <w:r w:rsidRPr="006E4AAA">
        <w:t xml:space="preserve">Le </w:t>
      </w:r>
      <w:proofErr w:type="spellStart"/>
      <w:r w:rsidRPr="006E4AAA">
        <w:t>HMaster</w:t>
      </w:r>
      <w:proofErr w:type="spellEnd"/>
      <w:r w:rsidR="006E4AAA">
        <w:t xml:space="preserve"> </w:t>
      </w:r>
      <w:r w:rsidRPr="006E4AAA">
        <w:t xml:space="preserve">est le nœud maître du cluster HBase. Il gère les métadonnées des tables et coordonne l’exécution des activités des </w:t>
      </w:r>
      <w:proofErr w:type="spellStart"/>
      <w:r w:rsidRPr="006E4AAA">
        <w:t>Region</w:t>
      </w:r>
      <w:proofErr w:type="spellEnd"/>
      <w:r w:rsidR="006E4AAA">
        <w:t xml:space="preserve"> </w:t>
      </w:r>
      <w:r w:rsidRPr="006E4AAA">
        <w:t>Servers.</w:t>
      </w:r>
    </w:p>
    <w:p w14:paraId="6B214D56" w14:textId="26623B9E" w:rsidR="00757900" w:rsidRPr="006E4AAA" w:rsidRDefault="00757900" w:rsidP="00BB3738">
      <w:pPr>
        <w:pStyle w:val="ListeAPuce"/>
      </w:pPr>
      <w:r w:rsidRPr="006E4AAA">
        <w:t xml:space="preserve">Les </w:t>
      </w:r>
      <w:proofErr w:type="spellStart"/>
      <w:r w:rsidRPr="006E4AAA">
        <w:t>Region</w:t>
      </w:r>
      <w:proofErr w:type="spellEnd"/>
      <w:r w:rsidRPr="006E4AAA">
        <w:t xml:space="preserve"> Servers</w:t>
      </w:r>
      <w:r w:rsidR="006E4AAA">
        <w:t xml:space="preserve"> </w:t>
      </w:r>
      <w:r w:rsidRPr="006E4AAA">
        <w:t>sont les nœuds de calcul et de stockage du cluster HBase. Ils stockent les données des tables et y effectuent les opérations de lecture/écriture de données.</w:t>
      </w:r>
    </w:p>
    <w:p w14:paraId="71ABADC8" w14:textId="01BC847B" w:rsidR="00757900" w:rsidRPr="006E4AAA" w:rsidRDefault="00757900" w:rsidP="00BB3738">
      <w:pPr>
        <w:pStyle w:val="ListeAPuce"/>
      </w:pPr>
      <w:proofErr w:type="spellStart"/>
      <w:r w:rsidRPr="006E4AAA">
        <w:t>ZooKeeper</w:t>
      </w:r>
      <w:proofErr w:type="spellEnd"/>
      <w:r w:rsidR="006E4AAA">
        <w:t xml:space="preserve"> est i</w:t>
      </w:r>
      <w:r w:rsidRPr="006E4AAA">
        <w:t>nstallé sur un cluster indépendant de celui de HBase</w:t>
      </w:r>
      <w:r w:rsidR="006E4AAA">
        <w:t xml:space="preserve"> et</w:t>
      </w:r>
      <w:r w:rsidRPr="006E4AAA">
        <w:t xml:space="preserve"> assure la coordination entre les clients </w:t>
      </w:r>
      <w:proofErr w:type="spellStart"/>
      <w:r w:rsidRPr="006E4AAA">
        <w:t>HBase</w:t>
      </w:r>
      <w:proofErr w:type="spellEnd"/>
      <w:r w:rsidRPr="006E4AAA">
        <w:t xml:space="preserve"> et les </w:t>
      </w:r>
      <w:proofErr w:type="spellStart"/>
      <w:r w:rsidRPr="006E4AAA">
        <w:t>Region</w:t>
      </w:r>
      <w:proofErr w:type="spellEnd"/>
      <w:r w:rsidR="006E4AAA">
        <w:t xml:space="preserve"> </w:t>
      </w:r>
      <w:r w:rsidRPr="006E4AAA">
        <w:t>Servers.</w:t>
      </w:r>
    </w:p>
    <w:p w14:paraId="62E1AE47" w14:textId="77777777" w:rsidR="00757900" w:rsidRPr="00D5178D" w:rsidRDefault="00757900" w:rsidP="00757900">
      <w:pPr>
        <w:pStyle w:val="Question"/>
      </w:pPr>
      <w:r>
        <w:t>C</w:t>
      </w:r>
      <w:r w:rsidRPr="00D5178D">
        <w:t xml:space="preserve">ochez la bonne réponse. Lorsqu’un client HBase envoie une requête de lecture de données à HBase, </w:t>
      </w:r>
      <w:r>
        <w:t>q</w:t>
      </w:r>
      <w:r w:rsidRPr="00D5178D">
        <w:t>ui la reçoit ?</w:t>
      </w:r>
    </w:p>
    <w:p w14:paraId="06BA07CA" w14:textId="6C2AB126" w:rsidR="00757900" w:rsidRPr="00E21C34" w:rsidRDefault="00757900" w:rsidP="006E4AAA">
      <w:pPr>
        <w:pStyle w:val="ListeAPuce"/>
      </w:pPr>
      <w:proofErr w:type="spellStart"/>
      <w:r>
        <w:lastRenderedPageBreak/>
        <w:t>ZooKeeper</w:t>
      </w:r>
      <w:proofErr w:type="spellEnd"/>
    </w:p>
    <w:p w14:paraId="310B5528" w14:textId="77777777" w:rsidR="00757900" w:rsidRDefault="00757900" w:rsidP="00757900">
      <w:pPr>
        <w:pStyle w:val="Question"/>
      </w:pPr>
      <w:r w:rsidRPr="00A37723">
        <w:t>E</w:t>
      </w:r>
      <w:r>
        <w:t>xpliquez</w:t>
      </w:r>
      <w:r w:rsidRPr="00D5178D">
        <w:t xml:space="preserve"> le mécanisme utilisé par HBase pour distribuer le stockage des tables de</w:t>
      </w:r>
      <w:r>
        <w:t xml:space="preserve"> données à travers le cluster.</w:t>
      </w:r>
    </w:p>
    <w:p w14:paraId="69BC5215" w14:textId="02B314BB" w:rsidR="00757900" w:rsidRPr="007B303B" w:rsidRDefault="007B303B" w:rsidP="007B303B">
      <w:pPr>
        <w:pStyle w:val="TexteCourant"/>
      </w:pPr>
      <w:r>
        <w:t>HBase découpe l</w:t>
      </w:r>
      <w:r w:rsidR="00757900" w:rsidRPr="007B303B">
        <w:t>es tables en « r</w:t>
      </w:r>
      <w:r>
        <w:t>é</w:t>
      </w:r>
      <w:r w:rsidR="00757900" w:rsidRPr="007B303B">
        <w:t>gions ».</w:t>
      </w:r>
    </w:p>
    <w:p w14:paraId="080EDEA9" w14:textId="77777777" w:rsidR="00757900" w:rsidRDefault="00757900" w:rsidP="00757900">
      <w:pPr>
        <w:pStyle w:val="Question"/>
      </w:pPr>
      <w:r>
        <w:t>P</w:t>
      </w:r>
      <w:r w:rsidRPr="00D5178D">
        <w:t>ar quel mécanisme HBase supprime</w:t>
      </w:r>
      <w:r>
        <w:t>-</w:t>
      </w:r>
      <w:r w:rsidRPr="00D5178D">
        <w:t>t</w:t>
      </w:r>
      <w:r>
        <w:t>-</w:t>
      </w:r>
      <w:r w:rsidRPr="00D5178D">
        <w:t>il les données d’une table ?</w:t>
      </w:r>
    </w:p>
    <w:p w14:paraId="109B33CE" w14:textId="7FAC3A80" w:rsidR="00757900" w:rsidRPr="007B303B" w:rsidRDefault="007B303B" w:rsidP="007B303B">
      <w:pPr>
        <w:pStyle w:val="TexteCourant"/>
      </w:pPr>
      <w:r>
        <w:t>HBase supprime les données marquées lors du</w:t>
      </w:r>
      <w:r w:rsidR="00757900" w:rsidRPr="007B303B">
        <w:t xml:space="preserve"> compactage de la table.</w:t>
      </w:r>
    </w:p>
    <w:p w14:paraId="0DC5098E" w14:textId="77777777" w:rsidR="00757900" w:rsidRDefault="00757900" w:rsidP="00757900">
      <w:pPr>
        <w:pStyle w:val="Question"/>
      </w:pPr>
      <w:r>
        <w:t>S</w:t>
      </w:r>
      <w:r w:rsidRPr="00D5178D">
        <w:t xml:space="preserve">oit la requête </w:t>
      </w:r>
      <w:proofErr w:type="spellStart"/>
      <w:r w:rsidRPr="00D5178D">
        <w:t>HiveQL</w:t>
      </w:r>
      <w:proofErr w:type="spellEnd"/>
      <w:r w:rsidRPr="00D5178D">
        <w:t xml:space="preserve"> suivante</w:t>
      </w:r>
      <w:r>
        <w:t>. Modifiez-la pour</w:t>
      </w:r>
      <w:r w:rsidRPr="00D5178D">
        <w:t xml:space="preserve"> </w:t>
      </w:r>
      <w:r>
        <w:t xml:space="preserve">créer la </w:t>
      </w:r>
      <w:r w:rsidRPr="00D5178D">
        <w:t>table en HBase.</w:t>
      </w:r>
    </w:p>
    <w:p w14:paraId="5B0C502C" w14:textId="77777777" w:rsidR="00757900" w:rsidRPr="00A838BF" w:rsidRDefault="00757900" w:rsidP="00757900">
      <w:pPr>
        <w:pStyle w:val="Code"/>
        <w:rPr>
          <w:lang w:val="en-US"/>
        </w:rPr>
      </w:pPr>
      <w:r w:rsidRPr="00C40593">
        <w:rPr>
          <w:rStyle w:val="CodeCouleur"/>
          <w:lang w:val="en-US"/>
        </w:rPr>
        <w:t>CREATE TABLE</w:t>
      </w:r>
      <w:r w:rsidRPr="00A838BF">
        <w:rPr>
          <w:b/>
          <w:color w:val="0070C0"/>
          <w:lang w:val="en-US"/>
        </w:rPr>
        <w:t xml:space="preserve"> </w:t>
      </w:r>
      <w:proofErr w:type="spellStart"/>
      <w:r w:rsidRPr="00E14D8C">
        <w:rPr>
          <w:lang w:val="en-US"/>
        </w:rPr>
        <w:t>customer_db.</w:t>
      </w:r>
      <w:r>
        <w:rPr>
          <w:lang w:val="en-US"/>
        </w:rPr>
        <w:t>orders</w:t>
      </w:r>
      <w:proofErr w:type="spellEnd"/>
      <w:r>
        <w:rPr>
          <w:lang w:val="en-US"/>
        </w:rPr>
        <w:t> </w:t>
      </w:r>
      <w:r w:rsidRPr="00A838BF">
        <w:rPr>
          <w:lang w:val="en-US"/>
        </w:rPr>
        <w:t>(</w:t>
      </w:r>
    </w:p>
    <w:p w14:paraId="026C7BAF" w14:textId="77777777" w:rsidR="00757900" w:rsidRPr="00A838BF" w:rsidRDefault="00757900" w:rsidP="00757900">
      <w:pPr>
        <w:pStyle w:val="Code"/>
        <w:rPr>
          <w:lang w:val="en-US"/>
        </w:rPr>
      </w:pPr>
      <w:r w:rsidRPr="00A838BF">
        <w:rPr>
          <w:lang w:val="en-US"/>
        </w:rPr>
        <w:t xml:space="preserve">  </w:t>
      </w:r>
      <w:proofErr w:type="spellStart"/>
      <w:r>
        <w:rPr>
          <w:lang w:val="en-US"/>
        </w:rPr>
        <w:t>order_id</w:t>
      </w:r>
      <w:proofErr w:type="spellEnd"/>
      <w:r w:rsidRPr="00A838BF">
        <w:rPr>
          <w:lang w:val="en-US"/>
        </w:rPr>
        <w:t xml:space="preserve">       </w:t>
      </w:r>
      <w:r w:rsidRPr="00C40593">
        <w:rPr>
          <w:rStyle w:val="CodeCouleur"/>
          <w:lang w:val="en-US"/>
        </w:rPr>
        <w:t>INTEGER</w:t>
      </w:r>
      <w:r w:rsidRPr="00A838BF">
        <w:rPr>
          <w:lang w:val="en-US"/>
        </w:rPr>
        <w:t>,</w:t>
      </w:r>
    </w:p>
    <w:p w14:paraId="16D197EF" w14:textId="77777777" w:rsidR="00757900" w:rsidRDefault="00757900" w:rsidP="00757900">
      <w:pPr>
        <w:pStyle w:val="Code"/>
        <w:rPr>
          <w:lang w:val="en-US"/>
        </w:rPr>
      </w:pPr>
      <w:r>
        <w:rPr>
          <w:lang w:val="en-US"/>
        </w:rPr>
        <w:t xml:space="preserve">  </w:t>
      </w:r>
      <w:proofErr w:type="spellStart"/>
      <w:r>
        <w:rPr>
          <w:lang w:val="en-US"/>
        </w:rPr>
        <w:t>product_id</w:t>
      </w:r>
      <w:proofErr w:type="spellEnd"/>
      <w:r>
        <w:rPr>
          <w:lang w:val="en-US"/>
        </w:rPr>
        <w:t xml:space="preserve">     </w:t>
      </w:r>
      <w:r w:rsidRPr="00C40593">
        <w:rPr>
          <w:rStyle w:val="CodeCouleur"/>
          <w:lang w:val="en-US"/>
        </w:rPr>
        <w:t>INTEGER</w:t>
      </w:r>
      <w:r>
        <w:rPr>
          <w:lang w:val="en-US"/>
        </w:rPr>
        <w:t>,</w:t>
      </w:r>
    </w:p>
    <w:p w14:paraId="01BE5784" w14:textId="77777777" w:rsidR="00757900" w:rsidRPr="00C40593" w:rsidRDefault="00757900" w:rsidP="00757900">
      <w:pPr>
        <w:pStyle w:val="Code"/>
      </w:pPr>
      <w:r>
        <w:rPr>
          <w:lang w:val="en-US"/>
        </w:rPr>
        <w:t xml:space="preserve">  </w:t>
      </w:r>
      <w:proofErr w:type="spellStart"/>
      <w:proofErr w:type="gramStart"/>
      <w:r w:rsidRPr="00C40593">
        <w:t>order_date</w:t>
      </w:r>
      <w:proofErr w:type="spellEnd"/>
      <w:proofErr w:type="gramEnd"/>
      <w:r w:rsidRPr="00C40593">
        <w:t xml:space="preserve">     </w:t>
      </w:r>
      <w:r w:rsidRPr="00A37723">
        <w:rPr>
          <w:rStyle w:val="CodeCouleur"/>
        </w:rPr>
        <w:t>DATE</w:t>
      </w:r>
      <w:r w:rsidRPr="00C40593">
        <w:t>,</w:t>
      </w:r>
    </w:p>
    <w:p w14:paraId="7E300318" w14:textId="77777777" w:rsidR="00757900" w:rsidRPr="00687CD1" w:rsidRDefault="00757900" w:rsidP="00757900">
      <w:pPr>
        <w:pStyle w:val="Code"/>
      </w:pPr>
      <w:r w:rsidRPr="00C40593">
        <w:t xml:space="preserve">  </w:t>
      </w:r>
      <w:proofErr w:type="spellStart"/>
      <w:proofErr w:type="gramStart"/>
      <w:r w:rsidRPr="00687CD1">
        <w:t>q</w:t>
      </w:r>
      <w:r>
        <w:t>uan</w:t>
      </w:r>
      <w:r w:rsidRPr="00687CD1">
        <w:t>tity</w:t>
      </w:r>
      <w:proofErr w:type="spellEnd"/>
      <w:proofErr w:type="gramEnd"/>
      <w:r w:rsidRPr="00687CD1">
        <w:t xml:space="preserve">       </w:t>
      </w:r>
      <w:r w:rsidRPr="00A37723">
        <w:rPr>
          <w:rStyle w:val="CodeCouleur"/>
        </w:rPr>
        <w:t>INTEGER</w:t>
      </w:r>
    </w:p>
    <w:p w14:paraId="12F3AD01" w14:textId="77777777" w:rsidR="00757900" w:rsidRDefault="00757900" w:rsidP="00757900">
      <w:pPr>
        <w:pStyle w:val="Code"/>
      </w:pPr>
      <w:r>
        <w:t>)</w:t>
      </w:r>
    </w:p>
    <w:p w14:paraId="706FAB1C" w14:textId="39B23049" w:rsidR="00757900" w:rsidRDefault="000B3538" w:rsidP="007B303B">
      <w:pPr>
        <w:pStyle w:val="TexteCourant"/>
      </w:pPr>
      <w:r>
        <w:t xml:space="preserve">La requête </w:t>
      </w:r>
      <w:r w:rsidR="007B303B">
        <w:t>devient :</w:t>
      </w:r>
    </w:p>
    <w:p w14:paraId="6B0C8D8F" w14:textId="129F5A63" w:rsidR="00757900" w:rsidRPr="00C40593" w:rsidRDefault="00757900" w:rsidP="007B303B">
      <w:pPr>
        <w:pStyle w:val="Code"/>
        <w:rPr>
          <w:lang w:val="en-US"/>
        </w:rPr>
      </w:pPr>
      <w:r w:rsidRPr="00C40593">
        <w:rPr>
          <w:rStyle w:val="CodeCouleur"/>
          <w:lang w:val="en-US"/>
        </w:rPr>
        <w:t>CREATE TABLE IF NOT EXISTS</w:t>
      </w:r>
      <w:r w:rsidRPr="00C40593">
        <w:rPr>
          <w:lang w:val="en-US"/>
        </w:rPr>
        <w:t xml:space="preserve"> </w:t>
      </w:r>
      <w:proofErr w:type="spellStart"/>
      <w:r w:rsidRPr="00C40593">
        <w:rPr>
          <w:lang w:val="en-US"/>
        </w:rPr>
        <w:t>customer_db.orders</w:t>
      </w:r>
      <w:proofErr w:type="spellEnd"/>
      <w:r w:rsidR="007B303B" w:rsidRPr="00C40593">
        <w:rPr>
          <w:lang w:val="en-US"/>
        </w:rPr>
        <w:t> </w:t>
      </w:r>
      <w:r w:rsidRPr="00C40593">
        <w:rPr>
          <w:lang w:val="en-US"/>
        </w:rPr>
        <w:t>(</w:t>
      </w:r>
    </w:p>
    <w:p w14:paraId="5B9F8CA0" w14:textId="77777777" w:rsidR="00757900" w:rsidRPr="00C40593" w:rsidRDefault="00757900" w:rsidP="007B303B">
      <w:pPr>
        <w:pStyle w:val="Code"/>
        <w:rPr>
          <w:lang w:val="en-US"/>
        </w:rPr>
      </w:pPr>
      <w:r w:rsidRPr="00C40593">
        <w:rPr>
          <w:lang w:val="en-US"/>
        </w:rPr>
        <w:t xml:space="preserve">   </w:t>
      </w:r>
      <w:proofErr w:type="spellStart"/>
      <w:r w:rsidRPr="00C40593">
        <w:rPr>
          <w:lang w:val="en-US"/>
        </w:rPr>
        <w:t>order_id</w:t>
      </w:r>
      <w:proofErr w:type="spellEnd"/>
      <w:r w:rsidRPr="00C40593">
        <w:rPr>
          <w:lang w:val="en-US"/>
        </w:rPr>
        <w:t xml:space="preserve">       </w:t>
      </w:r>
      <w:r w:rsidRPr="00C40593">
        <w:rPr>
          <w:rStyle w:val="CodeCouleur"/>
          <w:lang w:val="en-US"/>
        </w:rPr>
        <w:t>INTEGER</w:t>
      </w:r>
      <w:r w:rsidRPr="00C40593">
        <w:rPr>
          <w:lang w:val="en-US"/>
        </w:rPr>
        <w:t>,</w:t>
      </w:r>
    </w:p>
    <w:p w14:paraId="12E2C2B3" w14:textId="3A0612E4" w:rsidR="00757900" w:rsidRPr="00C40593" w:rsidRDefault="00757900" w:rsidP="007B303B">
      <w:pPr>
        <w:pStyle w:val="Code"/>
        <w:rPr>
          <w:lang w:val="en-US"/>
        </w:rPr>
      </w:pPr>
      <w:r w:rsidRPr="00C40593">
        <w:rPr>
          <w:lang w:val="en-US"/>
        </w:rPr>
        <w:t xml:space="preserve">   </w:t>
      </w:r>
      <w:proofErr w:type="spellStart"/>
      <w:r w:rsidRPr="00C40593">
        <w:rPr>
          <w:lang w:val="en-US"/>
        </w:rPr>
        <w:t>product_id</w:t>
      </w:r>
      <w:proofErr w:type="spellEnd"/>
      <w:r w:rsidRPr="00C40593">
        <w:rPr>
          <w:lang w:val="en-US"/>
        </w:rPr>
        <w:t xml:space="preserve">     </w:t>
      </w:r>
      <w:r w:rsidRPr="00C40593">
        <w:rPr>
          <w:rStyle w:val="CodeCouleur"/>
          <w:lang w:val="en-US"/>
        </w:rPr>
        <w:t>INTEGER</w:t>
      </w:r>
      <w:r w:rsidR="007B303B" w:rsidRPr="00C40593">
        <w:rPr>
          <w:lang w:val="en-US"/>
        </w:rPr>
        <w:t>,</w:t>
      </w:r>
    </w:p>
    <w:p w14:paraId="20540813" w14:textId="77777777" w:rsidR="00757900" w:rsidRPr="00C40593" w:rsidRDefault="00757900" w:rsidP="007B303B">
      <w:pPr>
        <w:pStyle w:val="Code"/>
        <w:rPr>
          <w:lang w:val="en-US"/>
        </w:rPr>
      </w:pPr>
      <w:r w:rsidRPr="00C40593">
        <w:rPr>
          <w:lang w:val="en-US"/>
        </w:rPr>
        <w:t xml:space="preserve">   </w:t>
      </w:r>
      <w:proofErr w:type="spellStart"/>
      <w:r w:rsidRPr="00C40593">
        <w:rPr>
          <w:lang w:val="en-US"/>
        </w:rPr>
        <w:t>orderdate</w:t>
      </w:r>
      <w:proofErr w:type="spellEnd"/>
      <w:r w:rsidRPr="00C40593">
        <w:rPr>
          <w:lang w:val="en-US"/>
        </w:rPr>
        <w:t xml:space="preserve">      </w:t>
      </w:r>
      <w:r w:rsidRPr="00C40593">
        <w:rPr>
          <w:rStyle w:val="CodeCouleur"/>
          <w:lang w:val="en-US"/>
        </w:rPr>
        <w:t>DATE</w:t>
      </w:r>
      <w:r w:rsidRPr="00C40593">
        <w:rPr>
          <w:lang w:val="en-US"/>
        </w:rPr>
        <w:t>,</w:t>
      </w:r>
    </w:p>
    <w:p w14:paraId="52C67979" w14:textId="3FB6B837" w:rsidR="00757900" w:rsidRPr="00C40593" w:rsidRDefault="00757900" w:rsidP="007B303B">
      <w:pPr>
        <w:pStyle w:val="Code"/>
        <w:rPr>
          <w:lang w:val="en-US"/>
        </w:rPr>
      </w:pPr>
      <w:r w:rsidRPr="00C40593">
        <w:rPr>
          <w:lang w:val="en-US"/>
        </w:rPr>
        <w:t xml:space="preserve">   q</w:t>
      </w:r>
      <w:r w:rsidR="007B303B" w:rsidRPr="00C40593">
        <w:rPr>
          <w:lang w:val="en-US"/>
        </w:rPr>
        <w:t>uan</w:t>
      </w:r>
      <w:r w:rsidRPr="00C40593">
        <w:rPr>
          <w:lang w:val="en-US"/>
        </w:rPr>
        <w:t xml:space="preserve">tity       </w:t>
      </w:r>
      <w:r w:rsidRPr="00C40593">
        <w:rPr>
          <w:rStyle w:val="CodeCouleur"/>
          <w:lang w:val="en-US"/>
        </w:rPr>
        <w:t>INTEGER</w:t>
      </w:r>
    </w:p>
    <w:p w14:paraId="17784ED5" w14:textId="7D74EDBC" w:rsidR="000B3538" w:rsidRPr="00C40593" w:rsidRDefault="000B3538" w:rsidP="000B3538">
      <w:pPr>
        <w:pStyle w:val="Code"/>
        <w:rPr>
          <w:lang w:val="en-US"/>
        </w:rPr>
      </w:pPr>
      <w:r w:rsidRPr="00C40593">
        <w:rPr>
          <w:lang w:val="en-US"/>
        </w:rPr>
        <w:t>)</w:t>
      </w:r>
    </w:p>
    <w:p w14:paraId="232EF61E" w14:textId="2A69E882" w:rsidR="00757900" w:rsidRPr="00C40593" w:rsidRDefault="00757900" w:rsidP="007B303B">
      <w:pPr>
        <w:pStyle w:val="Code"/>
        <w:rPr>
          <w:lang w:val="en-US"/>
        </w:rPr>
      </w:pPr>
      <w:r w:rsidRPr="00C40593">
        <w:rPr>
          <w:rStyle w:val="CodeCouleur"/>
          <w:lang w:val="en-US"/>
        </w:rPr>
        <w:t>STORED</w:t>
      </w:r>
      <w:r w:rsidR="007B303B" w:rsidRPr="00C40593">
        <w:rPr>
          <w:rStyle w:val="CodeCouleur"/>
          <w:lang w:val="en-US"/>
        </w:rPr>
        <w:t> </w:t>
      </w:r>
      <w:r w:rsidRPr="00C40593">
        <w:rPr>
          <w:rStyle w:val="CodeCouleur"/>
          <w:lang w:val="en-US"/>
        </w:rPr>
        <w:t>BY</w:t>
      </w:r>
      <w:r w:rsidRPr="00C40593">
        <w:rPr>
          <w:lang w:val="en-US"/>
        </w:rPr>
        <w:t xml:space="preserve"> </w:t>
      </w:r>
      <w:r w:rsidR="007B303B" w:rsidRPr="00B80722">
        <w:rPr>
          <w:lang w:val="en-US"/>
        </w:rPr>
        <w:t>'</w:t>
      </w:r>
      <w:proofErr w:type="spellStart"/>
      <w:r w:rsidRPr="00C40593">
        <w:rPr>
          <w:lang w:val="en-US"/>
        </w:rPr>
        <w:t>org.apache.hadoop.hive.HBaseStorageHandler</w:t>
      </w:r>
      <w:proofErr w:type="spellEnd"/>
      <w:r w:rsidR="007B303B" w:rsidRPr="00B80722">
        <w:rPr>
          <w:lang w:val="en-US"/>
        </w:rPr>
        <w:t>'</w:t>
      </w:r>
    </w:p>
    <w:p w14:paraId="5BA4AA99" w14:textId="7100CB53" w:rsidR="00757900" w:rsidRPr="00C40593" w:rsidRDefault="00757900" w:rsidP="007B303B">
      <w:pPr>
        <w:pStyle w:val="Code"/>
        <w:rPr>
          <w:lang w:val="en-US"/>
        </w:rPr>
      </w:pPr>
      <w:r w:rsidRPr="00C40593">
        <w:rPr>
          <w:rStyle w:val="CodeCouleur"/>
          <w:lang w:val="en-US"/>
        </w:rPr>
        <w:t>WITH SERDEPROPERTIES</w:t>
      </w:r>
      <w:r w:rsidRPr="00C40593">
        <w:rPr>
          <w:lang w:val="en-US"/>
        </w:rPr>
        <w:t xml:space="preserve"> (</w:t>
      </w:r>
      <w:r w:rsidR="000B3538" w:rsidRPr="00B80722">
        <w:rPr>
          <w:lang w:val="en-US"/>
        </w:rPr>
        <w:t>"</w:t>
      </w:r>
      <w:proofErr w:type="spellStart"/>
      <w:r w:rsidRPr="00C40593">
        <w:rPr>
          <w:lang w:val="en-US"/>
        </w:rPr>
        <w:t>hbase.columns.mapping</w:t>
      </w:r>
      <w:proofErr w:type="spellEnd"/>
      <w:r w:rsidR="000B3538" w:rsidRPr="00B80722">
        <w:rPr>
          <w:lang w:val="en-US"/>
        </w:rPr>
        <w:t>"</w:t>
      </w:r>
      <w:r w:rsidR="000B3538">
        <w:rPr>
          <w:lang w:val="en-US"/>
        </w:rPr>
        <w:t> </w:t>
      </w:r>
      <w:r w:rsidRPr="00C40593">
        <w:rPr>
          <w:lang w:val="en-US"/>
        </w:rPr>
        <w:t>=</w:t>
      </w:r>
      <w:r w:rsidR="000B3538" w:rsidRPr="00C40593">
        <w:rPr>
          <w:lang w:val="en-US"/>
        </w:rPr>
        <w:t> </w:t>
      </w:r>
      <w:r w:rsidR="000B3538" w:rsidRPr="00B80722">
        <w:rPr>
          <w:lang w:val="en-US"/>
        </w:rPr>
        <w:t>"</w:t>
      </w:r>
      <w:proofErr w:type="spellStart"/>
      <w:r w:rsidRPr="00C40593">
        <w:rPr>
          <w:lang w:val="en-US"/>
        </w:rPr>
        <w:t>order_id</w:t>
      </w:r>
      <w:proofErr w:type="gramStart"/>
      <w:r w:rsidRPr="00C40593">
        <w:rPr>
          <w:lang w:val="en-US"/>
        </w:rPr>
        <w:t>:key</w:t>
      </w:r>
      <w:proofErr w:type="spellEnd"/>
      <w:proofErr w:type="gramEnd"/>
      <w:r w:rsidRPr="00C40593">
        <w:rPr>
          <w:lang w:val="en-US"/>
        </w:rPr>
        <w:t xml:space="preserve">, </w:t>
      </w:r>
      <w:proofErr w:type="spellStart"/>
      <w:r w:rsidRPr="00C40593">
        <w:rPr>
          <w:lang w:val="en-US"/>
        </w:rPr>
        <w:t>produit:product_id</w:t>
      </w:r>
      <w:proofErr w:type="spellEnd"/>
      <w:r w:rsidRPr="00C40593">
        <w:rPr>
          <w:lang w:val="en-US"/>
        </w:rPr>
        <w:t xml:space="preserve">, </w:t>
      </w:r>
      <w:proofErr w:type="spellStart"/>
      <w:r w:rsidRPr="00C40593">
        <w:rPr>
          <w:lang w:val="en-US"/>
        </w:rPr>
        <w:t>sales:orderdate</w:t>
      </w:r>
      <w:proofErr w:type="spellEnd"/>
      <w:r w:rsidRPr="00C40593">
        <w:rPr>
          <w:lang w:val="en-US"/>
        </w:rPr>
        <w:t xml:space="preserve">, </w:t>
      </w:r>
      <w:proofErr w:type="spellStart"/>
      <w:r w:rsidRPr="00C40593">
        <w:rPr>
          <w:lang w:val="en-US"/>
        </w:rPr>
        <w:t>sales:q</w:t>
      </w:r>
      <w:r w:rsidR="000B3538" w:rsidRPr="00C40593">
        <w:rPr>
          <w:lang w:val="en-US"/>
        </w:rPr>
        <w:t>uan</w:t>
      </w:r>
      <w:r w:rsidRPr="00C40593">
        <w:rPr>
          <w:lang w:val="en-US"/>
        </w:rPr>
        <w:t>tity</w:t>
      </w:r>
      <w:proofErr w:type="spellEnd"/>
      <w:r w:rsidRPr="00C40593">
        <w:rPr>
          <w:lang w:val="en-US"/>
        </w:rPr>
        <w:t>)</w:t>
      </w:r>
    </w:p>
    <w:p w14:paraId="07044F5B" w14:textId="1C7D8C33" w:rsidR="00757900" w:rsidRPr="00C40593" w:rsidRDefault="00757900" w:rsidP="007B303B">
      <w:pPr>
        <w:pStyle w:val="Code"/>
        <w:rPr>
          <w:lang w:val="en-US"/>
        </w:rPr>
      </w:pPr>
      <w:r w:rsidRPr="00C40593">
        <w:rPr>
          <w:rStyle w:val="CodeCouleur"/>
          <w:lang w:val="en-US"/>
        </w:rPr>
        <w:t>TBLPROPERTIES</w:t>
      </w:r>
      <w:r w:rsidRPr="00C40593">
        <w:rPr>
          <w:lang w:val="en-US"/>
        </w:rPr>
        <w:t xml:space="preserve"> (</w:t>
      </w:r>
      <w:r w:rsidR="000B3538" w:rsidRPr="00B80722">
        <w:rPr>
          <w:lang w:val="en-US"/>
        </w:rPr>
        <w:t>"</w:t>
      </w:r>
      <w:r w:rsidRPr="00C40593">
        <w:rPr>
          <w:lang w:val="en-US"/>
        </w:rPr>
        <w:t>hbase.table.name</w:t>
      </w:r>
      <w:r w:rsidR="000B3538" w:rsidRPr="00B80722">
        <w:rPr>
          <w:lang w:val="en-US"/>
        </w:rPr>
        <w:t>"</w:t>
      </w:r>
      <w:r w:rsidR="000B3538">
        <w:rPr>
          <w:lang w:val="en-US"/>
        </w:rPr>
        <w:t> </w:t>
      </w:r>
      <w:r w:rsidRPr="00C40593">
        <w:rPr>
          <w:lang w:val="en-US"/>
        </w:rPr>
        <w:t>=</w:t>
      </w:r>
      <w:r w:rsidR="000B3538" w:rsidRPr="00C40593">
        <w:rPr>
          <w:lang w:val="en-US"/>
        </w:rPr>
        <w:t> </w:t>
      </w:r>
      <w:r w:rsidR="000B3538" w:rsidRPr="00B80722">
        <w:rPr>
          <w:lang w:val="en-US"/>
        </w:rPr>
        <w:t>"</w:t>
      </w:r>
      <w:r w:rsidRPr="00C40593">
        <w:rPr>
          <w:lang w:val="en-US"/>
        </w:rPr>
        <w:t>orders</w:t>
      </w:r>
      <w:r w:rsidR="000B3538" w:rsidRPr="00B80722">
        <w:rPr>
          <w:lang w:val="en-US"/>
        </w:rPr>
        <w:t>"</w:t>
      </w:r>
      <w:r w:rsidRPr="00C40593">
        <w:rPr>
          <w:lang w:val="en-US"/>
        </w:rPr>
        <w:t>);</w:t>
      </w:r>
    </w:p>
    <w:p w14:paraId="2940BE88" w14:textId="77777777" w:rsidR="00757900" w:rsidRPr="00D5178D" w:rsidRDefault="00757900" w:rsidP="00757900">
      <w:pPr>
        <w:pStyle w:val="Question"/>
      </w:pPr>
      <w:r w:rsidRPr="00A37723">
        <w:t>Q</w:t>
      </w:r>
      <w:r>
        <w:t xml:space="preserve">ue fait </w:t>
      </w:r>
      <w:r w:rsidRPr="00D5178D">
        <w:t>la requête HBase suivante</w:t>
      </w:r>
      <w:r>
        <w:t> ?</w:t>
      </w:r>
    </w:p>
    <w:p w14:paraId="33DA1F9B" w14:textId="17D6C962" w:rsidR="00757900" w:rsidRPr="00B80722" w:rsidRDefault="00757900" w:rsidP="000F64E7">
      <w:pPr>
        <w:pStyle w:val="Code"/>
        <w:jc w:val="left"/>
        <w:rPr>
          <w:lang w:val="en-US"/>
        </w:rPr>
      </w:pPr>
      <w:proofErr w:type="gramStart"/>
      <w:r w:rsidRPr="00C40593">
        <w:rPr>
          <w:rStyle w:val="CodeCouleur"/>
          <w:lang w:val="en-US"/>
        </w:rPr>
        <w:t>scan</w:t>
      </w:r>
      <w:proofErr w:type="gramEnd"/>
      <w:r w:rsidRPr="00B80722">
        <w:rPr>
          <w:lang w:val="en-US"/>
        </w:rPr>
        <w:t xml:space="preserve"> '</w:t>
      </w:r>
      <w:r>
        <w:rPr>
          <w:lang w:val="en-US"/>
        </w:rPr>
        <w:t>C</w:t>
      </w:r>
      <w:r w:rsidRPr="00B80722">
        <w:rPr>
          <w:lang w:val="en-US"/>
        </w:rPr>
        <w:t>ustomers', {</w:t>
      </w:r>
      <w:r w:rsidRPr="00C40593">
        <w:rPr>
          <w:rStyle w:val="CodeCouleur"/>
          <w:lang w:val="en-US"/>
        </w:rPr>
        <w:t>COLUMNS =&gt;</w:t>
      </w:r>
      <w:r w:rsidRPr="00B80722">
        <w:rPr>
          <w:lang w:val="en-US"/>
        </w:rPr>
        <w:t> ['</w:t>
      </w:r>
      <w:proofErr w:type="spellStart"/>
      <w:r w:rsidRPr="00B80722">
        <w:rPr>
          <w:lang w:val="en-US"/>
        </w:rPr>
        <w:t>personal:customer_name</w:t>
      </w:r>
      <w:proofErr w:type="spellEnd"/>
      <w:r w:rsidRPr="00B80722">
        <w:rPr>
          <w:lang w:val="en-US"/>
        </w:rPr>
        <w:t>', '</w:t>
      </w:r>
      <w:proofErr w:type="spellStart"/>
      <w:r w:rsidRPr="00B80722">
        <w:rPr>
          <w:lang w:val="en-US"/>
        </w:rPr>
        <w:t>public:enterprise</w:t>
      </w:r>
      <w:proofErr w:type="spellEnd"/>
      <w:r w:rsidRPr="00B80722">
        <w:rPr>
          <w:lang w:val="en-US"/>
        </w:rPr>
        <w:t xml:space="preserve">'], </w:t>
      </w:r>
      <w:r w:rsidRPr="00C40593">
        <w:rPr>
          <w:rStyle w:val="CodeCouleur"/>
          <w:lang w:val="en-US"/>
        </w:rPr>
        <w:t>VERSIONS =&gt;</w:t>
      </w:r>
      <w:r>
        <w:rPr>
          <w:lang w:val="en-US"/>
        </w:rPr>
        <w:t> </w:t>
      </w:r>
      <w:r w:rsidRPr="00B80722">
        <w:rPr>
          <w:lang w:val="en-US"/>
        </w:rPr>
        <w:t>10}</w:t>
      </w:r>
      <w:r>
        <w:rPr>
          <w:lang w:val="en-US"/>
        </w:rPr>
        <w:t>;</w:t>
      </w:r>
    </w:p>
    <w:p w14:paraId="32A4B472" w14:textId="7267DD6A" w:rsidR="00757900" w:rsidRPr="000B3538" w:rsidRDefault="000B3538" w:rsidP="000B3538">
      <w:pPr>
        <w:pStyle w:val="TexteCourant"/>
      </w:pPr>
      <w:r>
        <w:t>Cette requête r</w:t>
      </w:r>
      <w:r w:rsidR="00757900" w:rsidRPr="000B3538">
        <w:t xml:space="preserve">envoie les données des </w:t>
      </w:r>
      <w:r>
        <w:t>dix</w:t>
      </w:r>
      <w:r w:rsidR="00757900" w:rsidRPr="000B3538">
        <w:t xml:space="preserve"> dernières versions des colonnes </w:t>
      </w:r>
      <w:proofErr w:type="spellStart"/>
      <w:r w:rsidR="00757900" w:rsidRPr="000B3538">
        <w:rPr>
          <w:rStyle w:val="CodeDansTexte"/>
        </w:rPr>
        <w:t>customer_name</w:t>
      </w:r>
      <w:proofErr w:type="spellEnd"/>
      <w:r w:rsidR="00757900" w:rsidRPr="000B3538">
        <w:t xml:space="preserve"> et </w:t>
      </w:r>
      <w:r w:rsidR="00757900" w:rsidRPr="000B3538">
        <w:rPr>
          <w:rStyle w:val="CodeDansTexte"/>
        </w:rPr>
        <w:t>entreprise</w:t>
      </w:r>
      <w:r w:rsidR="00757900" w:rsidRPr="000B3538">
        <w:t>.</w:t>
      </w:r>
    </w:p>
    <w:p w14:paraId="2DDE916F" w14:textId="77777777" w:rsidR="00757900" w:rsidRPr="001F2371" w:rsidRDefault="00757900" w:rsidP="00757900">
      <w:pPr>
        <w:pStyle w:val="Question"/>
      </w:pPr>
      <w:r>
        <w:t xml:space="preserve">Que fait </w:t>
      </w:r>
      <w:r w:rsidRPr="00D5178D">
        <w:t>la requête HBase suivante</w:t>
      </w:r>
      <w:r>
        <w:t> ? Cochez la bonne réponse.</w:t>
      </w:r>
    </w:p>
    <w:p w14:paraId="4E7E0ECA" w14:textId="77777777" w:rsidR="00757900" w:rsidRPr="00A37723" w:rsidRDefault="00757900" w:rsidP="00757900">
      <w:pPr>
        <w:pStyle w:val="Code"/>
        <w:rPr>
          <w:lang w:val="en-GB"/>
        </w:rPr>
      </w:pPr>
      <w:proofErr w:type="gramStart"/>
      <w:r w:rsidRPr="00C40593">
        <w:rPr>
          <w:rStyle w:val="CodeCouleur"/>
          <w:lang w:val="en-US"/>
        </w:rPr>
        <w:t>delete</w:t>
      </w:r>
      <w:proofErr w:type="gramEnd"/>
      <w:r w:rsidRPr="00A37723">
        <w:rPr>
          <w:lang w:val="en-GB"/>
        </w:rPr>
        <w:t xml:space="preserve"> </w:t>
      </w:r>
      <w:r w:rsidRPr="00B80722">
        <w:rPr>
          <w:lang w:val="en-US"/>
        </w:rPr>
        <w:t>'</w:t>
      </w:r>
      <w:r>
        <w:rPr>
          <w:lang w:val="en-GB"/>
        </w:rPr>
        <w:t>C</w:t>
      </w:r>
      <w:r w:rsidRPr="00A37723">
        <w:rPr>
          <w:lang w:val="en-GB"/>
        </w:rPr>
        <w:t>ustomers</w:t>
      </w:r>
      <w:r w:rsidRPr="00B80722">
        <w:rPr>
          <w:lang w:val="en-US"/>
        </w:rPr>
        <w:t>'</w:t>
      </w:r>
      <w:r>
        <w:rPr>
          <w:lang w:val="en-US"/>
        </w:rPr>
        <w:t>,</w:t>
      </w:r>
      <w:r w:rsidRPr="00A37723">
        <w:rPr>
          <w:lang w:val="en-GB"/>
        </w:rPr>
        <w:t xml:space="preserve"> </w:t>
      </w:r>
      <w:r w:rsidRPr="00B80722">
        <w:rPr>
          <w:lang w:val="en-US"/>
        </w:rPr>
        <w:t>'</w:t>
      </w:r>
      <w:r w:rsidRPr="00A37723">
        <w:rPr>
          <w:lang w:val="en-GB"/>
        </w:rPr>
        <w:t>CC09877</w:t>
      </w:r>
      <w:r w:rsidRPr="00B80722">
        <w:rPr>
          <w:lang w:val="en-US"/>
        </w:rPr>
        <w:t>'</w:t>
      </w:r>
      <w:r w:rsidRPr="00A37723">
        <w:rPr>
          <w:lang w:val="en-GB"/>
        </w:rPr>
        <w:t xml:space="preserve">, </w:t>
      </w:r>
      <w:r w:rsidRPr="00B80722">
        <w:rPr>
          <w:lang w:val="en-US"/>
        </w:rPr>
        <w:t>'</w:t>
      </w:r>
      <w:proofErr w:type="spellStart"/>
      <w:r w:rsidRPr="00A37723">
        <w:rPr>
          <w:lang w:val="en-GB"/>
        </w:rPr>
        <w:t>personal:customer_name</w:t>
      </w:r>
      <w:proofErr w:type="spellEnd"/>
      <w:r w:rsidRPr="00B80722">
        <w:rPr>
          <w:lang w:val="en-US"/>
        </w:rPr>
        <w:t>'</w:t>
      </w:r>
      <w:r w:rsidRPr="00A37723">
        <w:rPr>
          <w:lang w:val="en-GB"/>
        </w:rPr>
        <w:t xml:space="preserve">, </w:t>
      </w:r>
      <w:r w:rsidRPr="00B80722">
        <w:rPr>
          <w:lang w:val="en-US"/>
        </w:rPr>
        <w:t>'</w:t>
      </w:r>
      <w:r w:rsidRPr="00A37723">
        <w:rPr>
          <w:lang w:val="en-GB"/>
        </w:rPr>
        <w:t>1209201600002345</w:t>
      </w:r>
      <w:r w:rsidRPr="00B80722">
        <w:rPr>
          <w:lang w:val="en-US"/>
        </w:rPr>
        <w:t>'</w:t>
      </w:r>
    </w:p>
    <w:p w14:paraId="0E331DAF" w14:textId="25F875B8" w:rsidR="006833F5" w:rsidRPr="00C40593" w:rsidRDefault="00757900" w:rsidP="00581FCA">
      <w:pPr>
        <w:pStyle w:val="TexteCourant"/>
        <w:rPr>
          <w:rFonts w:ascii="Segoe UI" w:hAnsi="Segoe UI" w:cs="Segoe UI"/>
          <w:color w:val="000000"/>
          <w:sz w:val="20"/>
        </w:rPr>
      </w:pPr>
      <w:r>
        <w:t xml:space="preserve">Elle supprime la version </w:t>
      </w:r>
      <w:r w:rsidRPr="00A37723">
        <w:rPr>
          <w:rStyle w:val="CodeDansTexte"/>
        </w:rPr>
        <w:t>1209201600002345</w:t>
      </w:r>
      <w:r>
        <w:t xml:space="preserve"> de la colonne </w:t>
      </w:r>
      <w:proofErr w:type="spellStart"/>
      <w:r w:rsidRPr="00A37723">
        <w:rPr>
          <w:rStyle w:val="CodeDansTexte"/>
        </w:rPr>
        <w:t>customer_name</w:t>
      </w:r>
      <w:proofErr w:type="spellEnd"/>
      <w:r>
        <w:t xml:space="preserve"> de la ligne </w:t>
      </w:r>
      <w:r w:rsidRPr="00A37723">
        <w:rPr>
          <w:rStyle w:val="CodeDansTexte"/>
        </w:rPr>
        <w:t>CC09877</w:t>
      </w:r>
      <w:r>
        <w:t>.</w:t>
      </w:r>
    </w:p>
    <w:p w14:paraId="5A067C31" w14:textId="4441CA43" w:rsidR="006833F5" w:rsidRDefault="005C0EDF" w:rsidP="003F7E56">
      <w:pPr>
        <w:pStyle w:val="TitreNiveau1"/>
      </w:pPr>
      <w:r>
        <w:t>Chapitre </w:t>
      </w:r>
      <w:r w:rsidR="003077C1">
        <w:t>7</w:t>
      </w:r>
    </w:p>
    <w:p w14:paraId="20090129" w14:textId="77777777" w:rsidR="00EA3619" w:rsidRDefault="00EA3619" w:rsidP="00EA3619">
      <w:pPr>
        <w:pStyle w:val="Question"/>
      </w:pPr>
      <w:r w:rsidRPr="00062F17">
        <w:t>Q</w:t>
      </w:r>
      <w:r w:rsidRPr="00C86D19">
        <w:t>uelle différence faites-vous entre une requête SQL et une recherche de contenu</w:t>
      </w:r>
      <w:r>
        <w:t> </w:t>
      </w:r>
      <w:r w:rsidRPr="00C86D19">
        <w:t>?</w:t>
      </w:r>
    </w:p>
    <w:p w14:paraId="2EBC66F8" w14:textId="1F3ACB17" w:rsidR="00EA3619" w:rsidRPr="008B0760" w:rsidRDefault="00EA3619" w:rsidP="008B0760">
      <w:pPr>
        <w:pStyle w:val="TexteCourant"/>
      </w:pPr>
      <w:r w:rsidRPr="008B0760">
        <w:lastRenderedPageBreak/>
        <w:t>La requête SQL renvoie les lignes contenant de manière stricte l’ensemble des mots</w:t>
      </w:r>
      <w:r w:rsidR="008B0760">
        <w:t>-</w:t>
      </w:r>
      <w:r w:rsidRPr="008B0760">
        <w:t>clés recherchés par l’utilisateur. Une recherche de contenu permet à l</w:t>
      </w:r>
      <w:r w:rsidR="008B0760">
        <w:t>’</w:t>
      </w:r>
      <w:r w:rsidRPr="008B0760">
        <w:t>utilisateur de trouver un contenu d</w:t>
      </w:r>
      <w:r w:rsidR="008B0760">
        <w:t>’</w:t>
      </w:r>
      <w:r w:rsidRPr="008B0760">
        <w:t>intérêt juste à partir d</w:t>
      </w:r>
      <w:r w:rsidR="008B0760">
        <w:t xml:space="preserve">’un </w:t>
      </w:r>
      <w:r w:rsidRPr="008B0760">
        <w:t>extrait de mots</w:t>
      </w:r>
      <w:r w:rsidR="008B0760">
        <w:t>-</w:t>
      </w:r>
      <w:r w:rsidRPr="008B0760">
        <w:t>clés ou d</w:t>
      </w:r>
      <w:r w:rsidR="008B0760">
        <w:t>’</w:t>
      </w:r>
      <w:r w:rsidRPr="008B0760">
        <w:t>information</w:t>
      </w:r>
      <w:r w:rsidR="008B0760">
        <w:t>s</w:t>
      </w:r>
      <w:r w:rsidRPr="008B0760">
        <w:t xml:space="preserve"> partielle</w:t>
      </w:r>
      <w:r w:rsidR="008B0760">
        <w:t>s ; l</w:t>
      </w:r>
      <w:r w:rsidRPr="008B0760">
        <w:t>es résultats sont inexacts et n</w:t>
      </w:r>
      <w:r w:rsidR="008B0760">
        <w:t>’</w:t>
      </w:r>
      <w:r w:rsidRPr="008B0760">
        <w:t>ont pas besoin d</w:t>
      </w:r>
      <w:r w:rsidR="008B0760">
        <w:t>’</w:t>
      </w:r>
      <w:r w:rsidRPr="008B0760">
        <w:t>adhére</w:t>
      </w:r>
      <w:r w:rsidR="008B0760">
        <w:t>r</w:t>
      </w:r>
      <w:r w:rsidRPr="008B0760">
        <w:t xml:space="preserve"> stricte</w:t>
      </w:r>
      <w:r w:rsidR="008B0760">
        <w:t>ment</w:t>
      </w:r>
      <w:r w:rsidRPr="008B0760">
        <w:t xml:space="preserve"> à un modèle de données. Un score d</w:t>
      </w:r>
      <w:r w:rsidR="008B0760">
        <w:t>’</w:t>
      </w:r>
      <w:r w:rsidRPr="008B0760">
        <w:t>importance est utilisé à la place d</w:t>
      </w:r>
      <w:r w:rsidR="008B0760">
        <w:t>’</w:t>
      </w:r>
      <w:r w:rsidRPr="008B0760">
        <w:t xml:space="preserve">une simple variable binaire </w:t>
      </w:r>
      <w:r w:rsidR="008B0760">
        <w:t>« </w:t>
      </w:r>
      <w:r w:rsidRPr="008B0760">
        <w:t>présent/absent</w:t>
      </w:r>
      <w:r w:rsidR="008B0760">
        <w:t> »</w:t>
      </w:r>
      <w:r w:rsidRPr="008B0760">
        <w:t>.</w:t>
      </w:r>
    </w:p>
    <w:p w14:paraId="4DF9B3D3" w14:textId="77777777" w:rsidR="00EA3619" w:rsidRPr="008B0760" w:rsidRDefault="00EA3619" w:rsidP="008B0760">
      <w:pPr>
        <w:pStyle w:val="Question"/>
      </w:pPr>
      <w:r w:rsidRPr="008B0760">
        <w:t>Qu’est-ce qu’un index ?</w:t>
      </w:r>
    </w:p>
    <w:p w14:paraId="4AD9FD13" w14:textId="391A5F55" w:rsidR="00EA3619" w:rsidRPr="008B0760" w:rsidRDefault="00EA3619" w:rsidP="008B0760">
      <w:pPr>
        <w:pStyle w:val="TexteCourant"/>
      </w:pPr>
      <w:r w:rsidRPr="008B0760">
        <w:t>Un index est une liste ordonnée de mots</w:t>
      </w:r>
      <w:r w:rsidR="008B0760">
        <w:t>-</w:t>
      </w:r>
      <w:r w:rsidRPr="008B0760">
        <w:t>clés.</w:t>
      </w:r>
    </w:p>
    <w:p w14:paraId="31774B87" w14:textId="77777777" w:rsidR="00EA3619" w:rsidRDefault="00EA3619" w:rsidP="00EA3619">
      <w:pPr>
        <w:pStyle w:val="Question"/>
      </w:pPr>
      <w:r>
        <w:t>Q</w:t>
      </w:r>
      <w:r w:rsidRPr="00C86D19">
        <w:t>ue représente la matrice d</w:t>
      </w:r>
      <w:r>
        <w:t>’</w:t>
      </w:r>
      <w:r w:rsidRPr="00C86D19">
        <w:t>incidence de</w:t>
      </w:r>
      <w:r>
        <w:t>s</w:t>
      </w:r>
      <w:r w:rsidRPr="00C86D19">
        <w:t xml:space="preserve"> termes</w:t>
      </w:r>
      <w:r>
        <w:t> </w:t>
      </w:r>
      <w:r w:rsidRPr="00C86D19">
        <w:t>?</w:t>
      </w:r>
    </w:p>
    <w:p w14:paraId="3DC367FA" w14:textId="77777777" w:rsidR="00EA3619" w:rsidRPr="008B0760" w:rsidRDefault="00EA3619" w:rsidP="008B0760">
      <w:pPr>
        <w:pStyle w:val="TexteCourant"/>
      </w:pPr>
      <w:r w:rsidRPr="008B0760">
        <w:t>C’est une matrice qui trace pour chaque mot son apparition ou non dans un ensemble de documents.</w:t>
      </w:r>
    </w:p>
    <w:p w14:paraId="3A53F7E2" w14:textId="77777777" w:rsidR="00EA3619" w:rsidRDefault="00EA3619" w:rsidP="00EA3619">
      <w:pPr>
        <w:pStyle w:val="Question"/>
      </w:pPr>
      <w:r>
        <w:t>Q</w:t>
      </w:r>
      <w:r w:rsidRPr="00C86D19">
        <w:t>u</w:t>
      </w:r>
      <w:r>
        <w:t>’</w:t>
      </w:r>
      <w:r w:rsidRPr="00C86D19">
        <w:t>est</w:t>
      </w:r>
      <w:r>
        <w:t>-</w:t>
      </w:r>
      <w:r w:rsidRPr="00C86D19">
        <w:t>ce qu</w:t>
      </w:r>
      <w:r>
        <w:t>’</w:t>
      </w:r>
      <w:r w:rsidRPr="00C86D19">
        <w:t>un corpus</w:t>
      </w:r>
      <w:r>
        <w:t> </w:t>
      </w:r>
      <w:r w:rsidRPr="00C86D19">
        <w:t>?</w:t>
      </w:r>
    </w:p>
    <w:p w14:paraId="1053A218" w14:textId="13181838" w:rsidR="00EA3619" w:rsidRPr="008B0760" w:rsidRDefault="00EA3619" w:rsidP="008B0760">
      <w:pPr>
        <w:pStyle w:val="TexteCourant"/>
      </w:pPr>
      <w:r w:rsidRPr="008B0760">
        <w:t>C’est l</w:t>
      </w:r>
      <w:r w:rsidR="008B0760">
        <w:t>’</w:t>
      </w:r>
      <w:r w:rsidRPr="008B0760">
        <w:t>ensemble des documents sur lesquels le moteur effectue les recherches de contenu</w:t>
      </w:r>
      <w:r w:rsidR="008B0760">
        <w:t>.</w:t>
      </w:r>
    </w:p>
    <w:p w14:paraId="79AA3B1A" w14:textId="77777777" w:rsidR="00EA3619" w:rsidRDefault="00EA3619" w:rsidP="00EA3619">
      <w:pPr>
        <w:pStyle w:val="Question"/>
      </w:pPr>
      <w:r w:rsidRPr="000F64E7">
        <w:rPr>
          <w:color w:val="0070C0"/>
        </w:rPr>
        <w:t>Quelle est la différence entre l’index classique et l’index inversé ?</w:t>
      </w:r>
    </w:p>
    <w:p w14:paraId="49DF7A16" w14:textId="09BB4A3F" w:rsidR="00EA3619" w:rsidRPr="008B0760" w:rsidRDefault="00EA3619" w:rsidP="008B0760">
      <w:pPr>
        <w:pStyle w:val="TexteCourant"/>
      </w:pPr>
      <w:r w:rsidRPr="008B0760">
        <w:t>L’index inversé est une collection de listes, une par terme</w:t>
      </w:r>
      <w:r w:rsidR="00A872EF">
        <w:t>,</w:t>
      </w:r>
      <w:r w:rsidRPr="008B0760">
        <w:t xml:space="preserve"> indiquant l’ensemble des documents contenant ce terme</w:t>
      </w:r>
      <w:r w:rsidR="008B0760">
        <w:t>. L</w:t>
      </w:r>
      <w:r w:rsidRPr="008B0760">
        <w:t>’index simple indique de façon binaire la présence ou l’absence de termes dans une collection de documents.</w:t>
      </w:r>
    </w:p>
    <w:p w14:paraId="2C41AD42" w14:textId="77777777" w:rsidR="00EA3619" w:rsidRDefault="00EA3619" w:rsidP="00EA3619">
      <w:pPr>
        <w:pStyle w:val="Question"/>
      </w:pPr>
      <w:r>
        <w:t>C</w:t>
      </w:r>
      <w:r w:rsidRPr="00C86D19">
        <w:t>itez deux inconvénients de l</w:t>
      </w:r>
      <w:r>
        <w:t>’</w:t>
      </w:r>
      <w:r w:rsidRPr="00C86D19">
        <w:t>utilisation de l</w:t>
      </w:r>
      <w:r>
        <w:t>’</w:t>
      </w:r>
      <w:r w:rsidRPr="00C86D19">
        <w:t>index simpl</w:t>
      </w:r>
      <w:r>
        <w:t>e dans la recherche de contenu.</w:t>
      </w:r>
    </w:p>
    <w:p w14:paraId="696E6B1C" w14:textId="5CE3B515" w:rsidR="00EA3619" w:rsidRPr="008B0760" w:rsidRDefault="008B0760" w:rsidP="008B0760">
      <w:pPr>
        <w:pStyle w:val="ListeAPuce"/>
      </w:pPr>
      <w:r>
        <w:t>L</w:t>
      </w:r>
      <w:r w:rsidR="00EA3619" w:rsidRPr="008B0760">
        <w:t>’enregistrement de l’absence des termes dans les documents</w:t>
      </w:r>
      <w:r>
        <w:t xml:space="preserve"> gaspille de l’espace.</w:t>
      </w:r>
    </w:p>
    <w:p w14:paraId="4C0FEDC8" w14:textId="1855B629" w:rsidR="00EA3619" w:rsidRPr="008B0760" w:rsidRDefault="00EA3619" w:rsidP="008B0760">
      <w:pPr>
        <w:pStyle w:val="ListeAPuce"/>
      </w:pPr>
      <w:r w:rsidRPr="008B0760">
        <w:t>L’index simple fait l’hypothèse que la langue des mots est connu</w:t>
      </w:r>
      <w:r w:rsidR="008B0760">
        <w:t>e.</w:t>
      </w:r>
    </w:p>
    <w:p w14:paraId="21004A86" w14:textId="77777777" w:rsidR="00EA3619" w:rsidRPr="00FE2687" w:rsidRDefault="00EA3619" w:rsidP="00EA3619">
      <w:pPr>
        <w:pStyle w:val="Question"/>
      </w:pPr>
      <w:r w:rsidRPr="000F64E7">
        <w:rPr>
          <w:color w:val="0070C0"/>
        </w:rPr>
        <w:t>Qu’est-ce qu’un index inversé ?</w:t>
      </w:r>
    </w:p>
    <w:p w14:paraId="253F9730" w14:textId="711C19D7" w:rsidR="00EA3619" w:rsidRPr="008B0760" w:rsidRDefault="00EA3619" w:rsidP="008B0760">
      <w:pPr>
        <w:pStyle w:val="TexteCourant"/>
      </w:pPr>
      <w:r w:rsidRPr="008B0760">
        <w:t>L’index inversé est une collection de listes, une par terme</w:t>
      </w:r>
      <w:r w:rsidR="00A872EF">
        <w:t>,</w:t>
      </w:r>
      <w:r w:rsidRPr="008B0760">
        <w:t xml:space="preserve"> indiquant l’ensemble des documents contenant ce terme. Il fournit la fréquence d’apparition des termes d’un dictionnaire à l’intérieur d’une collection de documents.</w:t>
      </w:r>
    </w:p>
    <w:p w14:paraId="2BD7B790" w14:textId="77777777" w:rsidR="00EA3619" w:rsidRPr="00FE2687" w:rsidRDefault="00EA3619" w:rsidP="00EA3619">
      <w:pPr>
        <w:pStyle w:val="Question"/>
      </w:pPr>
      <w:r>
        <w:t>Q</w:t>
      </w:r>
      <w:r w:rsidRPr="00FE2687">
        <w:t>u</w:t>
      </w:r>
      <w:r>
        <w:t>’</w:t>
      </w:r>
      <w:r w:rsidRPr="00FE2687">
        <w:t>est</w:t>
      </w:r>
      <w:r>
        <w:t>-</w:t>
      </w:r>
      <w:r w:rsidRPr="00FE2687">
        <w:t>ce que le dictionnaire</w:t>
      </w:r>
      <w:r>
        <w:t> </w:t>
      </w:r>
      <w:r w:rsidRPr="00FE2687">
        <w:t>?</w:t>
      </w:r>
    </w:p>
    <w:p w14:paraId="400081CD" w14:textId="77777777" w:rsidR="00EA3619" w:rsidRPr="008B0760" w:rsidRDefault="00EA3619" w:rsidP="008B0760">
      <w:pPr>
        <w:pStyle w:val="TexteCourant"/>
      </w:pPr>
      <w:r w:rsidRPr="008B0760">
        <w:t>C’est la collection des termes d’un index inversé.</w:t>
      </w:r>
    </w:p>
    <w:p w14:paraId="49935827" w14:textId="77777777" w:rsidR="00EA3619" w:rsidRPr="00FE2687" w:rsidRDefault="00EA3619" w:rsidP="00EA3619">
      <w:pPr>
        <w:pStyle w:val="Question"/>
      </w:pPr>
      <w:r>
        <w:t>C</w:t>
      </w:r>
      <w:r w:rsidRPr="00FE2687">
        <w:t xml:space="preserve">itez deux avantages </w:t>
      </w:r>
      <w:r>
        <w:t>de</w:t>
      </w:r>
      <w:r w:rsidRPr="00FE2687">
        <w:t xml:space="preserve"> l</w:t>
      </w:r>
      <w:r>
        <w:t>’</w:t>
      </w:r>
      <w:r w:rsidRPr="00FE2687">
        <w:t>index inversé dans la recherche de contenu</w:t>
      </w:r>
      <w:r>
        <w:t> </w:t>
      </w:r>
      <w:r w:rsidRPr="00FE2687">
        <w:t>?</w:t>
      </w:r>
    </w:p>
    <w:p w14:paraId="56885FF5" w14:textId="1424E88A" w:rsidR="00EA3619" w:rsidRDefault="008B0760" w:rsidP="008B0760">
      <w:pPr>
        <w:pStyle w:val="ListeAPuce"/>
      </w:pPr>
      <w:r>
        <w:t>L’index inversé prend moins de place que l’index simple.</w:t>
      </w:r>
    </w:p>
    <w:p w14:paraId="48D60F92" w14:textId="47D332E2" w:rsidR="00EA3619" w:rsidRDefault="008B0760" w:rsidP="008B0760">
      <w:pPr>
        <w:pStyle w:val="ListeAPuce"/>
      </w:pPr>
      <w:r>
        <w:lastRenderedPageBreak/>
        <w:t xml:space="preserve">Il prend </w:t>
      </w:r>
      <w:r w:rsidR="00EA3619">
        <w:t>en compte toutes les langues et toutes les représentations de la donnée sur Internet</w:t>
      </w:r>
      <w:r>
        <w:t>.</w:t>
      </w:r>
    </w:p>
    <w:p w14:paraId="6A53B2C3" w14:textId="77777777" w:rsidR="00EA3619" w:rsidRPr="008D7C51" w:rsidRDefault="00EA3619" w:rsidP="008D7C51">
      <w:pPr>
        <w:pStyle w:val="Question"/>
      </w:pPr>
      <w:r w:rsidRPr="008D7C51">
        <w:t xml:space="preserve">Qu’est-ce qu’un mot vide </w:t>
      </w:r>
      <w:r w:rsidRPr="008D7C51">
        <w:rPr>
          <w:i/>
        </w:rPr>
        <w:t xml:space="preserve">(stop </w:t>
      </w:r>
      <w:proofErr w:type="spellStart"/>
      <w:r w:rsidRPr="008D7C51">
        <w:rPr>
          <w:i/>
        </w:rPr>
        <w:t>word</w:t>
      </w:r>
      <w:proofErr w:type="spellEnd"/>
      <w:r w:rsidRPr="008D7C51">
        <w:rPr>
          <w:i/>
        </w:rPr>
        <w:t>)</w:t>
      </w:r>
      <w:r w:rsidRPr="008D7C51">
        <w:t> ?</w:t>
      </w:r>
    </w:p>
    <w:p w14:paraId="0B0B05B4" w14:textId="6797B32A" w:rsidR="00EA3619" w:rsidRPr="008D7C51" w:rsidRDefault="00EA3619" w:rsidP="008D7C51">
      <w:pPr>
        <w:pStyle w:val="TexteCourant"/>
      </w:pPr>
      <w:r w:rsidRPr="008D7C51">
        <w:t xml:space="preserve">C’est un mot qui n’est d’aucune utilité pour la recherche et est ignoré lors de celle-ci. Par exemple, en français, </w:t>
      </w:r>
      <w:r w:rsidR="008D7C51">
        <w:t>d</w:t>
      </w:r>
      <w:r w:rsidRPr="008D7C51">
        <w:t>es mots tels que «</w:t>
      </w:r>
      <w:r w:rsidR="008D7C51">
        <w:t> </w:t>
      </w:r>
      <w:r w:rsidRPr="008D7C51">
        <w:t>un</w:t>
      </w:r>
      <w:r w:rsidR="008D7C51">
        <w:t> </w:t>
      </w:r>
      <w:r w:rsidRPr="008D7C51">
        <w:t>», «</w:t>
      </w:r>
      <w:r w:rsidR="008D7C51">
        <w:t> </w:t>
      </w:r>
      <w:r w:rsidRPr="008D7C51">
        <w:t>et</w:t>
      </w:r>
      <w:r w:rsidR="008D7C51">
        <w:t> </w:t>
      </w:r>
      <w:r w:rsidRPr="008D7C51">
        <w:t>», «</w:t>
      </w:r>
      <w:r w:rsidR="008D7C51">
        <w:t> </w:t>
      </w:r>
      <w:r w:rsidRPr="008D7C51">
        <w:t>est</w:t>
      </w:r>
      <w:r w:rsidR="008D7C51">
        <w:t> </w:t>
      </w:r>
      <w:r w:rsidRPr="008D7C51">
        <w:t>» ou «</w:t>
      </w:r>
      <w:r w:rsidR="008D7C51">
        <w:t> </w:t>
      </w:r>
      <w:r w:rsidRPr="008D7C51">
        <w:t>le</w:t>
      </w:r>
      <w:r w:rsidR="008D7C51">
        <w:t> </w:t>
      </w:r>
      <w:r w:rsidRPr="008D7C51">
        <w:t>» sont considérés comme vides</w:t>
      </w:r>
      <w:r w:rsidR="008D7C51">
        <w:t xml:space="preserve"> de sens</w:t>
      </w:r>
      <w:r w:rsidRPr="008D7C51">
        <w:t>.</w:t>
      </w:r>
    </w:p>
    <w:p w14:paraId="4DA0A0D9" w14:textId="77777777" w:rsidR="00EA3619" w:rsidRPr="00FE2687" w:rsidRDefault="00EA3619" w:rsidP="00EA3619">
      <w:pPr>
        <w:pStyle w:val="Question"/>
      </w:pPr>
      <w:r>
        <w:t>Q</w:t>
      </w:r>
      <w:r w:rsidRPr="00FE2687">
        <w:t>uel est l</w:t>
      </w:r>
      <w:r>
        <w:t>’</w:t>
      </w:r>
      <w:r w:rsidRPr="00FE2687">
        <w:t>impact des mots vides dans la construction du dictionnaire de l</w:t>
      </w:r>
      <w:r>
        <w:t>’</w:t>
      </w:r>
      <w:r w:rsidRPr="00FE2687">
        <w:t>index</w:t>
      </w:r>
      <w:r>
        <w:t> </w:t>
      </w:r>
      <w:r w:rsidRPr="00FE2687">
        <w:t>?</w:t>
      </w:r>
    </w:p>
    <w:p w14:paraId="66467602" w14:textId="2B27485C" w:rsidR="00EA3619" w:rsidRPr="008D7C51" w:rsidRDefault="00EA3619" w:rsidP="008D7C51">
      <w:pPr>
        <w:pStyle w:val="TexteCourant"/>
      </w:pPr>
      <w:r w:rsidRPr="008D7C51">
        <w:t>Les mots vides forment la structure sémantique des phrases qui vont être indexé</w:t>
      </w:r>
      <w:r w:rsidR="008D7C51">
        <w:t>e</w:t>
      </w:r>
      <w:r w:rsidRPr="008D7C51">
        <w:t>s et sont par conséquent très nombreux. Ils ne peuvent pas être ajoutés dans le dictionnaire de l’index.</w:t>
      </w:r>
    </w:p>
    <w:p w14:paraId="1DEAB425" w14:textId="77777777" w:rsidR="00EA3619" w:rsidRPr="00C86D19" w:rsidRDefault="00EA3619" w:rsidP="00EA3619">
      <w:pPr>
        <w:pStyle w:val="Question"/>
      </w:pPr>
      <w:r>
        <w:t>E</w:t>
      </w:r>
      <w:r w:rsidRPr="00C86D19">
        <w:t>xpliquez le mécanisme d</w:t>
      </w:r>
      <w:r>
        <w:t>’</w:t>
      </w:r>
      <w:r w:rsidRPr="00C86D19">
        <w:t>indexation de contenu dans les SGBDR</w:t>
      </w:r>
      <w:r>
        <w:t>.</w:t>
      </w:r>
    </w:p>
    <w:p w14:paraId="4073AF89" w14:textId="4F3FE3BB" w:rsidR="00EA3619" w:rsidRPr="008D7C51" w:rsidRDefault="00EA3619" w:rsidP="008D7C51">
      <w:pPr>
        <w:pStyle w:val="TexteCourant"/>
      </w:pPr>
      <w:r w:rsidRPr="008D7C51">
        <w:t>Dans les SGBDR, la clé primaire de chaque table est indexée et la recherche se fait à l</w:t>
      </w:r>
      <w:r w:rsidR="008D7C51">
        <w:t>’</w:t>
      </w:r>
      <w:r w:rsidRPr="008D7C51">
        <w:t xml:space="preserve">aide </w:t>
      </w:r>
      <w:r w:rsidR="008D7C51">
        <w:t xml:space="preserve">de </w:t>
      </w:r>
      <w:r w:rsidRPr="008D7C51">
        <w:t>fonctions fournies par la norme SQL (</w:t>
      </w:r>
      <w:r w:rsidRPr="008D7C51">
        <w:rPr>
          <w:rStyle w:val="CodeDansTexte"/>
        </w:rPr>
        <w:t>CONTAINS</w:t>
      </w:r>
      <w:r w:rsidRPr="008D7C51">
        <w:t xml:space="preserve">, </w:t>
      </w:r>
      <w:r w:rsidRPr="008D7C51">
        <w:rPr>
          <w:rStyle w:val="CodeDansTexte"/>
        </w:rPr>
        <w:t>LIKE</w:t>
      </w:r>
      <w:r w:rsidRPr="008D7C51">
        <w:t xml:space="preserve">, </w:t>
      </w:r>
      <w:r w:rsidRPr="008D7C51">
        <w:rPr>
          <w:rStyle w:val="CodeDansTexte"/>
        </w:rPr>
        <w:t>OR</w:t>
      </w:r>
      <w:r w:rsidRPr="008D7C51">
        <w:t xml:space="preserve">, </w:t>
      </w:r>
      <w:r w:rsidRPr="008D7C51">
        <w:rPr>
          <w:rStyle w:val="CodeDansTexte"/>
        </w:rPr>
        <w:t>SIMILAR</w:t>
      </w:r>
      <w:r w:rsidRPr="008D7C51">
        <w:t>...) sur les lignes de la table.</w:t>
      </w:r>
    </w:p>
    <w:p w14:paraId="379FD27D" w14:textId="77777777" w:rsidR="00EA3619" w:rsidRDefault="00EA3619" w:rsidP="00EA3619">
      <w:pPr>
        <w:pStyle w:val="Question"/>
      </w:pPr>
      <w:r>
        <w:t>Q</w:t>
      </w:r>
      <w:r w:rsidRPr="00C86D19">
        <w:t>uel</w:t>
      </w:r>
      <w:r>
        <w:t>s</w:t>
      </w:r>
      <w:r w:rsidRPr="00C86D19">
        <w:t xml:space="preserve"> sont les trois inconvénients majeurs de l</w:t>
      </w:r>
      <w:r>
        <w:t>’</w:t>
      </w:r>
      <w:r w:rsidRPr="00C86D19">
        <w:t>indexation de contenu dans les SGBDR</w:t>
      </w:r>
      <w:r>
        <w:t> </w:t>
      </w:r>
      <w:r w:rsidRPr="00C86D19">
        <w:t>?</w:t>
      </w:r>
    </w:p>
    <w:p w14:paraId="6718A527" w14:textId="3675D095" w:rsidR="00EA3619" w:rsidRDefault="008D7C51" w:rsidP="008D7C51">
      <w:pPr>
        <w:pStyle w:val="ListeAPuce"/>
      </w:pPr>
      <w:r>
        <w:t>L</w:t>
      </w:r>
      <w:r w:rsidR="00EA3619">
        <w:t>es résultats renvoyés par les SGBDR ne tiennent compte ni de l</w:t>
      </w:r>
      <w:r>
        <w:t>’</w:t>
      </w:r>
      <w:r w:rsidR="00EA3619">
        <w:t>intention véritable de l</w:t>
      </w:r>
      <w:r>
        <w:t>’</w:t>
      </w:r>
      <w:r w:rsidR="00EA3619">
        <w:t>utilisateur, ni de la sémantique des termes. C</w:t>
      </w:r>
      <w:r>
        <w:t>’</w:t>
      </w:r>
      <w:r w:rsidR="00EA3619">
        <w:t>est à l</w:t>
      </w:r>
      <w:r>
        <w:t>’</w:t>
      </w:r>
      <w:r w:rsidR="00EA3619">
        <w:t>utilisateur d</w:t>
      </w:r>
      <w:r>
        <w:t>’</w:t>
      </w:r>
      <w:r w:rsidR="00EA3619">
        <w:t xml:space="preserve">être le plus précis possible dans sa requête, ce qui </w:t>
      </w:r>
      <w:r>
        <w:t xml:space="preserve">n’est pas toujours pratique et </w:t>
      </w:r>
      <w:r w:rsidR="00EA3619">
        <w:t>peut être très pénible</w:t>
      </w:r>
      <w:r>
        <w:t>.</w:t>
      </w:r>
    </w:p>
    <w:p w14:paraId="3784BE5B" w14:textId="581EFCD1" w:rsidR="00EA3619" w:rsidRDefault="008D7C51" w:rsidP="008D7C51">
      <w:pPr>
        <w:pStyle w:val="ListeAPuce"/>
      </w:pPr>
      <w:r>
        <w:t>L</w:t>
      </w:r>
      <w:r w:rsidR="00EA3619">
        <w:t>es recherches dans les SGBDR ne peuvent se faire que sur les données structurées (les tables)</w:t>
      </w:r>
      <w:r>
        <w:t>.</w:t>
      </w:r>
    </w:p>
    <w:p w14:paraId="7A878631" w14:textId="5E5476A2" w:rsidR="00EA3619" w:rsidRDefault="008D7C51" w:rsidP="008D7C51">
      <w:pPr>
        <w:pStyle w:val="ListeAPuce"/>
      </w:pPr>
      <w:r>
        <w:t>L</w:t>
      </w:r>
      <w:r w:rsidR="00EA3619">
        <w:t>a performance des requêtes SQL baisse avec l’augmentation du volume de données</w:t>
      </w:r>
      <w:r>
        <w:t>.</w:t>
      </w:r>
    </w:p>
    <w:p w14:paraId="7F921C24" w14:textId="77777777" w:rsidR="00EA3619" w:rsidRDefault="00EA3619" w:rsidP="00EA3619">
      <w:pPr>
        <w:pStyle w:val="Question"/>
      </w:pPr>
      <w:r>
        <w:t>Q</w:t>
      </w:r>
      <w:r w:rsidRPr="00C86D19">
        <w:t>u</w:t>
      </w:r>
      <w:r>
        <w:t>’</w:t>
      </w:r>
      <w:r w:rsidRPr="00C86D19">
        <w:t>est</w:t>
      </w:r>
      <w:r>
        <w:t>-</w:t>
      </w:r>
      <w:r w:rsidRPr="00C86D19">
        <w:t>ce qu</w:t>
      </w:r>
      <w:r>
        <w:t>’</w:t>
      </w:r>
      <w:r w:rsidRPr="00C86D19">
        <w:t>une recherche textuelle intégrale</w:t>
      </w:r>
      <w:r>
        <w:t> </w:t>
      </w:r>
      <w:r w:rsidRPr="00C86D19">
        <w:t>?</w:t>
      </w:r>
    </w:p>
    <w:p w14:paraId="319254CD" w14:textId="482A69EB" w:rsidR="00EA3619" w:rsidRPr="008D7C51" w:rsidRDefault="00EA3619" w:rsidP="008D7C51">
      <w:pPr>
        <w:pStyle w:val="TexteCourant"/>
      </w:pPr>
      <w:r w:rsidRPr="008D7C51">
        <w:t xml:space="preserve">De l’expression anglaise </w:t>
      </w:r>
      <w:r w:rsidRPr="008D7C51">
        <w:rPr>
          <w:i/>
        </w:rPr>
        <w:t xml:space="preserve">full </w:t>
      </w:r>
      <w:proofErr w:type="spellStart"/>
      <w:r w:rsidRPr="008D7C51">
        <w:rPr>
          <w:i/>
        </w:rPr>
        <w:t>text</w:t>
      </w:r>
      <w:proofErr w:type="spellEnd"/>
      <w:r w:rsidRPr="008D7C51">
        <w:rPr>
          <w:i/>
        </w:rPr>
        <w:t xml:space="preserve"> </w:t>
      </w:r>
      <w:proofErr w:type="spellStart"/>
      <w:r w:rsidRPr="008D7C51">
        <w:rPr>
          <w:i/>
        </w:rPr>
        <w:t>search</w:t>
      </w:r>
      <w:proofErr w:type="spellEnd"/>
      <w:r w:rsidRPr="008D7C51">
        <w:t xml:space="preserve">, </w:t>
      </w:r>
      <w:r w:rsidR="008D7C51">
        <w:t>il s’agit d’une</w:t>
      </w:r>
      <w:r w:rsidRPr="008D7C51">
        <w:t xml:space="preserve"> recherche linguistique sur des données textuelles</w:t>
      </w:r>
      <w:r w:rsidR="008D7C51">
        <w:t>,</w:t>
      </w:r>
      <w:r w:rsidRPr="008D7C51">
        <w:t xml:space="preserve"> dans des documents structurés ou non, en traitant les mots et les expressions à partir des règles spécifiques d</w:t>
      </w:r>
      <w:r w:rsidR="008D7C51">
        <w:t>’</w:t>
      </w:r>
      <w:r w:rsidRPr="008D7C51">
        <w:t>une langue.</w:t>
      </w:r>
    </w:p>
    <w:p w14:paraId="177BD0AA" w14:textId="77777777" w:rsidR="00EA3619" w:rsidRPr="008D7C51" w:rsidRDefault="00EA3619" w:rsidP="008D7C51">
      <w:pPr>
        <w:pStyle w:val="Question"/>
      </w:pPr>
      <w:r w:rsidRPr="008D7C51">
        <w:t xml:space="preserve">Quelle est la différence entre une recherche textuelle intégrale et une recherche à l’aide de l’instruction </w:t>
      </w:r>
      <w:r w:rsidRPr="008D7C51">
        <w:rPr>
          <w:rStyle w:val="CodeDansTexte"/>
        </w:rPr>
        <w:t>LIKE</w:t>
      </w:r>
      <w:r w:rsidRPr="008D7C51">
        <w:t xml:space="preserve"> du SQL ?</w:t>
      </w:r>
    </w:p>
    <w:p w14:paraId="0E928E7E" w14:textId="51356432" w:rsidR="00EA3619" w:rsidRPr="008D7C51" w:rsidRDefault="00EA3619" w:rsidP="008D7C51">
      <w:pPr>
        <w:pStyle w:val="TexteCourant"/>
      </w:pPr>
      <w:r w:rsidRPr="008D7C51">
        <w:t xml:space="preserve">Une recherche textuelle intégrale est bien plus large qu’une recherche à l’aide de l’instruction </w:t>
      </w:r>
      <w:r w:rsidRPr="008D7C51">
        <w:rPr>
          <w:rStyle w:val="CodeDansTexte"/>
        </w:rPr>
        <w:t>LIKE</w:t>
      </w:r>
      <w:r w:rsidRPr="008D7C51">
        <w:t xml:space="preserve">. </w:t>
      </w:r>
      <w:r w:rsidR="008D7C51">
        <w:t>Cette dernière</w:t>
      </w:r>
      <w:r w:rsidRPr="008D7C51">
        <w:t xml:space="preserve"> retourne</w:t>
      </w:r>
      <w:r w:rsidR="008D7C51">
        <w:t>,</w:t>
      </w:r>
      <w:r w:rsidRPr="008D7C51">
        <w:t xml:space="preserve"> pour chaque ligne de la table</w:t>
      </w:r>
      <w:r w:rsidR="008D7C51">
        <w:t>,</w:t>
      </w:r>
      <w:r w:rsidRPr="008D7C51">
        <w:t xml:space="preserve"> une valeur booléenne indiquant strictement si le motif de recherche est trouvé dans la ligne</w:t>
      </w:r>
      <w:r w:rsidR="008D7C51">
        <w:t>. L</w:t>
      </w:r>
      <w:r w:rsidRPr="008D7C51">
        <w:t xml:space="preserve">a recherche textuelle intégrale prend en compte l’intention de </w:t>
      </w:r>
      <w:r w:rsidRPr="008D7C51">
        <w:lastRenderedPageBreak/>
        <w:t xml:space="preserve">l’utilisateur et les spécificités de la langue. </w:t>
      </w:r>
      <w:r w:rsidR="008D7C51">
        <w:t>C</w:t>
      </w:r>
      <w:r w:rsidRPr="008D7C51">
        <w:t xml:space="preserve">’est un score </w:t>
      </w:r>
      <w:r w:rsidR="008D7C51">
        <w:t>de correspondance</w:t>
      </w:r>
      <w:r w:rsidRPr="008D7C51">
        <w:t xml:space="preserve"> qui est utilisé </w:t>
      </w:r>
      <w:r w:rsidR="008D7C51">
        <w:t xml:space="preserve">pour </w:t>
      </w:r>
      <w:r w:rsidRPr="008D7C51">
        <w:t xml:space="preserve">classer les résultats, alors qu’avec le </w:t>
      </w:r>
      <w:r w:rsidRPr="008D7C51">
        <w:rPr>
          <w:rStyle w:val="CodeDansTexte"/>
        </w:rPr>
        <w:t>LIKE</w:t>
      </w:r>
      <w:r w:rsidRPr="008D7C51">
        <w:t>, c’est un critère binaire (présence/absence du terme) qui est utilisé.</w:t>
      </w:r>
    </w:p>
    <w:p w14:paraId="2EF1EFBC" w14:textId="77777777" w:rsidR="00EA3619" w:rsidRPr="008D7C51" w:rsidRDefault="00EA3619" w:rsidP="008D7C51">
      <w:pPr>
        <w:pStyle w:val="Question"/>
      </w:pPr>
      <w:r w:rsidRPr="008D7C51">
        <w:t xml:space="preserve">Quels résultats la requête </w:t>
      </w:r>
      <w:r w:rsidRPr="008D7C51">
        <w:rPr>
          <w:rStyle w:val="CodeDansTexte"/>
        </w:rPr>
        <w:t>*cadre*</w:t>
      </w:r>
      <w:r w:rsidRPr="008D7C51">
        <w:t xml:space="preserve"> retournera-t-elle ?</w:t>
      </w:r>
    </w:p>
    <w:p w14:paraId="3BBA663E" w14:textId="51153B7C" w:rsidR="00EA3619" w:rsidRPr="008D7C51" w:rsidRDefault="008D7C51" w:rsidP="008D7C51">
      <w:pPr>
        <w:pStyle w:val="TexteCourant"/>
      </w:pPr>
      <w:r>
        <w:t>Elle</w:t>
      </w:r>
      <w:r w:rsidR="00AD12C7">
        <w:t xml:space="preserve"> r</w:t>
      </w:r>
      <w:r w:rsidR="00EA3619" w:rsidRPr="008D7C51">
        <w:t>enve</w:t>
      </w:r>
      <w:r w:rsidR="00AD12C7">
        <w:t>rra</w:t>
      </w:r>
      <w:r w:rsidR="00EA3619" w:rsidRPr="008D7C51">
        <w:t xml:space="preserve"> toutes les lignes dont les mots contiennent « cadre », par exemple « encadrer », « encadrement », « recadrer », etc.</w:t>
      </w:r>
    </w:p>
    <w:p w14:paraId="55627DA4" w14:textId="77777777" w:rsidR="00EA3619" w:rsidRDefault="00EA3619" w:rsidP="00EA3619">
      <w:pPr>
        <w:pStyle w:val="Question"/>
      </w:pPr>
      <w:r>
        <w:t>Q</w:t>
      </w:r>
      <w:r w:rsidRPr="00C86D19">
        <w:t>u</w:t>
      </w:r>
      <w:r>
        <w:t>’</w:t>
      </w:r>
      <w:r w:rsidRPr="00C86D19">
        <w:t>est</w:t>
      </w:r>
      <w:r>
        <w:t>-</w:t>
      </w:r>
      <w:r w:rsidRPr="00C86D19">
        <w:t>ce que l</w:t>
      </w:r>
      <w:r>
        <w:t>’</w:t>
      </w:r>
      <w:r w:rsidRPr="00C86D19">
        <w:t>e</w:t>
      </w:r>
      <w:r>
        <w:t>xtraction d’entité </w:t>
      </w:r>
      <w:r w:rsidRPr="00C86D19">
        <w:t>?</w:t>
      </w:r>
    </w:p>
    <w:p w14:paraId="55CD267C" w14:textId="57217EF9" w:rsidR="00EA3619" w:rsidRPr="00AD12C7" w:rsidRDefault="00EA3619" w:rsidP="00AD12C7">
      <w:pPr>
        <w:pStyle w:val="TexteCourant"/>
      </w:pPr>
      <w:r w:rsidRPr="00AD12C7">
        <w:t>C’est une technique du traitement du langage naturel qui permet de détecter et d</w:t>
      </w:r>
      <w:r w:rsidR="00AD12C7">
        <w:t>’</w:t>
      </w:r>
      <w:r w:rsidRPr="00AD12C7">
        <w:t>étiqueter des entités du texte. Une entité peut être un nom propre de personne, un nom de pays, un nom de produit, etc.</w:t>
      </w:r>
    </w:p>
    <w:p w14:paraId="0D9F8915" w14:textId="77777777" w:rsidR="00EA3619" w:rsidRDefault="00EA3619" w:rsidP="00EA3619">
      <w:pPr>
        <w:pStyle w:val="Question"/>
      </w:pPr>
      <w:r>
        <w:t>E</w:t>
      </w:r>
      <w:r w:rsidRPr="00C86D19">
        <w:t>n quoi le N-</w:t>
      </w:r>
      <w:r>
        <w:t>g</w:t>
      </w:r>
      <w:r w:rsidRPr="00C86D19">
        <w:t>ram</w:t>
      </w:r>
      <w:r>
        <w:t>me consiste-t-il </w:t>
      </w:r>
      <w:r w:rsidRPr="00C86D19">
        <w:t>?</w:t>
      </w:r>
    </w:p>
    <w:p w14:paraId="4F9844E9" w14:textId="51326AD1" w:rsidR="00EA3619" w:rsidRPr="00AD12C7" w:rsidRDefault="00EA3619" w:rsidP="00AD12C7">
      <w:pPr>
        <w:pStyle w:val="TexteCourant"/>
      </w:pPr>
      <w:r w:rsidRPr="00AD12C7">
        <w:t>C’est une technique qui consiste à sectionner les longues chaînes de caractère</w:t>
      </w:r>
      <w:r w:rsidR="00AD12C7">
        <w:t>s</w:t>
      </w:r>
      <w:r w:rsidRPr="00AD12C7">
        <w:t xml:space="preserve"> en chaînes de taille fixe</w:t>
      </w:r>
      <w:r w:rsidR="00810477">
        <w:t> N, qui</w:t>
      </w:r>
      <w:r w:rsidRPr="00AD12C7">
        <w:t xml:space="preserve"> sont ensuite ajoutées au dictionnaire de l</w:t>
      </w:r>
      <w:r w:rsidR="00810477">
        <w:t>’</w:t>
      </w:r>
      <w:r w:rsidRPr="00AD12C7">
        <w:t>index pour effectuer les recherches.</w:t>
      </w:r>
    </w:p>
    <w:p w14:paraId="7EAEFE1A" w14:textId="1638B257" w:rsidR="00EA3619" w:rsidRPr="00C86D19" w:rsidRDefault="00EA3619" w:rsidP="00EA3619">
      <w:pPr>
        <w:pStyle w:val="Question"/>
      </w:pPr>
      <w:r>
        <w:t>Q</w:t>
      </w:r>
      <w:r w:rsidRPr="00C86D19">
        <w:t>ue</w:t>
      </w:r>
      <w:r>
        <w:t>l</w:t>
      </w:r>
      <w:r w:rsidR="00810477">
        <w:t>le</w:t>
      </w:r>
      <w:r>
        <w:t>s sont les chaînes fournies par</w:t>
      </w:r>
      <w:r w:rsidRPr="00C86D19">
        <w:t xml:space="preserve"> le 5-</w:t>
      </w:r>
      <w:r>
        <w:t>g</w:t>
      </w:r>
      <w:r w:rsidRPr="00C86D19">
        <w:t>ram</w:t>
      </w:r>
      <w:r>
        <w:t>me</w:t>
      </w:r>
      <w:r w:rsidRPr="00C86D19">
        <w:t xml:space="preserve"> du terme </w:t>
      </w:r>
      <w:r>
        <w:t>« </w:t>
      </w:r>
      <w:r w:rsidRPr="00C86D19">
        <w:t>Anticonstitutionnellement</w:t>
      </w:r>
      <w:r>
        <w:t> » </w:t>
      </w:r>
      <w:r w:rsidRPr="00C86D19">
        <w:t>?</w:t>
      </w:r>
    </w:p>
    <w:p w14:paraId="35A991DC" w14:textId="0AB20772" w:rsidR="00EA3619" w:rsidRPr="000F64E7" w:rsidRDefault="002A25D4" w:rsidP="00930E11">
      <w:pPr>
        <w:pStyle w:val="TexteCourant"/>
      </w:pPr>
      <w:del w:id="3" w:author="Juvenal JVC" w:date="2018-07-04T23:36:00Z">
        <w:r w:rsidRPr="000F64E7" w:rsidDel="000F64E7">
          <w:delText xml:space="preserve"> </w:delText>
        </w:r>
      </w:del>
      <w:r w:rsidRPr="000F64E7">
        <w:t xml:space="preserve"> </w:t>
      </w:r>
      <w:proofErr w:type="spellStart"/>
      <w:r w:rsidRPr="000F64E7">
        <w:t>Antic</w:t>
      </w:r>
      <w:proofErr w:type="spellEnd"/>
      <w:r w:rsidRPr="000F64E7">
        <w:t xml:space="preserve">, </w:t>
      </w:r>
      <w:proofErr w:type="spellStart"/>
      <w:r w:rsidRPr="000F64E7">
        <w:t>ntico</w:t>
      </w:r>
      <w:proofErr w:type="spellEnd"/>
      <w:r w:rsidRPr="000F64E7">
        <w:t xml:space="preserve">, </w:t>
      </w:r>
      <w:proofErr w:type="spellStart"/>
      <w:r w:rsidRPr="000F64E7">
        <w:t>ticon</w:t>
      </w:r>
      <w:proofErr w:type="spellEnd"/>
      <w:r w:rsidRPr="000F64E7">
        <w:t xml:space="preserve">, </w:t>
      </w:r>
      <w:proofErr w:type="spellStart"/>
      <w:r w:rsidRPr="000F64E7">
        <w:t>icons</w:t>
      </w:r>
      <w:proofErr w:type="spellEnd"/>
      <w:r w:rsidRPr="000F64E7">
        <w:t xml:space="preserve">, </w:t>
      </w:r>
      <w:proofErr w:type="spellStart"/>
      <w:r w:rsidRPr="000F64E7">
        <w:t>const</w:t>
      </w:r>
      <w:proofErr w:type="spellEnd"/>
      <w:r w:rsidRPr="000F64E7">
        <w:t xml:space="preserve">, </w:t>
      </w:r>
      <w:proofErr w:type="spellStart"/>
      <w:r w:rsidRPr="000F64E7">
        <w:t>onsti</w:t>
      </w:r>
      <w:proofErr w:type="spellEnd"/>
      <w:r w:rsidRPr="000F64E7">
        <w:t xml:space="preserve">, </w:t>
      </w:r>
      <w:proofErr w:type="spellStart"/>
      <w:r w:rsidRPr="000F64E7">
        <w:t>nstit</w:t>
      </w:r>
      <w:proofErr w:type="spellEnd"/>
      <w:r w:rsidRPr="000F64E7">
        <w:t xml:space="preserve">, </w:t>
      </w:r>
      <w:proofErr w:type="spellStart"/>
      <w:r w:rsidRPr="000F64E7">
        <w:t>stitu</w:t>
      </w:r>
      <w:proofErr w:type="spellEnd"/>
      <w:r w:rsidRPr="000F64E7">
        <w:t xml:space="preserve">, </w:t>
      </w:r>
      <w:proofErr w:type="spellStart"/>
      <w:r w:rsidRPr="000F64E7">
        <w:t>titut</w:t>
      </w:r>
      <w:proofErr w:type="spellEnd"/>
      <w:r w:rsidRPr="000F64E7">
        <w:t xml:space="preserve">, </w:t>
      </w:r>
      <w:proofErr w:type="spellStart"/>
      <w:r w:rsidRPr="000F64E7">
        <w:t>ituti</w:t>
      </w:r>
      <w:proofErr w:type="spellEnd"/>
      <w:r w:rsidRPr="000F64E7">
        <w:t xml:space="preserve">, </w:t>
      </w:r>
      <w:proofErr w:type="spellStart"/>
      <w:r w:rsidRPr="000F64E7">
        <w:t>tutio</w:t>
      </w:r>
      <w:proofErr w:type="spellEnd"/>
      <w:r w:rsidRPr="000F64E7">
        <w:t xml:space="preserve">, </w:t>
      </w:r>
      <w:proofErr w:type="spellStart"/>
      <w:r w:rsidRPr="000F64E7">
        <w:t>ution</w:t>
      </w:r>
      <w:proofErr w:type="spellEnd"/>
      <w:r w:rsidRPr="000F64E7">
        <w:t xml:space="preserve">, </w:t>
      </w:r>
      <w:proofErr w:type="spellStart"/>
      <w:r w:rsidRPr="000F64E7">
        <w:t>tionn</w:t>
      </w:r>
      <w:proofErr w:type="spellEnd"/>
      <w:r w:rsidRPr="000F64E7">
        <w:t xml:space="preserve">, </w:t>
      </w:r>
      <w:proofErr w:type="spellStart"/>
      <w:r w:rsidRPr="000F64E7">
        <w:t>ionne</w:t>
      </w:r>
      <w:proofErr w:type="spellEnd"/>
      <w:r w:rsidRPr="000F64E7">
        <w:t xml:space="preserve">, </w:t>
      </w:r>
      <w:proofErr w:type="spellStart"/>
      <w:r w:rsidRPr="000F64E7">
        <w:t>onnel</w:t>
      </w:r>
      <w:proofErr w:type="spellEnd"/>
      <w:r w:rsidRPr="000F64E7">
        <w:t xml:space="preserve">, </w:t>
      </w:r>
      <w:proofErr w:type="spellStart"/>
      <w:r w:rsidRPr="000F64E7">
        <w:t>nnell</w:t>
      </w:r>
      <w:proofErr w:type="spellEnd"/>
      <w:r w:rsidRPr="000F64E7">
        <w:t xml:space="preserve">, </w:t>
      </w:r>
      <w:proofErr w:type="spellStart"/>
      <w:r w:rsidRPr="000F64E7">
        <w:t>nelle</w:t>
      </w:r>
      <w:proofErr w:type="spellEnd"/>
      <w:r w:rsidRPr="000F64E7">
        <w:t xml:space="preserve">, </w:t>
      </w:r>
      <w:proofErr w:type="spellStart"/>
      <w:r w:rsidRPr="000F64E7">
        <w:t>ellem</w:t>
      </w:r>
      <w:proofErr w:type="spellEnd"/>
      <w:r w:rsidRPr="000F64E7">
        <w:t xml:space="preserve">, </w:t>
      </w:r>
      <w:proofErr w:type="spellStart"/>
      <w:r w:rsidRPr="000F64E7">
        <w:t>lleme</w:t>
      </w:r>
      <w:proofErr w:type="spellEnd"/>
      <w:r w:rsidRPr="000F64E7">
        <w:t xml:space="preserve">, </w:t>
      </w:r>
      <w:proofErr w:type="spellStart"/>
      <w:r w:rsidRPr="000F64E7">
        <w:t>lemen</w:t>
      </w:r>
      <w:proofErr w:type="spellEnd"/>
      <w:r w:rsidRPr="000F64E7">
        <w:t xml:space="preserve">, </w:t>
      </w:r>
      <w:proofErr w:type="spellStart"/>
      <w:r w:rsidRPr="000F64E7">
        <w:t>ement</w:t>
      </w:r>
      <w:proofErr w:type="spellEnd"/>
      <w:r w:rsidRPr="000F64E7">
        <w:t xml:space="preserve"> </w:t>
      </w:r>
      <w:r w:rsidRPr="00F23813">
        <w:t xml:space="preserve"> (</w:t>
      </w:r>
      <m:oMath>
        <m:sSubSup>
          <m:sSubSupPr>
            <m:ctrlPr>
              <w:rPr>
                <w:rFonts w:ascii="Cambria Math" w:hAnsi="Cambria Math"/>
                <w:i/>
              </w:rPr>
            </m:ctrlPr>
          </m:sSubSupPr>
          <m:e>
            <m:r>
              <w:rPr>
                <w:rFonts w:ascii="Cambria Math" w:hAnsi="Cambria Math"/>
              </w:rPr>
              <m:t>A</m:t>
            </m:r>
          </m:e>
          <m:sub>
            <m:r>
              <w:rPr>
                <w:rFonts w:ascii="Cambria Math" w:hAnsi="Cambria Math"/>
              </w:rPr>
              <m:t>19</m:t>
            </m:r>
          </m:sub>
          <m:sup>
            <m:r>
              <w:rPr>
                <w:rFonts w:ascii="Cambria Math" w:hAnsi="Cambria Math"/>
              </w:rPr>
              <m:t>5</m:t>
            </m:r>
          </m:sup>
        </m:sSubSup>
      </m:oMath>
      <w:r w:rsidR="00F23813">
        <w:t>)</w:t>
      </w:r>
    </w:p>
    <w:p w14:paraId="1CDEF4E1" w14:textId="77777777" w:rsidR="00EA3619" w:rsidRPr="00C86D19" w:rsidRDefault="00EA3619" w:rsidP="00EA3619">
      <w:pPr>
        <w:pStyle w:val="Question"/>
      </w:pPr>
      <w:r>
        <w:t>Expliquez en quoi consiste la recherche géographique ou géolocalisation.</w:t>
      </w:r>
    </w:p>
    <w:p w14:paraId="485E1803" w14:textId="73F35578" w:rsidR="00EA3619" w:rsidRPr="009C3C37" w:rsidRDefault="00EA3619" w:rsidP="009C3C37">
      <w:pPr>
        <w:pStyle w:val="TexteCourant"/>
      </w:pPr>
      <w:r w:rsidRPr="009C3C37">
        <w:t xml:space="preserve">C’est un type de recherche </w:t>
      </w:r>
      <w:r w:rsidR="009C3C37">
        <w:t xml:space="preserve">qui </w:t>
      </w:r>
      <w:r w:rsidRPr="009C3C37">
        <w:t xml:space="preserve">consiste à </w:t>
      </w:r>
      <w:r w:rsidR="009C3C37">
        <w:t>déterminer précisément la position</w:t>
      </w:r>
      <w:r w:rsidRPr="009C3C37">
        <w:t xml:space="preserve"> </w:t>
      </w:r>
      <w:r w:rsidR="009C3C37">
        <w:t>d’</w:t>
      </w:r>
      <w:r w:rsidRPr="009C3C37">
        <w:t>un ou plusieurs points par rapport à un point de référence.</w:t>
      </w:r>
    </w:p>
    <w:p w14:paraId="32B483BF" w14:textId="77777777" w:rsidR="00EA3619" w:rsidRDefault="00EA3619" w:rsidP="00EA3619">
      <w:pPr>
        <w:pStyle w:val="Question"/>
      </w:pPr>
      <w:r>
        <w:t>Q</w:t>
      </w:r>
      <w:r w:rsidRPr="00A673D2">
        <w:t xml:space="preserve">uelle est la différence entre le partitionnement par </w:t>
      </w:r>
      <w:r>
        <w:t>terme et le partitionnement par d</w:t>
      </w:r>
      <w:r w:rsidRPr="00A673D2">
        <w:t>ocument</w:t>
      </w:r>
      <w:r>
        <w:t> </w:t>
      </w:r>
      <w:r w:rsidRPr="00A673D2">
        <w:t>?</w:t>
      </w:r>
    </w:p>
    <w:p w14:paraId="1B27E1A7" w14:textId="436B0284" w:rsidR="00EA3619" w:rsidRPr="00F33F2B" w:rsidRDefault="00F33F2B" w:rsidP="00F33F2B">
      <w:pPr>
        <w:pStyle w:val="TexteCourant"/>
      </w:pPr>
      <w:r>
        <w:t>Dans le partitionnement</w:t>
      </w:r>
      <w:r w:rsidR="00EA3619" w:rsidRPr="00F33F2B">
        <w:t xml:space="preserve"> par terme, l</w:t>
      </w:r>
      <w:r>
        <w:t>’</w:t>
      </w:r>
      <w:r w:rsidR="00EA3619" w:rsidRPr="00F33F2B">
        <w:t>index est divisé en partitions des mots du dictionnaire</w:t>
      </w:r>
      <w:r>
        <w:t>, qui sont distribuées entre les</w:t>
      </w:r>
      <w:r w:rsidR="00EA3619" w:rsidRPr="00F33F2B">
        <w:t xml:space="preserve"> n</w:t>
      </w:r>
      <w:r>
        <w:t>œ</w:t>
      </w:r>
      <w:r w:rsidR="00EA3619" w:rsidRPr="00F33F2B">
        <w:t>ud</w:t>
      </w:r>
      <w:r>
        <w:t>s</w:t>
      </w:r>
      <w:r w:rsidR="00EA3619" w:rsidRPr="00F33F2B">
        <w:t xml:space="preserve">. Dans le partitionnement par document, </w:t>
      </w:r>
      <w:r>
        <w:t xml:space="preserve">ce sont </w:t>
      </w:r>
      <w:r w:rsidR="00EA3619" w:rsidRPr="00F33F2B">
        <w:t xml:space="preserve">les documents </w:t>
      </w:r>
      <w:r>
        <w:t>indexés</w:t>
      </w:r>
      <w:r w:rsidR="00EA3619" w:rsidRPr="00F33F2B">
        <w:t xml:space="preserve"> </w:t>
      </w:r>
      <w:r>
        <w:t xml:space="preserve">qui </w:t>
      </w:r>
      <w:r w:rsidR="00EA3619" w:rsidRPr="00F33F2B">
        <w:t xml:space="preserve">sont distribués et chaque nœud </w:t>
      </w:r>
      <w:r>
        <w:t xml:space="preserve">en </w:t>
      </w:r>
      <w:r w:rsidR="00EA3619" w:rsidRPr="00F33F2B">
        <w:t xml:space="preserve">reçoit à peu près </w:t>
      </w:r>
      <w:r>
        <w:t>le même</w:t>
      </w:r>
      <w:r w:rsidR="00EA3619" w:rsidRPr="00F33F2B">
        <w:t xml:space="preserve"> volume.</w:t>
      </w:r>
    </w:p>
    <w:p w14:paraId="6E9D6022" w14:textId="77777777" w:rsidR="00EA3619" w:rsidRDefault="00EA3619" w:rsidP="00EA3619">
      <w:pPr>
        <w:pStyle w:val="Question"/>
      </w:pPr>
      <w:r>
        <w:t>E</w:t>
      </w:r>
      <w:r w:rsidRPr="00A673D2">
        <w:t>xpliquez les deux mode</w:t>
      </w:r>
      <w:r>
        <w:t xml:space="preserve">s de stockage d’un </w:t>
      </w:r>
      <w:r w:rsidRPr="00A673D2">
        <w:t>index dans un cluster</w:t>
      </w:r>
      <w:r>
        <w:t>.</w:t>
      </w:r>
    </w:p>
    <w:p w14:paraId="43FE5055" w14:textId="2EBEA3F1" w:rsidR="00EA3619" w:rsidRPr="00F33F2B" w:rsidRDefault="00F33F2B" w:rsidP="00F33F2B">
      <w:pPr>
        <w:pStyle w:val="ListeAPuce"/>
      </w:pPr>
      <w:r>
        <w:t>S</w:t>
      </w:r>
      <w:r w:rsidR="00EA3619" w:rsidRPr="00F33F2B">
        <w:t>tockage en mémoire</w:t>
      </w:r>
    </w:p>
    <w:p w14:paraId="0E5C92DE" w14:textId="62A42DCA" w:rsidR="00EA3619" w:rsidRPr="00F33F2B" w:rsidRDefault="00F33F2B" w:rsidP="00F33F2B">
      <w:pPr>
        <w:pStyle w:val="ListeAPuce"/>
      </w:pPr>
      <w:r>
        <w:t>S</w:t>
      </w:r>
      <w:r w:rsidR="00EA3619" w:rsidRPr="00F33F2B">
        <w:t>tockage sur disque dur</w:t>
      </w:r>
    </w:p>
    <w:p w14:paraId="47F1E5B6" w14:textId="77777777" w:rsidR="00EA3619" w:rsidRDefault="00EA3619" w:rsidP="00EA3619">
      <w:pPr>
        <w:pStyle w:val="Question"/>
      </w:pPr>
      <w:r>
        <w:lastRenderedPageBreak/>
        <w:t>E</w:t>
      </w:r>
      <w:r w:rsidRPr="00A673D2">
        <w:t>xpliquez les deux composants qui constituent une solution d</w:t>
      </w:r>
      <w:r>
        <w:t>’</w:t>
      </w:r>
      <w:r w:rsidRPr="00A673D2">
        <w:t>indexation de contenu</w:t>
      </w:r>
      <w:r>
        <w:t>.</w:t>
      </w:r>
    </w:p>
    <w:p w14:paraId="1FE53777" w14:textId="6511D51B" w:rsidR="00EA3619" w:rsidRPr="0031492A" w:rsidRDefault="00B4521D" w:rsidP="00B4521D">
      <w:pPr>
        <w:pStyle w:val="ListeAPuce"/>
      </w:pPr>
      <w:r>
        <w:t>M</w:t>
      </w:r>
      <w:r w:rsidR="00EA3619" w:rsidRPr="0031492A">
        <w:t>oteur de stockage des données</w:t>
      </w:r>
      <w:r>
        <w:t>. C</w:t>
      </w:r>
      <w:r w:rsidR="00EA3619" w:rsidRPr="0031492A">
        <w:t>’est le composant chargé du stockage des documents sur lesquels v</w:t>
      </w:r>
      <w:r w:rsidR="002F05D1">
        <w:t>a</w:t>
      </w:r>
      <w:r w:rsidR="00EA3619" w:rsidRPr="0031492A">
        <w:t xml:space="preserve"> se faire la recherche de contenu</w:t>
      </w:r>
      <w:r>
        <w:t>.</w:t>
      </w:r>
    </w:p>
    <w:p w14:paraId="378D8222" w14:textId="79A3B65A" w:rsidR="00EA3619" w:rsidRPr="0031492A" w:rsidRDefault="00B4521D" w:rsidP="00B4521D">
      <w:pPr>
        <w:pStyle w:val="ListeAPuce"/>
      </w:pPr>
      <w:r>
        <w:t>M</w:t>
      </w:r>
      <w:r w:rsidR="00EA3619" w:rsidRPr="0031492A">
        <w:t>oteur d’indexation de contenu</w:t>
      </w:r>
      <w:r>
        <w:t>. C</w:t>
      </w:r>
      <w:r w:rsidR="00EA3619" w:rsidRPr="0031492A">
        <w:t xml:space="preserve">’est le composant qui est chargé d’indexer les documents, </w:t>
      </w:r>
      <w:r w:rsidR="002F05D1">
        <w:t xml:space="preserve">de </w:t>
      </w:r>
      <w:r w:rsidR="00EA3619" w:rsidRPr="0031492A">
        <w:t xml:space="preserve">construire l’index inversé et </w:t>
      </w:r>
      <w:r w:rsidR="002F05D1">
        <w:t xml:space="preserve">de </w:t>
      </w:r>
      <w:r w:rsidR="00EA3619" w:rsidRPr="0031492A">
        <w:t>fournir des fonctions pour la recherche de contenu dans ces documents</w:t>
      </w:r>
      <w:r w:rsidR="002F05D1">
        <w:t>.</w:t>
      </w:r>
    </w:p>
    <w:p w14:paraId="5C9BAA52" w14:textId="77777777" w:rsidR="00EA3619" w:rsidRPr="00FE2687" w:rsidRDefault="00EA3619" w:rsidP="00EA3619">
      <w:pPr>
        <w:pStyle w:val="Question"/>
      </w:pPr>
      <w:r>
        <w:t>Q</w:t>
      </w:r>
      <w:r w:rsidRPr="00FE2687">
        <w:t>u</w:t>
      </w:r>
      <w:r>
        <w:t>’</w:t>
      </w:r>
      <w:r w:rsidRPr="00FE2687">
        <w:t>est</w:t>
      </w:r>
      <w:r>
        <w:t>-</w:t>
      </w:r>
      <w:r w:rsidRPr="00FE2687">
        <w:t>ce qui différencie un moteur NoSQL orienté</w:t>
      </w:r>
      <w:r>
        <w:t>-</w:t>
      </w:r>
      <w:r w:rsidRPr="00FE2687">
        <w:t>colonne</w:t>
      </w:r>
      <w:r>
        <w:t>s</w:t>
      </w:r>
      <w:r w:rsidRPr="00FE2687">
        <w:t xml:space="preserve"> d</w:t>
      </w:r>
      <w:r>
        <w:t>’</w:t>
      </w:r>
      <w:r w:rsidRPr="00FE2687">
        <w:t>un moteur NoSQL orienté</w:t>
      </w:r>
      <w:r>
        <w:t>-</w:t>
      </w:r>
      <w:r w:rsidRPr="00FE2687">
        <w:t>pl</w:t>
      </w:r>
      <w:r>
        <w:t>e</w:t>
      </w:r>
      <w:r w:rsidRPr="00FE2687">
        <w:t>in text</w:t>
      </w:r>
      <w:r>
        <w:t>e </w:t>
      </w:r>
      <w:r w:rsidRPr="00FE2687">
        <w:t>?</w:t>
      </w:r>
    </w:p>
    <w:p w14:paraId="5D3A5E1A" w14:textId="1BF7FC16" w:rsidR="00D54080" w:rsidRPr="00176C48" w:rsidRDefault="00176C48" w:rsidP="00176C48">
      <w:pPr>
        <w:pStyle w:val="TexteCourant"/>
      </w:pPr>
      <w:r>
        <w:t>À l’inverse d</w:t>
      </w:r>
      <w:r w:rsidRPr="00176C48">
        <w:t>es orienté</w:t>
      </w:r>
      <w:r>
        <w:t>s-</w:t>
      </w:r>
      <w:r w:rsidRPr="00176C48">
        <w:t>colonne</w:t>
      </w:r>
      <w:r>
        <w:t>s</w:t>
      </w:r>
      <w:r w:rsidRPr="00176C48">
        <w:t xml:space="preserve">, </w:t>
      </w:r>
      <w:r>
        <w:t>l</w:t>
      </w:r>
      <w:r w:rsidR="00D54080" w:rsidRPr="00176C48">
        <w:t>es moteurs NoSQL orienté</w:t>
      </w:r>
      <w:r>
        <w:t>s-</w:t>
      </w:r>
      <w:r w:rsidR="00D54080" w:rsidRPr="00176C48">
        <w:t>pl</w:t>
      </w:r>
      <w:r>
        <w:t>e</w:t>
      </w:r>
      <w:r w:rsidR="00D54080" w:rsidRPr="00176C48">
        <w:t>in text</w:t>
      </w:r>
      <w:r>
        <w:t>e</w:t>
      </w:r>
      <w:r w:rsidR="00D54080" w:rsidRPr="00176C48">
        <w:t xml:space="preserve"> ne sont pas des moteurs de stockage. Ils indexent le contenu des documents ou des bases de données stockées dans ces moteurs et fournissent des fonctions de recherche de contenu sur leurs données.</w:t>
      </w:r>
    </w:p>
    <w:p w14:paraId="2791FEE5" w14:textId="77777777" w:rsidR="00EA3619" w:rsidRPr="00FE2687" w:rsidRDefault="00EA3619" w:rsidP="00EA3619">
      <w:pPr>
        <w:pStyle w:val="Question"/>
      </w:pPr>
      <w:r>
        <w:t>E</w:t>
      </w:r>
      <w:r w:rsidRPr="00FE2687">
        <w:t>xpliquez les deux modes architecturaux des moteurs d</w:t>
      </w:r>
      <w:r>
        <w:t>’</w:t>
      </w:r>
      <w:r w:rsidRPr="00FE2687">
        <w:t>indexation de contenu</w:t>
      </w:r>
      <w:r>
        <w:t>.</w:t>
      </w:r>
    </w:p>
    <w:p w14:paraId="1A8083CB" w14:textId="39FC4DC7" w:rsidR="00D54080" w:rsidRDefault="00176C48" w:rsidP="00176C48">
      <w:pPr>
        <w:pStyle w:val="ListeAPuce"/>
      </w:pPr>
      <w:r>
        <w:t>A</w:t>
      </w:r>
      <w:r w:rsidR="00D54080">
        <w:t>rchitectures à index distant</w:t>
      </w:r>
      <w:r>
        <w:t>. L</w:t>
      </w:r>
      <w:r w:rsidR="00D54080">
        <w:t>es index sont stockés séparément de la base de données. Le moteur d’indexation de contenu est installé sur un cluster séparé d</w:t>
      </w:r>
      <w:r>
        <w:t>e celui</w:t>
      </w:r>
      <w:r w:rsidR="00D54080">
        <w:t xml:space="preserve"> du moteur de la base et agit comme un </w:t>
      </w:r>
      <w:r>
        <w:t>« </w:t>
      </w:r>
      <w:r w:rsidR="00D54080">
        <w:t>service</w:t>
      </w:r>
      <w:r>
        <w:t> »</w:t>
      </w:r>
      <w:r w:rsidR="00D54080">
        <w:t xml:space="preserve"> </w:t>
      </w:r>
      <w:r>
        <w:t>(</w:t>
      </w:r>
      <w:r w:rsidR="00D54080">
        <w:t>ou API</w:t>
      </w:r>
      <w:r>
        <w:t>)</w:t>
      </w:r>
      <w:r w:rsidR="00D54080">
        <w:t xml:space="preserve"> de recherche distant</w:t>
      </w:r>
      <w:r>
        <w:t> ».</w:t>
      </w:r>
    </w:p>
    <w:p w14:paraId="4F4CBC71" w14:textId="6DA5E7BC" w:rsidR="00D54080" w:rsidRDefault="00176C48" w:rsidP="00176C48">
      <w:pPr>
        <w:pStyle w:val="ListeAPuce"/>
      </w:pPr>
      <w:r>
        <w:t>A</w:t>
      </w:r>
      <w:r w:rsidR="00D54080">
        <w:t>rchitectures à index local</w:t>
      </w:r>
      <w:r>
        <w:t>. L</w:t>
      </w:r>
      <w:r w:rsidR="00D54080">
        <w:t>es index sont stockés dans le même cluster que la base de données. Le moteur NoSQL d’indexation de contenu est intégré comme une fonctionnalité supplémentaire au moteur de base de données</w:t>
      </w:r>
      <w:r>
        <w:t>.</w:t>
      </w:r>
    </w:p>
    <w:p w14:paraId="2B3D9E61" w14:textId="1B76EF94" w:rsidR="006833F5" w:rsidRDefault="005C0EDF" w:rsidP="003F7E56">
      <w:pPr>
        <w:pStyle w:val="TitreNiveau1"/>
      </w:pPr>
      <w:r>
        <w:t>Chapitre </w:t>
      </w:r>
      <w:r w:rsidR="003077C1">
        <w:t>8</w:t>
      </w:r>
    </w:p>
    <w:p w14:paraId="64FA665B" w14:textId="77777777" w:rsidR="000A6DA0" w:rsidRDefault="000A6DA0" w:rsidP="000A6DA0">
      <w:pPr>
        <w:pStyle w:val="Question"/>
      </w:pPr>
      <w:r w:rsidRPr="00062F17">
        <w:t>Q</w:t>
      </w:r>
      <w:r>
        <w:t>u’est-ce qu’une recherche de contenu ?</w:t>
      </w:r>
    </w:p>
    <w:p w14:paraId="249A4146" w14:textId="2E31ADF9" w:rsidR="000A6DA0" w:rsidRPr="00A872EF" w:rsidRDefault="00A872EF" w:rsidP="00A872EF">
      <w:pPr>
        <w:pStyle w:val="TexteCourant"/>
      </w:pPr>
      <w:r>
        <w:t>Cela</w:t>
      </w:r>
      <w:r w:rsidR="000A6DA0" w:rsidRPr="00A872EF">
        <w:t xml:space="preserve"> consiste à trouver un contenu d</w:t>
      </w:r>
      <w:r>
        <w:t>’</w:t>
      </w:r>
      <w:r w:rsidR="000A6DA0" w:rsidRPr="00A872EF">
        <w:t>intérêt dans une collection de documents</w:t>
      </w:r>
      <w:r>
        <w:t>,</w:t>
      </w:r>
      <w:r w:rsidR="000A6DA0" w:rsidRPr="00A872EF">
        <w:t xml:space="preserve"> à partir d</w:t>
      </w:r>
      <w:r>
        <w:t>’</w:t>
      </w:r>
      <w:r w:rsidR="000A6DA0" w:rsidRPr="00A872EF">
        <w:t>extrait</w:t>
      </w:r>
      <w:r>
        <w:t>s</w:t>
      </w:r>
      <w:r w:rsidR="000A6DA0" w:rsidRPr="00A872EF">
        <w:t xml:space="preserve"> de mots</w:t>
      </w:r>
      <w:r>
        <w:t>-</w:t>
      </w:r>
      <w:r w:rsidR="000A6DA0" w:rsidRPr="00A872EF">
        <w:t>clés ou d</w:t>
      </w:r>
      <w:r>
        <w:t>’</w:t>
      </w:r>
      <w:r w:rsidR="000A6DA0" w:rsidRPr="00A872EF">
        <w:t>information</w:t>
      </w:r>
      <w:r>
        <w:t>s</w:t>
      </w:r>
      <w:r w:rsidR="000A6DA0" w:rsidRPr="00A872EF">
        <w:t xml:space="preserve"> partielle</w:t>
      </w:r>
      <w:r>
        <w:t>s</w:t>
      </w:r>
      <w:r w:rsidR="000A6DA0" w:rsidRPr="00A872EF">
        <w:t>.</w:t>
      </w:r>
    </w:p>
    <w:p w14:paraId="255D25DA" w14:textId="77777777" w:rsidR="000A6DA0" w:rsidRDefault="000A6DA0" w:rsidP="000A6DA0">
      <w:pPr>
        <w:pStyle w:val="Question"/>
      </w:pPr>
      <w:r w:rsidRPr="00062F17">
        <w:t>Q</w:t>
      </w:r>
      <w:r>
        <w:t>u’est-ce qu’un index et quel est son avantage ?</w:t>
      </w:r>
    </w:p>
    <w:p w14:paraId="0681D928" w14:textId="1F05A64B" w:rsidR="000A6DA0" w:rsidRPr="00A872EF" w:rsidRDefault="000A6DA0" w:rsidP="00A872EF">
      <w:pPr>
        <w:pStyle w:val="TexteCourant"/>
      </w:pPr>
      <w:r w:rsidRPr="000F64E7">
        <w:t>L’index est une collection de listes, une par terme</w:t>
      </w:r>
      <w:r w:rsidR="00A872EF" w:rsidRPr="000F64E7">
        <w:t>,</w:t>
      </w:r>
      <w:r w:rsidRPr="000F64E7">
        <w:t xml:space="preserve"> indiquant l’ensemble des documents contenant ce terme.</w:t>
      </w:r>
      <w:r w:rsidRPr="00A872EF">
        <w:t xml:space="preserve"> Il </w:t>
      </w:r>
      <w:r w:rsidR="00A872EF">
        <w:t>indique</w:t>
      </w:r>
      <w:r w:rsidRPr="00A872EF">
        <w:t xml:space="preserve"> l’ensemble des documents dans lesquels se trouvent les termes d’intérêt sans avoir à balayer linéairement tou</w:t>
      </w:r>
      <w:r w:rsidR="00062F17">
        <w:t>te</w:t>
      </w:r>
      <w:r w:rsidRPr="00A872EF">
        <w:t xml:space="preserve"> la base documentaire.</w:t>
      </w:r>
    </w:p>
    <w:p w14:paraId="71780C8F" w14:textId="77777777" w:rsidR="000A6DA0" w:rsidRDefault="000A6DA0" w:rsidP="000A6DA0">
      <w:pPr>
        <w:pStyle w:val="Question"/>
      </w:pPr>
      <w:r>
        <w:lastRenderedPageBreak/>
        <w:t>Quels sont les deux éléments qui constituent un index inversé ?</w:t>
      </w:r>
    </w:p>
    <w:p w14:paraId="01D8BA9C" w14:textId="4F7D8509" w:rsidR="000A6DA0" w:rsidRPr="00A872EF" w:rsidRDefault="00A872EF" w:rsidP="00A872EF">
      <w:pPr>
        <w:pStyle w:val="ListeAPuce"/>
      </w:pPr>
      <w:r>
        <w:t>L</w:t>
      </w:r>
      <w:r w:rsidR="000A6DA0" w:rsidRPr="00A872EF">
        <w:t>e dictionnaire des termes</w:t>
      </w:r>
    </w:p>
    <w:p w14:paraId="727BADDD" w14:textId="1D657E44" w:rsidR="000A6DA0" w:rsidRPr="00A872EF" w:rsidRDefault="00A872EF" w:rsidP="00A872EF">
      <w:pPr>
        <w:pStyle w:val="ListeAPuce"/>
      </w:pPr>
      <w:r>
        <w:t>L</w:t>
      </w:r>
      <w:r w:rsidR="000A6DA0" w:rsidRPr="00A872EF">
        <w:t>a base documentaire</w:t>
      </w:r>
    </w:p>
    <w:p w14:paraId="3F0057B6" w14:textId="77777777" w:rsidR="000A6DA0" w:rsidRDefault="000A6DA0" w:rsidP="000A6DA0">
      <w:pPr>
        <w:pStyle w:val="Question"/>
      </w:pPr>
      <w:r>
        <w:t>Quelle est la relation qui existe entre une application de recherche de contenu et un moteur d’indexation de contenu ?</w:t>
      </w:r>
    </w:p>
    <w:p w14:paraId="1542C074" w14:textId="3D961343" w:rsidR="000A6DA0" w:rsidRPr="00A872EF" w:rsidRDefault="000A6DA0" w:rsidP="00A872EF">
      <w:pPr>
        <w:pStyle w:val="TexteCourant"/>
      </w:pPr>
      <w:r w:rsidRPr="00A872EF">
        <w:t>L’application s’adosse sur un moteur d’indexation pour fournir</w:t>
      </w:r>
      <w:r w:rsidR="00A872EF" w:rsidRPr="00A872EF">
        <w:t xml:space="preserve"> à ses utilisateurs</w:t>
      </w:r>
      <w:r w:rsidRPr="00A872EF">
        <w:t xml:space="preserve"> des fonctionnalités</w:t>
      </w:r>
      <w:r w:rsidR="00A872EF">
        <w:t xml:space="preserve"> avancées</w:t>
      </w:r>
      <w:r w:rsidRPr="00A872EF">
        <w:t xml:space="preserve"> de recherche</w:t>
      </w:r>
      <w:r w:rsidR="00A872EF">
        <w:t xml:space="preserve"> de contenu</w:t>
      </w:r>
      <w:r w:rsidRPr="00A872EF">
        <w:t>.</w:t>
      </w:r>
    </w:p>
    <w:p w14:paraId="0FEC2303" w14:textId="77777777" w:rsidR="000A6DA0" w:rsidRDefault="000A6DA0" w:rsidP="000A6DA0">
      <w:pPr>
        <w:pStyle w:val="Question"/>
      </w:pPr>
      <w:r>
        <w:t>Citez et expliquez les deux approches de recherche disponibles actuellement.</w:t>
      </w:r>
    </w:p>
    <w:p w14:paraId="5155C7CC" w14:textId="59A9C1EE" w:rsidR="000A6DA0" w:rsidRDefault="00126214" w:rsidP="00A872EF">
      <w:pPr>
        <w:pStyle w:val="ListeAPuce"/>
      </w:pPr>
      <w:r>
        <w:t>C</w:t>
      </w:r>
      <w:r w:rsidR="000A6DA0">
        <w:t>lassification manuelle des documents en catégories hiérarchiques</w:t>
      </w:r>
    </w:p>
    <w:p w14:paraId="62DEB825" w14:textId="6081AF63" w:rsidR="000A6DA0" w:rsidRDefault="00126214" w:rsidP="00A872EF">
      <w:pPr>
        <w:pStyle w:val="ListeAPuce"/>
      </w:pPr>
      <w:r>
        <w:t>I</w:t>
      </w:r>
      <w:r w:rsidR="000A6DA0">
        <w:t>ndexation de contenu</w:t>
      </w:r>
    </w:p>
    <w:p w14:paraId="57B19F7E" w14:textId="77777777" w:rsidR="000A6DA0" w:rsidRDefault="000A6DA0" w:rsidP="000A6DA0">
      <w:pPr>
        <w:pStyle w:val="Question"/>
      </w:pPr>
      <w:r>
        <w:t>Citez les six composants qui forment l’architecture d’une application de recherche de contenu.</w:t>
      </w:r>
    </w:p>
    <w:p w14:paraId="462ABADA" w14:textId="6A324054" w:rsidR="000A6DA0" w:rsidRDefault="00126214" w:rsidP="00126214">
      <w:pPr>
        <w:pStyle w:val="ListeAPuce"/>
      </w:pPr>
      <w:r>
        <w:t>I</w:t>
      </w:r>
      <w:r w:rsidR="000A6DA0">
        <w:t>ndex</w:t>
      </w:r>
    </w:p>
    <w:p w14:paraId="704F0BCB" w14:textId="24DACEC7" w:rsidR="000A6DA0" w:rsidRDefault="00126214" w:rsidP="00126214">
      <w:pPr>
        <w:pStyle w:val="ListeAPuce"/>
      </w:pPr>
      <w:r>
        <w:t>M</w:t>
      </w:r>
      <w:r w:rsidR="000A6DA0">
        <w:t>odule d’indexation de contenu</w:t>
      </w:r>
    </w:p>
    <w:p w14:paraId="23845958" w14:textId="793B7039" w:rsidR="000A6DA0" w:rsidRDefault="00126214" w:rsidP="00126214">
      <w:pPr>
        <w:pStyle w:val="ListeAPuce"/>
      </w:pPr>
      <w:r>
        <w:t>M</w:t>
      </w:r>
      <w:r w:rsidR="000A6DA0">
        <w:t>odule de recherche de contenu</w:t>
      </w:r>
    </w:p>
    <w:p w14:paraId="27643C58" w14:textId="784D22EE" w:rsidR="000A6DA0" w:rsidRDefault="00126214" w:rsidP="00126214">
      <w:pPr>
        <w:pStyle w:val="ListeAPuce"/>
      </w:pPr>
      <w:r>
        <w:t>I</w:t>
      </w:r>
      <w:r w:rsidR="000A6DA0">
        <w:t>nterface utilisateur</w:t>
      </w:r>
    </w:p>
    <w:p w14:paraId="4B6BB85C" w14:textId="4241F7C7" w:rsidR="000A6DA0" w:rsidRDefault="00126214" w:rsidP="00126214">
      <w:pPr>
        <w:pStyle w:val="ListeAPuce"/>
      </w:pPr>
      <w:r>
        <w:t>I</w:t>
      </w:r>
      <w:r w:rsidR="000A6DA0">
        <w:t>nterface analytique</w:t>
      </w:r>
    </w:p>
    <w:p w14:paraId="7E8C8AB1" w14:textId="77CB55BF" w:rsidR="000A6DA0" w:rsidRDefault="00126214" w:rsidP="00126214">
      <w:pPr>
        <w:pStyle w:val="ListeAPuce"/>
      </w:pPr>
      <w:r>
        <w:t>I</w:t>
      </w:r>
      <w:r w:rsidR="000A6DA0">
        <w:t>nterface administrative</w:t>
      </w:r>
    </w:p>
    <w:p w14:paraId="4854A992" w14:textId="77777777" w:rsidR="000A6DA0" w:rsidRDefault="000A6DA0" w:rsidP="000A6DA0">
      <w:pPr>
        <w:pStyle w:val="Question"/>
      </w:pPr>
      <w:r>
        <w:t>Décrivez le résultat de la requête SQL suivante :</w:t>
      </w:r>
    </w:p>
    <w:p w14:paraId="72FA2053" w14:textId="77777777" w:rsidR="000A6DA0" w:rsidRPr="000C1A54" w:rsidRDefault="000A6DA0" w:rsidP="000A6DA0">
      <w:pPr>
        <w:pStyle w:val="Code"/>
        <w:rPr>
          <w:lang w:val="en-US"/>
        </w:rPr>
      </w:pPr>
      <w:r w:rsidRPr="00C40593">
        <w:rPr>
          <w:rStyle w:val="CodeCouleur"/>
          <w:lang w:val="en-US"/>
        </w:rPr>
        <w:t>SELECT</w:t>
      </w:r>
      <w:r>
        <w:rPr>
          <w:lang w:val="en-US"/>
        </w:rPr>
        <w:t> </w:t>
      </w:r>
      <w:r w:rsidRPr="000C1A54">
        <w:rPr>
          <w:lang w:val="en-US"/>
        </w:rPr>
        <w:t xml:space="preserve">* </w:t>
      </w:r>
      <w:r w:rsidRPr="00C40593">
        <w:rPr>
          <w:rStyle w:val="CodeCouleur"/>
          <w:lang w:val="en-US"/>
        </w:rPr>
        <w:t>FROM</w:t>
      </w:r>
      <w:r>
        <w:rPr>
          <w:lang w:val="en-US"/>
        </w:rPr>
        <w:t> </w:t>
      </w:r>
      <w:r w:rsidRPr="000C1A54">
        <w:rPr>
          <w:lang w:val="en-US"/>
        </w:rPr>
        <w:t xml:space="preserve">livre </w:t>
      </w:r>
      <w:r w:rsidRPr="00C40593">
        <w:rPr>
          <w:rStyle w:val="CodeCouleur"/>
          <w:lang w:val="en-US"/>
        </w:rPr>
        <w:t>WHERE</w:t>
      </w:r>
      <w:r>
        <w:rPr>
          <w:lang w:val="en-US"/>
        </w:rPr>
        <w:t> </w:t>
      </w:r>
      <w:r w:rsidRPr="000C1A54">
        <w:rPr>
          <w:lang w:val="en-US"/>
        </w:rPr>
        <w:t xml:space="preserve">description </w:t>
      </w:r>
      <w:r w:rsidRPr="00C40593">
        <w:rPr>
          <w:rStyle w:val="CodeCouleur"/>
          <w:lang w:val="en-US"/>
        </w:rPr>
        <w:t>LIKE</w:t>
      </w:r>
      <w:r>
        <w:rPr>
          <w:lang w:val="en-US"/>
        </w:rPr>
        <w:t> </w:t>
      </w:r>
      <w:r w:rsidRPr="000C1A54">
        <w:rPr>
          <w:lang w:val="en-US"/>
        </w:rPr>
        <w:t>‘%</w:t>
      </w:r>
      <w:proofErr w:type="spellStart"/>
      <w:r w:rsidRPr="000C1A54">
        <w:rPr>
          <w:lang w:val="en-US"/>
        </w:rPr>
        <w:t>hadoop</w:t>
      </w:r>
      <w:proofErr w:type="spellEnd"/>
      <w:r w:rsidRPr="000C1A54">
        <w:rPr>
          <w:lang w:val="en-US"/>
        </w:rPr>
        <w:t>%’;</w:t>
      </w:r>
    </w:p>
    <w:p w14:paraId="6BC800F4" w14:textId="2E98CE43" w:rsidR="000A6DA0" w:rsidRPr="00EC115D" w:rsidRDefault="00EC115D" w:rsidP="00EC115D">
      <w:pPr>
        <w:pStyle w:val="TexteCourant"/>
      </w:pPr>
      <w:r w:rsidRPr="00EC115D">
        <w:t>Cette requête r</w:t>
      </w:r>
      <w:r w:rsidR="000A6DA0" w:rsidRPr="00EC115D">
        <w:t>envoie tous les livres dont la description contient le terme « Hadoop ».</w:t>
      </w:r>
    </w:p>
    <w:p w14:paraId="09462CE2" w14:textId="77777777" w:rsidR="000A6DA0" w:rsidRDefault="000A6DA0" w:rsidP="000A6DA0">
      <w:pPr>
        <w:pStyle w:val="Question"/>
      </w:pPr>
      <w:r>
        <w:t>Q</w:t>
      </w:r>
      <w:r w:rsidRPr="001F682B">
        <w:t>u</w:t>
      </w:r>
      <w:r>
        <w:t xml:space="preserve">e mesure </w:t>
      </w:r>
      <w:r w:rsidRPr="001F682B">
        <w:t>la précision d’une requ</w:t>
      </w:r>
      <w:r>
        <w:t>ête de recherche de contenu ?</w:t>
      </w:r>
    </w:p>
    <w:p w14:paraId="1DED135C" w14:textId="77777777" w:rsidR="000A6DA0" w:rsidRPr="00EC115D" w:rsidRDefault="000A6DA0" w:rsidP="00EC115D">
      <w:pPr>
        <w:pStyle w:val="TexteCourant"/>
      </w:pPr>
      <w:r w:rsidRPr="00EC115D">
        <w:t>Elle mesure son degré d’efficacité, en d’autres termes le niveau avec lequel les résultats renvoyés correspondent à l’intention véritable de recherche de l’utilisateur.</w:t>
      </w:r>
    </w:p>
    <w:p w14:paraId="4DC0F41B" w14:textId="77777777" w:rsidR="000A6DA0" w:rsidRDefault="000A6DA0" w:rsidP="000A6DA0">
      <w:pPr>
        <w:pStyle w:val="Question"/>
      </w:pPr>
      <w:r>
        <w:t>Quelles sont les trois phases de développement d’une application de recherche de contenu ?</w:t>
      </w:r>
    </w:p>
    <w:p w14:paraId="70C42664" w14:textId="581CE136" w:rsidR="000A6DA0" w:rsidRPr="00EC115D" w:rsidRDefault="00EC115D" w:rsidP="00EC115D">
      <w:pPr>
        <w:pStyle w:val="ListeAPuce"/>
      </w:pPr>
      <w:r>
        <w:t>C</w:t>
      </w:r>
      <w:r w:rsidR="000A6DA0" w:rsidRPr="00EC115D">
        <w:t>onstruction</w:t>
      </w:r>
      <w:r>
        <w:t xml:space="preserve"> de l’index</w:t>
      </w:r>
    </w:p>
    <w:p w14:paraId="3001B0C2" w14:textId="27D8A838" w:rsidR="000A6DA0" w:rsidRPr="00EC115D" w:rsidRDefault="00EC115D" w:rsidP="00EC115D">
      <w:pPr>
        <w:pStyle w:val="ListeAPuce"/>
      </w:pPr>
      <w:r>
        <w:t>C</w:t>
      </w:r>
      <w:r w:rsidR="000A6DA0" w:rsidRPr="00EC115D">
        <w:t>onstruction du module de recherche</w:t>
      </w:r>
    </w:p>
    <w:p w14:paraId="4BE6C1A4" w14:textId="20BDF8FD" w:rsidR="000A6DA0" w:rsidRPr="00EC115D" w:rsidRDefault="00EC115D" w:rsidP="00EC115D">
      <w:pPr>
        <w:pStyle w:val="ListeAPuce"/>
      </w:pPr>
      <w:r>
        <w:t>C</w:t>
      </w:r>
      <w:r w:rsidR="000A6DA0" w:rsidRPr="00EC115D">
        <w:t>onstruction de l’interface utilisateur</w:t>
      </w:r>
      <w:r>
        <w:t>.</w:t>
      </w:r>
    </w:p>
    <w:p w14:paraId="7DC2644B" w14:textId="77777777" w:rsidR="000A6DA0" w:rsidRDefault="000A6DA0" w:rsidP="000A6DA0">
      <w:pPr>
        <w:pStyle w:val="Question"/>
      </w:pPr>
      <w:r>
        <w:lastRenderedPageBreak/>
        <w:t>Qu’est-ce qu’un crawler ?</w:t>
      </w:r>
    </w:p>
    <w:p w14:paraId="7A431464" w14:textId="51C81554" w:rsidR="000A6DA0" w:rsidRPr="00C43C43" w:rsidRDefault="000A6DA0" w:rsidP="00C43C43">
      <w:pPr>
        <w:pStyle w:val="TexteCourant"/>
      </w:pPr>
      <w:r>
        <w:t>C</w:t>
      </w:r>
      <w:r w:rsidR="00C43C43">
        <w:t>’est un</w:t>
      </w:r>
      <w:r>
        <w:t xml:space="preserve"> robot qui récupère le contenu spécifique des documents, par exemple les données des balises spécifiques d’une page </w:t>
      </w:r>
      <w:r w:rsidR="00C43C43">
        <w:t>w</w:t>
      </w:r>
      <w:r>
        <w:t>eb.</w:t>
      </w:r>
    </w:p>
    <w:p w14:paraId="69BF36E7" w14:textId="77777777" w:rsidR="000A6DA0" w:rsidRDefault="000A6DA0" w:rsidP="000A6DA0">
      <w:pPr>
        <w:pStyle w:val="Question"/>
      </w:pPr>
      <w:r>
        <w:t>Quel est le but d’un crawler dans le développement d’une application de recherche de contenu ?</w:t>
      </w:r>
    </w:p>
    <w:p w14:paraId="51F5DEBF" w14:textId="03E711F5" w:rsidR="000A6DA0" w:rsidRPr="00C43C43" w:rsidRDefault="000A6DA0" w:rsidP="00C43C43">
      <w:pPr>
        <w:pStyle w:val="TexteCourant"/>
      </w:pPr>
      <w:r w:rsidRPr="00C43C43">
        <w:t>Il permet d’acquérir le contenu qui va être utilisé pour construire l’index, plus précisément le dictionnaire de l’index.</w:t>
      </w:r>
    </w:p>
    <w:p w14:paraId="04001A6B" w14:textId="77777777" w:rsidR="000A6DA0" w:rsidRDefault="000A6DA0" w:rsidP="000A6DA0">
      <w:pPr>
        <w:pStyle w:val="Question"/>
      </w:pPr>
      <w:r>
        <w:t xml:space="preserve">Citez deux bibliothèques qui peuvent être utilisées pour développer des </w:t>
      </w:r>
      <w:proofErr w:type="spellStart"/>
      <w:r>
        <w:t>crawlers</w:t>
      </w:r>
      <w:proofErr w:type="spellEnd"/>
      <w:r>
        <w:t>.</w:t>
      </w:r>
    </w:p>
    <w:p w14:paraId="7943DC63" w14:textId="2C6AAB5F" w:rsidR="000A6DA0" w:rsidRDefault="000A6DA0" w:rsidP="00C43C43">
      <w:pPr>
        <w:pStyle w:val="ListeAPuce"/>
      </w:pPr>
      <w:proofErr w:type="spellStart"/>
      <w:r>
        <w:t>BeautifulSoup</w:t>
      </w:r>
      <w:proofErr w:type="spellEnd"/>
    </w:p>
    <w:p w14:paraId="3B6AAB04" w14:textId="298BA50A" w:rsidR="000A6DA0" w:rsidRDefault="000A6DA0" w:rsidP="00C43C43">
      <w:pPr>
        <w:pStyle w:val="ListeAPuce"/>
      </w:pPr>
      <w:proofErr w:type="spellStart"/>
      <w:r>
        <w:t>Selenium</w:t>
      </w:r>
      <w:proofErr w:type="spellEnd"/>
    </w:p>
    <w:p w14:paraId="56233938" w14:textId="77777777" w:rsidR="000A6DA0" w:rsidRDefault="000A6DA0" w:rsidP="000A6DA0">
      <w:pPr>
        <w:pStyle w:val="Question"/>
      </w:pPr>
      <w:r>
        <w:t>Des huit activités suivantes, cochez celles qui sont réalisées manuellement par le développeur de l’application de recherche de contenu.</w:t>
      </w:r>
    </w:p>
    <w:p w14:paraId="2056F3B6" w14:textId="5F9CDB05" w:rsidR="000A6DA0" w:rsidRDefault="000A6DA0" w:rsidP="00C43C43">
      <w:pPr>
        <w:pStyle w:val="ListeAPuce"/>
      </w:pPr>
      <w:r>
        <w:t>Acquisition de document</w:t>
      </w:r>
    </w:p>
    <w:p w14:paraId="42D042D7" w14:textId="6A229B3B" w:rsidR="000A6DA0" w:rsidRDefault="000A6DA0" w:rsidP="00C43C43">
      <w:pPr>
        <w:pStyle w:val="ListeAPuce"/>
      </w:pPr>
      <w:r>
        <w:t>Structuration de contenu</w:t>
      </w:r>
    </w:p>
    <w:p w14:paraId="16EEA4A8" w14:textId="175F5B33" w:rsidR="000A6DA0" w:rsidRDefault="000A6DA0" w:rsidP="00C43C43">
      <w:pPr>
        <w:pStyle w:val="ListeAPuce"/>
      </w:pPr>
      <w:r>
        <w:t>Construction de requête</w:t>
      </w:r>
    </w:p>
    <w:p w14:paraId="020B5BBA" w14:textId="4CEDCF9D" w:rsidR="000A6DA0" w:rsidRDefault="000A6DA0" w:rsidP="00C43C43">
      <w:pPr>
        <w:pStyle w:val="ListeAPuce"/>
      </w:pPr>
      <w:r>
        <w:t>Interface utilisateur</w:t>
      </w:r>
    </w:p>
    <w:p w14:paraId="08CAA592" w14:textId="77777777" w:rsidR="000A6DA0" w:rsidRDefault="000A6DA0" w:rsidP="000A6DA0">
      <w:pPr>
        <w:pStyle w:val="Question"/>
      </w:pPr>
      <w:r>
        <w:t xml:space="preserve">Des huit activités suivantes, cochez celles qui sont réalisées par Apache </w:t>
      </w:r>
      <w:proofErr w:type="spellStart"/>
      <w:r>
        <w:t>Lucene</w:t>
      </w:r>
      <w:proofErr w:type="spellEnd"/>
      <w:r>
        <w:t>.</w:t>
      </w:r>
    </w:p>
    <w:p w14:paraId="613E91F4" w14:textId="5C0F1BCE" w:rsidR="000A6DA0" w:rsidRDefault="000A6DA0" w:rsidP="00C43C43">
      <w:pPr>
        <w:pStyle w:val="ListeAPuce"/>
      </w:pPr>
      <w:r>
        <w:t>Acquisition de document</w:t>
      </w:r>
    </w:p>
    <w:p w14:paraId="38722C27" w14:textId="136713B7" w:rsidR="000A6DA0" w:rsidRDefault="000A6DA0" w:rsidP="00C43C43">
      <w:pPr>
        <w:pStyle w:val="ListeAPuce"/>
      </w:pPr>
      <w:r>
        <w:t>Structuration de contenu</w:t>
      </w:r>
    </w:p>
    <w:p w14:paraId="45A34F3B" w14:textId="3841DDB9" w:rsidR="000A6DA0" w:rsidRDefault="000A6DA0" w:rsidP="00C43C43">
      <w:pPr>
        <w:pStyle w:val="ListeAPuce"/>
      </w:pPr>
      <w:r>
        <w:t>Construction de requête</w:t>
      </w:r>
    </w:p>
    <w:p w14:paraId="00C87CC8" w14:textId="124662F9" w:rsidR="000A6DA0" w:rsidRDefault="000A6DA0" w:rsidP="00C43C43">
      <w:pPr>
        <w:pStyle w:val="ListeAPuce"/>
      </w:pPr>
      <w:r>
        <w:t>Interface utilisateur</w:t>
      </w:r>
    </w:p>
    <w:p w14:paraId="2667C09A" w14:textId="77777777" w:rsidR="000A6DA0" w:rsidRDefault="000A6DA0" w:rsidP="000A6DA0">
      <w:pPr>
        <w:pStyle w:val="Question"/>
      </w:pPr>
      <w:r w:rsidRPr="00062F17">
        <w:t>Q</w:t>
      </w:r>
      <w:r>
        <w:t xml:space="preserve">uelle définition donneriez-vous de </w:t>
      </w:r>
      <w:proofErr w:type="spellStart"/>
      <w:r>
        <w:t>Lucene</w:t>
      </w:r>
      <w:proofErr w:type="spellEnd"/>
      <w:r>
        <w:t> ?</w:t>
      </w:r>
    </w:p>
    <w:p w14:paraId="66A14DDF" w14:textId="4CDEAFCC" w:rsidR="00447D79" w:rsidRPr="0009586B" w:rsidRDefault="00447D79" w:rsidP="0009586B">
      <w:pPr>
        <w:pStyle w:val="TexteCourant"/>
      </w:pPr>
      <w:proofErr w:type="spellStart"/>
      <w:r w:rsidRPr="0009586B">
        <w:t>Lucene</w:t>
      </w:r>
      <w:proofErr w:type="spellEnd"/>
      <w:r w:rsidRPr="0009586B">
        <w:t xml:space="preserve"> est un ensemble de classes Java qui fournissent les fonctions et les procédures nécessaires uniquement pour les tâches d</w:t>
      </w:r>
      <w:r w:rsidR="0009586B">
        <w:t>’</w:t>
      </w:r>
      <w:r w:rsidRPr="0009586B">
        <w:t>indexation et de recherche de contenu textuel.</w:t>
      </w:r>
    </w:p>
    <w:p w14:paraId="48A802B7" w14:textId="77777777" w:rsidR="000A6DA0" w:rsidRDefault="000A6DA0" w:rsidP="000A6DA0">
      <w:pPr>
        <w:pStyle w:val="Question"/>
      </w:pPr>
      <w:r>
        <w:t>Un moteur de recherche est-il une application de recherche ? Justifiez votre réponse</w:t>
      </w:r>
    </w:p>
    <w:p w14:paraId="17B08DCA" w14:textId="1D435D93" w:rsidR="00447D79" w:rsidRPr="0009586B" w:rsidRDefault="00447D79" w:rsidP="0009586B">
      <w:pPr>
        <w:pStyle w:val="TexteCourant"/>
      </w:pPr>
      <w:r w:rsidRPr="0009586B">
        <w:t>Non. Le moteur de recherche fournit les outils pour l’indexation et la recherche de contenu</w:t>
      </w:r>
      <w:r w:rsidR="0009586B">
        <w:t>.</w:t>
      </w:r>
      <w:r w:rsidRPr="0009586B">
        <w:t xml:space="preserve"> </w:t>
      </w:r>
      <w:r w:rsidR="0009586B">
        <w:t>L’application</w:t>
      </w:r>
      <w:r w:rsidRPr="0009586B">
        <w:t xml:space="preserve"> utilis</w:t>
      </w:r>
      <w:r w:rsidR="0009586B">
        <w:t>e</w:t>
      </w:r>
      <w:r w:rsidRPr="0009586B">
        <w:t xml:space="preserve"> </w:t>
      </w:r>
      <w:r w:rsidR="0009586B">
        <w:t>les fonctionnalités de ce</w:t>
      </w:r>
      <w:r w:rsidRPr="0009586B">
        <w:t xml:space="preserve"> moteur de recherche.</w:t>
      </w:r>
    </w:p>
    <w:p w14:paraId="07904F4F" w14:textId="77777777" w:rsidR="000A6DA0" w:rsidRDefault="000A6DA0" w:rsidP="000A6DA0">
      <w:pPr>
        <w:pStyle w:val="Question"/>
      </w:pPr>
      <w:r w:rsidRPr="00062F17">
        <w:lastRenderedPageBreak/>
        <w:t>Q</w:t>
      </w:r>
      <w:r>
        <w:t xml:space="preserve">uelle est la différence entre </w:t>
      </w:r>
      <w:proofErr w:type="spellStart"/>
      <w:r>
        <w:t>Lucene</w:t>
      </w:r>
      <w:proofErr w:type="spellEnd"/>
      <w:r>
        <w:t xml:space="preserve"> et un moteur de recherche de contenu ?</w:t>
      </w:r>
    </w:p>
    <w:p w14:paraId="007C8926" w14:textId="55727CA7" w:rsidR="00447D79" w:rsidRPr="0009586B" w:rsidRDefault="00447D79" w:rsidP="0009586B">
      <w:pPr>
        <w:pStyle w:val="TexteCourant"/>
      </w:pPr>
      <w:proofErr w:type="spellStart"/>
      <w:r w:rsidRPr="0009586B">
        <w:t>Lucene</w:t>
      </w:r>
      <w:proofErr w:type="spellEnd"/>
      <w:r w:rsidRPr="0009586B">
        <w:t xml:space="preserve"> est à la base d’un moteur de recherche de contenu</w:t>
      </w:r>
      <w:r w:rsidR="0009586B">
        <w:t>. C’est</w:t>
      </w:r>
      <w:r w:rsidRPr="0009586B">
        <w:t xml:space="preserve"> l’ensemble des classes qui permettent de développer toute application de recherche de contenu. Le moteur est en ce sens une application de </w:t>
      </w:r>
      <w:proofErr w:type="spellStart"/>
      <w:r w:rsidRPr="0009586B">
        <w:t>Lucene</w:t>
      </w:r>
      <w:proofErr w:type="spellEnd"/>
      <w:r w:rsidRPr="0009586B">
        <w:t>.</w:t>
      </w:r>
    </w:p>
    <w:p w14:paraId="0279C044" w14:textId="77777777" w:rsidR="000A6DA0" w:rsidRDefault="000A6DA0" w:rsidP="000A6DA0">
      <w:pPr>
        <w:pStyle w:val="Question"/>
      </w:pPr>
      <w:r>
        <w:t xml:space="preserve">Quel est l’avantage de </w:t>
      </w:r>
      <w:proofErr w:type="spellStart"/>
      <w:r>
        <w:t>Lucene</w:t>
      </w:r>
      <w:proofErr w:type="spellEnd"/>
      <w:r>
        <w:t xml:space="preserve"> par rapport aux autres moteurs d’indexation de contenu ?</w:t>
      </w:r>
    </w:p>
    <w:p w14:paraId="34A869BA" w14:textId="4F3CFAC3" w:rsidR="00447D79" w:rsidRPr="0009586B" w:rsidRDefault="0009586B" w:rsidP="0009586B">
      <w:pPr>
        <w:pStyle w:val="TexteCourant"/>
      </w:pPr>
      <w:r>
        <w:t>É</w:t>
      </w:r>
      <w:r w:rsidR="00447D79" w:rsidRPr="0009586B">
        <w:t xml:space="preserve">tant donné que </w:t>
      </w:r>
      <w:proofErr w:type="spellStart"/>
      <w:r w:rsidR="00447D79" w:rsidRPr="0009586B">
        <w:t>Lucene</w:t>
      </w:r>
      <w:proofErr w:type="spellEnd"/>
      <w:r w:rsidR="00447D79" w:rsidRPr="0009586B">
        <w:t xml:space="preserve"> est une bibliothèque de classes, aucune hypothèse n’est faite </w:t>
      </w:r>
      <w:r>
        <w:t>a </w:t>
      </w:r>
      <w:r w:rsidR="00447D79" w:rsidRPr="0009586B">
        <w:t>priori sur les index qui peuvent être construits. Les autres moteurs d’indexation de contenu disposent déjà de modèles sur lesquels il faut s’appuyer pour construire son index.</w:t>
      </w:r>
    </w:p>
    <w:p w14:paraId="6C9A0A20" w14:textId="77777777" w:rsidR="000A6DA0" w:rsidRPr="00062F17" w:rsidRDefault="000A6DA0" w:rsidP="00062F17">
      <w:pPr>
        <w:pStyle w:val="Question"/>
      </w:pPr>
      <w:r w:rsidRPr="00062F17">
        <w:t>Cochez la(les) bonne(s) réponse(s).</w:t>
      </w:r>
    </w:p>
    <w:p w14:paraId="057E795B" w14:textId="5133FBAA" w:rsidR="000A6DA0" w:rsidRDefault="000A6DA0" w:rsidP="0009586B">
      <w:pPr>
        <w:pStyle w:val="ListeAPuce"/>
      </w:pPr>
      <w:proofErr w:type="spellStart"/>
      <w:r>
        <w:t>Lucene</w:t>
      </w:r>
      <w:proofErr w:type="spellEnd"/>
      <w:r>
        <w:t xml:space="preserve"> est une bibliothèque de classes.</w:t>
      </w:r>
    </w:p>
    <w:p w14:paraId="6002453D" w14:textId="6219C7A5" w:rsidR="000A6DA0" w:rsidRDefault="000A6DA0" w:rsidP="0009586B">
      <w:pPr>
        <w:pStyle w:val="ListeAPuce"/>
      </w:pPr>
      <w:proofErr w:type="spellStart"/>
      <w:r>
        <w:t>Lucene</w:t>
      </w:r>
      <w:proofErr w:type="spellEnd"/>
      <w:r>
        <w:t xml:space="preserve"> permet de développer des applications de recherche de contenu.</w:t>
      </w:r>
    </w:p>
    <w:p w14:paraId="428241A0" w14:textId="77777777" w:rsidR="000A6DA0" w:rsidRDefault="000A6DA0" w:rsidP="000A6DA0">
      <w:pPr>
        <w:pStyle w:val="Question"/>
      </w:pPr>
      <w:r w:rsidRPr="00062F17">
        <w:t>V</w:t>
      </w:r>
      <w:r>
        <w:t xml:space="preserve">ous pouvez utiliser </w:t>
      </w:r>
      <w:proofErr w:type="spellStart"/>
      <w:r>
        <w:t>Lucene</w:t>
      </w:r>
      <w:proofErr w:type="spellEnd"/>
      <w:r>
        <w:t xml:space="preserve"> pour :</w:t>
      </w:r>
    </w:p>
    <w:p w14:paraId="1A1C6C3F" w14:textId="5552056A" w:rsidR="000A6DA0" w:rsidRDefault="000A6DA0" w:rsidP="0009586B">
      <w:pPr>
        <w:pStyle w:val="ListeAPuce"/>
      </w:pPr>
      <w:r>
        <w:t>Ajouter des fonctionnalités d’indexation et de recherche de contenu dans vos applications.</w:t>
      </w:r>
    </w:p>
    <w:p w14:paraId="70C9ABA6" w14:textId="77777777" w:rsidR="000A6DA0" w:rsidRDefault="000A6DA0" w:rsidP="000A6DA0">
      <w:pPr>
        <w:pStyle w:val="Question"/>
      </w:pPr>
      <w:r w:rsidRPr="00062F17">
        <w:t>E</w:t>
      </w:r>
      <w:r>
        <w:t>n développement d’application de recherche de contenu, qu’est-ce qu’une unité ?</w:t>
      </w:r>
    </w:p>
    <w:p w14:paraId="0A174892" w14:textId="46A69584" w:rsidR="00447D79" w:rsidRPr="0009586B" w:rsidRDefault="00447D79" w:rsidP="0009586B">
      <w:pPr>
        <w:pStyle w:val="TexteCourant"/>
      </w:pPr>
      <w:r w:rsidRPr="0009586B">
        <w:t>C’est la base de document</w:t>
      </w:r>
      <w:r w:rsidR="0009586B">
        <w:t>s</w:t>
      </w:r>
      <w:r w:rsidRPr="0009586B">
        <w:t xml:space="preserve"> qui va être indexée. Elle n’est jamais la même que la base initiale, parce que les documents à indexer peuvent provenir de différentes sources et être structurés différemment.</w:t>
      </w:r>
    </w:p>
    <w:p w14:paraId="1A5D7692" w14:textId="77777777" w:rsidR="000A6DA0" w:rsidRDefault="000A6DA0" w:rsidP="000A6DA0">
      <w:pPr>
        <w:pStyle w:val="Question"/>
      </w:pPr>
      <w:r>
        <w:t xml:space="preserve">Quelle est l’unité en </w:t>
      </w:r>
      <w:proofErr w:type="spellStart"/>
      <w:r>
        <w:t>Lucene</w:t>
      </w:r>
      <w:proofErr w:type="spellEnd"/>
      <w:r>
        <w:t> ?</w:t>
      </w:r>
    </w:p>
    <w:p w14:paraId="6B09DD4A" w14:textId="534DF665" w:rsidR="00447D79" w:rsidRPr="0009586B" w:rsidRDefault="00447D79" w:rsidP="0009586B">
      <w:pPr>
        <w:pStyle w:val="TexteCourant"/>
      </w:pPr>
      <w:r w:rsidRPr="0009586B">
        <w:t xml:space="preserve">L’unité en </w:t>
      </w:r>
      <w:proofErr w:type="spellStart"/>
      <w:r w:rsidRPr="0009586B">
        <w:t>Lucene</w:t>
      </w:r>
      <w:proofErr w:type="spellEnd"/>
      <w:r w:rsidRPr="0009586B">
        <w:t xml:space="preserve"> est le document. Un document </w:t>
      </w:r>
      <w:proofErr w:type="spellStart"/>
      <w:r w:rsidRPr="0009586B">
        <w:t>Lucene</w:t>
      </w:r>
      <w:proofErr w:type="spellEnd"/>
      <w:r w:rsidRPr="0009586B">
        <w:t xml:space="preserve"> est tout fichier </w:t>
      </w:r>
      <w:r w:rsidR="0009586B">
        <w:t>de</w:t>
      </w:r>
      <w:r w:rsidRPr="0009586B">
        <w:t xml:space="preserve"> contenu textuel.</w:t>
      </w:r>
    </w:p>
    <w:p w14:paraId="10D9D355" w14:textId="77777777" w:rsidR="000A6DA0" w:rsidRDefault="000A6DA0" w:rsidP="000A6DA0">
      <w:pPr>
        <w:pStyle w:val="Question"/>
      </w:pPr>
      <w:r w:rsidRPr="00062F17">
        <w:t>E</w:t>
      </w:r>
      <w:r>
        <w:t xml:space="preserve">n </w:t>
      </w:r>
      <w:proofErr w:type="spellStart"/>
      <w:r>
        <w:t>Lucene</w:t>
      </w:r>
      <w:proofErr w:type="spellEnd"/>
      <w:r>
        <w:t>, un index consiste-t-il en un ou plusieurs documents ?</w:t>
      </w:r>
    </w:p>
    <w:p w14:paraId="0F8D2DC3" w14:textId="41644AFB" w:rsidR="000A6DA0" w:rsidRPr="002A3F95" w:rsidRDefault="00447D79" w:rsidP="000A6DA0">
      <w:pPr>
        <w:pStyle w:val="TexteCourant"/>
      </w:pPr>
      <w:r>
        <w:t>Oui.</w:t>
      </w:r>
    </w:p>
    <w:p w14:paraId="36214910" w14:textId="77777777" w:rsidR="000A6DA0" w:rsidRDefault="000A6DA0" w:rsidP="000A6DA0">
      <w:pPr>
        <w:pStyle w:val="Question"/>
      </w:pPr>
      <w:r w:rsidRPr="00062F17">
        <w:t>P</w:t>
      </w:r>
      <w:r>
        <w:t xml:space="preserve">ouvez-vous ajouter </w:t>
      </w:r>
      <w:proofErr w:type="spellStart"/>
      <w:r>
        <w:t>Lucene</w:t>
      </w:r>
      <w:proofErr w:type="spellEnd"/>
      <w:r>
        <w:t xml:space="preserve"> à un SGBDR pour améliorer l’efficacité des requêtes SQL ?</w:t>
      </w:r>
    </w:p>
    <w:p w14:paraId="35FCBFA2" w14:textId="1358C240" w:rsidR="000A6DA0" w:rsidRPr="002A3F95" w:rsidRDefault="00447D79" w:rsidP="000A6DA0">
      <w:pPr>
        <w:pStyle w:val="TexteCourant"/>
      </w:pPr>
      <w:r>
        <w:t>Oui.</w:t>
      </w:r>
    </w:p>
    <w:p w14:paraId="3C507501" w14:textId="77777777" w:rsidR="000A6DA0" w:rsidRDefault="000A6DA0" w:rsidP="000A6DA0">
      <w:pPr>
        <w:pStyle w:val="Question"/>
      </w:pPr>
      <w:r w:rsidRPr="00062F17">
        <w:t>S</w:t>
      </w:r>
      <w:r>
        <w:t xml:space="preserve">oit une bibliothèque numérique. Nous sollicitons votre aide pour lui ajouter des fonctionnalités d’indexation et de recherche de </w:t>
      </w:r>
      <w:r>
        <w:lastRenderedPageBreak/>
        <w:t xml:space="preserve">contenu en utilisant Apache </w:t>
      </w:r>
      <w:proofErr w:type="spellStart"/>
      <w:r>
        <w:t>Lucene</w:t>
      </w:r>
      <w:proofErr w:type="spellEnd"/>
      <w:r>
        <w:t>. Répondez aux questions suivantes.</w:t>
      </w:r>
    </w:p>
    <w:p w14:paraId="75A58851" w14:textId="77777777" w:rsidR="000A6DA0" w:rsidRDefault="000A6DA0" w:rsidP="000A6DA0">
      <w:pPr>
        <w:pStyle w:val="Question"/>
      </w:pPr>
      <w:r>
        <w:t>Quelles sont les données à indexer ?</w:t>
      </w:r>
    </w:p>
    <w:p w14:paraId="62473E6D" w14:textId="15501182" w:rsidR="00BC736D" w:rsidRPr="00466337" w:rsidRDefault="00BC736D" w:rsidP="00466337">
      <w:pPr>
        <w:pStyle w:val="TexteCourant"/>
      </w:pPr>
      <w:r w:rsidRPr="00466337">
        <w:t>L</w:t>
      </w:r>
      <w:r w:rsidR="00466337">
        <w:t>es données à indexer sont l</w:t>
      </w:r>
      <w:r w:rsidRPr="00466337">
        <w:t>es livres</w:t>
      </w:r>
      <w:r w:rsidR="00466337">
        <w:t>.</w:t>
      </w:r>
    </w:p>
    <w:p w14:paraId="3B17AE64" w14:textId="77777777" w:rsidR="000A6DA0" w:rsidRDefault="000A6DA0" w:rsidP="000A6DA0">
      <w:pPr>
        <w:pStyle w:val="Question"/>
      </w:pPr>
      <w:r>
        <w:t>C</w:t>
      </w:r>
      <w:r w:rsidRPr="00BC6700">
        <w:t xml:space="preserve">itez les </w:t>
      </w:r>
      <w:r>
        <w:t>trois</w:t>
      </w:r>
      <w:r w:rsidRPr="00BC6700">
        <w:t xml:space="preserve"> étapes nécessaires et les classes </w:t>
      </w:r>
      <w:proofErr w:type="spellStart"/>
      <w:r w:rsidRPr="00BC6700">
        <w:t>Lucene</w:t>
      </w:r>
      <w:proofErr w:type="spellEnd"/>
      <w:r w:rsidRPr="00BC6700">
        <w:t xml:space="preserve"> respectives à utiliser pour développer le module d</w:t>
      </w:r>
      <w:r>
        <w:t>’</w:t>
      </w:r>
      <w:r w:rsidRPr="00BC6700">
        <w:t>indexation de contenu</w:t>
      </w:r>
      <w:r>
        <w:t xml:space="preserve"> de l’application.</w:t>
      </w:r>
    </w:p>
    <w:p w14:paraId="629560D0" w14:textId="1813E2DF" w:rsidR="00BC736D" w:rsidRPr="00466337" w:rsidRDefault="00466337" w:rsidP="00466337">
      <w:pPr>
        <w:pStyle w:val="ListeANumero"/>
      </w:pPr>
      <w:r>
        <w:t>1.</w:t>
      </w:r>
      <w:r>
        <w:tab/>
        <w:t>S</w:t>
      </w:r>
      <w:r w:rsidR="00BC736D" w:rsidRPr="00466337">
        <w:t xml:space="preserve">tructuration de contenu, avec les classes </w:t>
      </w:r>
      <w:r w:rsidR="00BC736D" w:rsidRPr="00466337">
        <w:rPr>
          <w:rStyle w:val="CodeDansTexte"/>
        </w:rPr>
        <w:t>Document</w:t>
      </w:r>
      <w:r w:rsidR="00BC736D" w:rsidRPr="00466337">
        <w:t xml:space="preserve"> et </w:t>
      </w:r>
      <w:r w:rsidR="00BC736D" w:rsidRPr="00466337">
        <w:rPr>
          <w:rStyle w:val="CodeDansTexte"/>
        </w:rPr>
        <w:t>Field</w:t>
      </w:r>
    </w:p>
    <w:p w14:paraId="17B006F9" w14:textId="2123BA6B" w:rsidR="00BC736D" w:rsidRPr="00466337" w:rsidRDefault="00466337" w:rsidP="00466337">
      <w:pPr>
        <w:pStyle w:val="ListeANumero"/>
      </w:pPr>
      <w:r>
        <w:t>2.</w:t>
      </w:r>
      <w:r>
        <w:tab/>
        <w:t>A</w:t>
      </w:r>
      <w:r w:rsidR="00BC736D" w:rsidRPr="00466337">
        <w:t xml:space="preserve">nalyse de contenu, avec la classe </w:t>
      </w:r>
      <w:r w:rsidR="00BC736D" w:rsidRPr="00466337">
        <w:rPr>
          <w:rStyle w:val="CodeDansTexte"/>
        </w:rPr>
        <w:t>Analyzer</w:t>
      </w:r>
    </w:p>
    <w:p w14:paraId="57083827" w14:textId="3C232F10" w:rsidR="00BC736D" w:rsidRPr="00466337" w:rsidRDefault="00466337" w:rsidP="00466337">
      <w:pPr>
        <w:pStyle w:val="ListeANumero"/>
      </w:pPr>
      <w:r>
        <w:t>3.</w:t>
      </w:r>
      <w:r>
        <w:tab/>
        <w:t>I</w:t>
      </w:r>
      <w:r w:rsidR="00BC736D" w:rsidRPr="00466337">
        <w:t xml:space="preserve">ndexation de contenu avec la classe </w:t>
      </w:r>
      <w:proofErr w:type="spellStart"/>
      <w:r w:rsidR="00BC736D" w:rsidRPr="00466337">
        <w:rPr>
          <w:rStyle w:val="CodeDansTexte"/>
        </w:rPr>
        <w:t>IndexWriter</w:t>
      </w:r>
      <w:proofErr w:type="spellEnd"/>
    </w:p>
    <w:p w14:paraId="47E50C19" w14:textId="77777777" w:rsidR="000A6DA0" w:rsidRDefault="000A6DA0" w:rsidP="000A6DA0">
      <w:pPr>
        <w:pStyle w:val="Question"/>
      </w:pPr>
      <w:r>
        <w:t>C</w:t>
      </w:r>
      <w:r w:rsidRPr="00BC6700">
        <w:t xml:space="preserve">itez les </w:t>
      </w:r>
      <w:r>
        <w:t>trois</w:t>
      </w:r>
      <w:r w:rsidRPr="00BC6700">
        <w:t xml:space="preserve"> étapes nécessaires et les classes </w:t>
      </w:r>
      <w:proofErr w:type="spellStart"/>
      <w:r w:rsidRPr="00BC6700">
        <w:t>Lucene</w:t>
      </w:r>
      <w:proofErr w:type="spellEnd"/>
      <w:r w:rsidRPr="00BC6700">
        <w:t xml:space="preserve"> respectives à utiliser pour développer le module d</w:t>
      </w:r>
      <w:r>
        <w:t xml:space="preserve">e recherche </w:t>
      </w:r>
      <w:r w:rsidRPr="00BC6700">
        <w:t>de contenu de l’application</w:t>
      </w:r>
      <w:r>
        <w:t>.</w:t>
      </w:r>
    </w:p>
    <w:p w14:paraId="3DA20F72" w14:textId="274412BA" w:rsidR="00BC736D" w:rsidRPr="00466337" w:rsidRDefault="00466337" w:rsidP="00466337">
      <w:pPr>
        <w:pStyle w:val="ListeANumero"/>
      </w:pPr>
      <w:r>
        <w:t>1.</w:t>
      </w:r>
      <w:r>
        <w:tab/>
        <w:t>C</w:t>
      </w:r>
      <w:r w:rsidR="00BC736D" w:rsidRPr="00466337">
        <w:t xml:space="preserve">onstruction de requête avec les classes </w:t>
      </w:r>
      <w:proofErr w:type="spellStart"/>
      <w:r w:rsidR="00BC736D" w:rsidRPr="00466337">
        <w:rPr>
          <w:rStyle w:val="CodeDansTexte"/>
        </w:rPr>
        <w:t>Query</w:t>
      </w:r>
      <w:proofErr w:type="spellEnd"/>
      <w:r w:rsidR="00BC736D" w:rsidRPr="00466337">
        <w:t xml:space="preserve"> et </w:t>
      </w:r>
      <w:proofErr w:type="spellStart"/>
      <w:r w:rsidR="00BC736D" w:rsidRPr="00466337">
        <w:rPr>
          <w:rStyle w:val="CodeDansTexte"/>
        </w:rPr>
        <w:t>QueryParser</w:t>
      </w:r>
      <w:proofErr w:type="spellEnd"/>
    </w:p>
    <w:p w14:paraId="0D376481" w14:textId="360F50C5" w:rsidR="00BC736D" w:rsidRPr="00466337" w:rsidRDefault="00466337" w:rsidP="00466337">
      <w:pPr>
        <w:pStyle w:val="ListeANumero"/>
      </w:pPr>
      <w:r>
        <w:t>2.</w:t>
      </w:r>
      <w:r>
        <w:tab/>
        <w:t>R</w:t>
      </w:r>
      <w:r w:rsidR="00BC736D" w:rsidRPr="00466337">
        <w:t xml:space="preserve">echerche de contenu avec la classe </w:t>
      </w:r>
      <w:proofErr w:type="spellStart"/>
      <w:r w:rsidR="00BC736D" w:rsidRPr="00466337">
        <w:rPr>
          <w:rStyle w:val="CodeDansTexte"/>
        </w:rPr>
        <w:t>IndexSearcher</w:t>
      </w:r>
      <w:proofErr w:type="spellEnd"/>
    </w:p>
    <w:p w14:paraId="21176568" w14:textId="01A10EE3" w:rsidR="00BC736D" w:rsidRPr="00466337" w:rsidRDefault="00466337" w:rsidP="00466337">
      <w:pPr>
        <w:pStyle w:val="ListeANumero"/>
      </w:pPr>
      <w:r>
        <w:t>3.</w:t>
      </w:r>
      <w:r>
        <w:tab/>
        <w:t>R</w:t>
      </w:r>
      <w:r w:rsidR="00BC736D" w:rsidRPr="00466337">
        <w:t xml:space="preserve">estitution des résultats de recherche avec la classe </w:t>
      </w:r>
      <w:r w:rsidR="00BC736D" w:rsidRPr="00466337">
        <w:rPr>
          <w:rStyle w:val="CodeDansTexte"/>
        </w:rPr>
        <w:t>Hits</w:t>
      </w:r>
    </w:p>
    <w:p w14:paraId="6D3C1104" w14:textId="19AD5F7D" w:rsidR="00083115" w:rsidRDefault="005C0EDF" w:rsidP="003F7E56">
      <w:pPr>
        <w:pStyle w:val="TitreNiveau1"/>
      </w:pPr>
      <w:r>
        <w:t>Chapitre </w:t>
      </w:r>
      <w:r w:rsidR="003077C1">
        <w:t>9</w:t>
      </w:r>
    </w:p>
    <w:p w14:paraId="4522841A" w14:textId="77777777" w:rsidR="00EC3D80" w:rsidRDefault="00EC3D80" w:rsidP="00EC3D80">
      <w:pPr>
        <w:pStyle w:val="Question"/>
      </w:pPr>
      <w:r w:rsidRPr="00062F17">
        <w:t>Q</w:t>
      </w:r>
      <w:r w:rsidRPr="007B5BFF">
        <w:t xml:space="preserve">uelle est la différence entre </w:t>
      </w:r>
      <w:proofErr w:type="spellStart"/>
      <w:r w:rsidRPr="007B5BFF">
        <w:t>ElasticSearch</w:t>
      </w:r>
      <w:proofErr w:type="spellEnd"/>
      <w:r w:rsidRPr="007B5BFF">
        <w:t xml:space="preserve"> et un SGBDR</w:t>
      </w:r>
      <w:r>
        <w:t> </w:t>
      </w:r>
      <w:r w:rsidRPr="007B5BFF">
        <w:t>?</w:t>
      </w:r>
    </w:p>
    <w:p w14:paraId="7D2F118A" w14:textId="0110E3FC" w:rsidR="00EC3D80" w:rsidRPr="00062F17" w:rsidRDefault="00EC3D80" w:rsidP="00062F17">
      <w:pPr>
        <w:pStyle w:val="TexteCourant"/>
      </w:pPr>
      <w:proofErr w:type="spellStart"/>
      <w:r w:rsidRPr="00062F17">
        <w:t>ElasticSearch</w:t>
      </w:r>
      <w:proofErr w:type="spellEnd"/>
      <w:r w:rsidRPr="00062F17">
        <w:t xml:space="preserve"> est un moteur NoSQL auquel </w:t>
      </w:r>
      <w:r w:rsidR="00FD11BF">
        <w:t>ont</w:t>
      </w:r>
      <w:r w:rsidRPr="00062F17">
        <w:t xml:space="preserve"> été ajouté</w:t>
      </w:r>
      <w:r w:rsidR="00FD11BF">
        <w:t>es</w:t>
      </w:r>
      <w:r w:rsidRPr="00062F17">
        <w:t xml:space="preserve"> des fonctionnalités de recherche et d’indexation de contenu. Un SGBDR est un moteur spécialisé uniquement </w:t>
      </w:r>
      <w:r w:rsidR="00FD11BF">
        <w:t>dans</w:t>
      </w:r>
      <w:r w:rsidRPr="00062F17">
        <w:t xml:space="preserve"> la gestion des bases de données relationnelles.</w:t>
      </w:r>
    </w:p>
    <w:p w14:paraId="2BA78E1B" w14:textId="77777777" w:rsidR="00EC3D80" w:rsidRDefault="00EC3D80" w:rsidP="00EC3D80">
      <w:pPr>
        <w:pStyle w:val="Question"/>
      </w:pPr>
      <w:r>
        <w:t xml:space="preserve">Quelle est la différence entre </w:t>
      </w:r>
      <w:proofErr w:type="spellStart"/>
      <w:r>
        <w:t>Lucene</w:t>
      </w:r>
      <w:proofErr w:type="spellEnd"/>
      <w:r>
        <w:t xml:space="preserve"> et </w:t>
      </w:r>
      <w:proofErr w:type="spellStart"/>
      <w:r>
        <w:t>ElasticSearch</w:t>
      </w:r>
      <w:proofErr w:type="spellEnd"/>
      <w:r>
        <w:t> ?</w:t>
      </w:r>
    </w:p>
    <w:p w14:paraId="2F605BEB" w14:textId="62C0DA74" w:rsidR="00EC3D80" w:rsidRPr="00FD11BF" w:rsidRDefault="00EC3D80" w:rsidP="00FD11BF">
      <w:pPr>
        <w:pStyle w:val="TexteCourant"/>
      </w:pPr>
      <w:proofErr w:type="spellStart"/>
      <w:r w:rsidRPr="00FD11BF">
        <w:t>ElasticSearch</w:t>
      </w:r>
      <w:proofErr w:type="spellEnd"/>
      <w:r w:rsidRPr="00FD11BF">
        <w:t xml:space="preserve"> s’appuie sur </w:t>
      </w:r>
      <w:proofErr w:type="spellStart"/>
      <w:r w:rsidRPr="00FD11BF">
        <w:t>Lucene</w:t>
      </w:r>
      <w:proofErr w:type="spellEnd"/>
      <w:r w:rsidRPr="00FD11BF">
        <w:t xml:space="preserve"> pour fournir les fonctionnalités de recherche et d’indexation de contenu. Là où </w:t>
      </w:r>
      <w:proofErr w:type="spellStart"/>
      <w:r w:rsidRPr="00FD11BF">
        <w:t>Lucene</w:t>
      </w:r>
      <w:proofErr w:type="spellEnd"/>
      <w:r w:rsidRPr="00FD11BF">
        <w:t xml:space="preserve"> ne gère pas le stockage de l’index, </w:t>
      </w:r>
      <w:proofErr w:type="spellStart"/>
      <w:r w:rsidRPr="00FD11BF">
        <w:t>ElasticSearch</w:t>
      </w:r>
      <w:proofErr w:type="spellEnd"/>
      <w:r w:rsidRPr="00FD11BF">
        <w:t xml:space="preserve"> permet de stocker les documents et de les indexer</w:t>
      </w:r>
      <w:r w:rsidR="00FD11BF">
        <w:t xml:space="preserve"> directement</w:t>
      </w:r>
      <w:r w:rsidRPr="00FD11BF">
        <w:t xml:space="preserve"> grâce à </w:t>
      </w:r>
      <w:proofErr w:type="spellStart"/>
      <w:r w:rsidRPr="00FD11BF">
        <w:t>Lucene</w:t>
      </w:r>
      <w:proofErr w:type="spellEnd"/>
      <w:r w:rsidRPr="00FD11BF">
        <w:t>.</w:t>
      </w:r>
    </w:p>
    <w:p w14:paraId="5F12DC52" w14:textId="77777777" w:rsidR="00EC3D80" w:rsidRDefault="00EC3D80" w:rsidP="00EC3D80">
      <w:pPr>
        <w:pStyle w:val="Question"/>
      </w:pPr>
      <w:r>
        <w:t>Q</w:t>
      </w:r>
      <w:r w:rsidRPr="00687CD1">
        <w:t xml:space="preserve">uelle est la différence entre un index </w:t>
      </w:r>
      <w:proofErr w:type="spellStart"/>
      <w:r w:rsidRPr="00687CD1">
        <w:t>Lucene</w:t>
      </w:r>
      <w:proofErr w:type="spellEnd"/>
      <w:r w:rsidRPr="00687CD1">
        <w:t xml:space="preserve"> et un index </w:t>
      </w:r>
      <w:proofErr w:type="spellStart"/>
      <w:r w:rsidRPr="00687CD1">
        <w:t>ElasticSearch</w:t>
      </w:r>
      <w:proofErr w:type="spellEnd"/>
      <w:r w:rsidRPr="00687CD1">
        <w:t> ?</w:t>
      </w:r>
    </w:p>
    <w:p w14:paraId="568344D6" w14:textId="064E871F" w:rsidR="00EC3D80" w:rsidRPr="00FD11BF" w:rsidRDefault="00EC3D80" w:rsidP="00FD11BF">
      <w:pPr>
        <w:pStyle w:val="TexteCourant"/>
      </w:pPr>
      <w:r w:rsidRPr="00FD11BF">
        <w:t xml:space="preserve">En </w:t>
      </w:r>
      <w:proofErr w:type="spellStart"/>
      <w:r w:rsidRPr="00FD11BF">
        <w:t>ElasticSearch</w:t>
      </w:r>
      <w:proofErr w:type="spellEnd"/>
      <w:r w:rsidRPr="00FD11BF">
        <w:t xml:space="preserve">, l’index est l’ensemble des documents JSON stockés dans le moteur. En </w:t>
      </w:r>
      <w:proofErr w:type="spellStart"/>
      <w:r w:rsidRPr="00FD11BF">
        <w:t>Lucene</w:t>
      </w:r>
      <w:proofErr w:type="spellEnd"/>
      <w:r w:rsidRPr="00FD11BF">
        <w:t xml:space="preserve">, l’index est un objet de classe </w:t>
      </w:r>
      <w:r w:rsidRPr="00D86778">
        <w:rPr>
          <w:rStyle w:val="CodeDansTexte"/>
        </w:rPr>
        <w:t>Document</w:t>
      </w:r>
      <w:r w:rsidRPr="00FD11BF">
        <w:t xml:space="preserve"> qui représente l’ensemble des documents contenant du texte.</w:t>
      </w:r>
    </w:p>
    <w:p w14:paraId="65659D24" w14:textId="77777777" w:rsidR="00EC3D80" w:rsidRDefault="00EC3D80" w:rsidP="00EC3D80">
      <w:pPr>
        <w:pStyle w:val="Question"/>
      </w:pPr>
      <w:r>
        <w:lastRenderedPageBreak/>
        <w:t>D</w:t>
      </w:r>
      <w:r w:rsidRPr="00B36757">
        <w:t xml:space="preserve">onnez </w:t>
      </w:r>
      <w:r>
        <w:t>deux</w:t>
      </w:r>
      <w:r w:rsidRPr="00B36757">
        <w:t xml:space="preserve"> avantages d’</w:t>
      </w:r>
      <w:proofErr w:type="spellStart"/>
      <w:r w:rsidRPr="00B36757">
        <w:t>ElasticSearch</w:t>
      </w:r>
      <w:proofErr w:type="spellEnd"/>
      <w:r w:rsidRPr="00B36757">
        <w:t xml:space="preserve"> devant </w:t>
      </w:r>
      <w:proofErr w:type="spellStart"/>
      <w:r w:rsidRPr="00B36757">
        <w:t>Lucene</w:t>
      </w:r>
      <w:proofErr w:type="spellEnd"/>
      <w:r>
        <w:t>.</w:t>
      </w:r>
    </w:p>
    <w:p w14:paraId="7074232F" w14:textId="57711201" w:rsidR="00EC3D80" w:rsidRDefault="00EC3D80" w:rsidP="00D86778">
      <w:pPr>
        <w:pStyle w:val="ListeAPuce"/>
      </w:pPr>
      <w:proofErr w:type="spellStart"/>
      <w:r>
        <w:t>ElasticSearch</w:t>
      </w:r>
      <w:proofErr w:type="spellEnd"/>
      <w:r>
        <w:t xml:space="preserve"> stocke les documents dans son moteur, ce qui permet d</w:t>
      </w:r>
      <w:r w:rsidR="00D86778">
        <w:t>’y</w:t>
      </w:r>
      <w:r>
        <w:t xml:space="preserve"> faire</w:t>
      </w:r>
      <w:r w:rsidR="00D86778">
        <w:t xml:space="preserve"> directement</w:t>
      </w:r>
      <w:r>
        <w:t xml:space="preserve"> l’indexation et la recherche de contenu</w:t>
      </w:r>
      <w:r w:rsidR="00D86778">
        <w:t>.</w:t>
      </w:r>
    </w:p>
    <w:p w14:paraId="3276C3ED" w14:textId="0A75A8FA" w:rsidR="00EC3D80" w:rsidRDefault="00D86778" w:rsidP="00D86778">
      <w:pPr>
        <w:pStyle w:val="ListeAPuce"/>
      </w:pPr>
      <w:r>
        <w:t>D</w:t>
      </w:r>
      <w:r w:rsidR="00EC3D80">
        <w:t xml:space="preserve">évelopper une application de recherche de contenu en </w:t>
      </w:r>
      <w:proofErr w:type="spellStart"/>
      <w:r w:rsidR="00EC3D80">
        <w:t>ElasticSearch</w:t>
      </w:r>
      <w:proofErr w:type="spellEnd"/>
      <w:r w:rsidR="00EC3D80">
        <w:t xml:space="preserve"> est plus simple qu’en </w:t>
      </w:r>
      <w:proofErr w:type="spellStart"/>
      <w:r w:rsidR="00EC3D80">
        <w:t>Lucene</w:t>
      </w:r>
      <w:proofErr w:type="spellEnd"/>
      <w:r>
        <w:t>. I</w:t>
      </w:r>
      <w:r w:rsidR="00EC3D80">
        <w:t>l n’y</w:t>
      </w:r>
      <w:r>
        <w:t xml:space="preserve"> </w:t>
      </w:r>
      <w:r w:rsidR="00EC3D80">
        <w:t xml:space="preserve">a pas de développement Java, juste la manipulation d’une API REST à l’aide des verbes HTTP tels que </w:t>
      </w:r>
      <w:r w:rsidR="00EC3D80" w:rsidRPr="00D86778">
        <w:rPr>
          <w:rStyle w:val="CodeDansTexte"/>
        </w:rPr>
        <w:t>GET</w:t>
      </w:r>
      <w:r w:rsidR="00EC3D80">
        <w:t xml:space="preserve">, </w:t>
      </w:r>
      <w:r w:rsidR="00EC3D80" w:rsidRPr="00D86778">
        <w:rPr>
          <w:rStyle w:val="CodeDansTexte"/>
        </w:rPr>
        <w:t>PUT</w:t>
      </w:r>
      <w:r w:rsidR="00EC3D80">
        <w:t xml:space="preserve">, </w:t>
      </w:r>
      <w:r w:rsidR="00EC3D80" w:rsidRPr="00D86778">
        <w:rPr>
          <w:rStyle w:val="CodeDansTexte"/>
        </w:rPr>
        <w:t>DELETE</w:t>
      </w:r>
      <w:r w:rsidR="00EC3D80">
        <w:t>, etc.</w:t>
      </w:r>
    </w:p>
    <w:p w14:paraId="6C98BE50" w14:textId="77777777" w:rsidR="00EC3D80" w:rsidRDefault="00EC3D80" w:rsidP="00EC3D80">
      <w:pPr>
        <w:pStyle w:val="Question"/>
      </w:pPr>
      <w:r>
        <w:t xml:space="preserve">Un nœud </w:t>
      </w:r>
      <w:proofErr w:type="spellStart"/>
      <w:r>
        <w:t>ElasticSearch</w:t>
      </w:r>
      <w:proofErr w:type="spellEnd"/>
      <w:r>
        <w:t xml:space="preserve"> correspond à :</w:t>
      </w:r>
    </w:p>
    <w:p w14:paraId="7A58C869" w14:textId="77777777" w:rsidR="00EC3D80" w:rsidRDefault="00EC3D80" w:rsidP="00EC3D80">
      <w:pPr>
        <w:pStyle w:val="ListeANumero"/>
      </w:pPr>
      <w:r>
        <w:t>...</w:t>
      </w:r>
      <w:r>
        <w:tab/>
        <w:t>Une instance d’exécution d’</w:t>
      </w:r>
      <w:proofErr w:type="spellStart"/>
      <w:r>
        <w:t>ElasticSearch</w:t>
      </w:r>
      <w:proofErr w:type="spellEnd"/>
      <w:r>
        <w:t>.</w:t>
      </w:r>
    </w:p>
    <w:p w14:paraId="3B0D6FBD" w14:textId="77777777" w:rsidR="00EC3D80" w:rsidRDefault="00EC3D80" w:rsidP="00EC3D80">
      <w:pPr>
        <w:pStyle w:val="Question"/>
      </w:pPr>
      <w:r w:rsidRPr="00D86778">
        <w:t>U</w:t>
      </w:r>
      <w:r>
        <w:t xml:space="preserve">n cluster </w:t>
      </w:r>
      <w:proofErr w:type="spellStart"/>
      <w:r>
        <w:t>ElasticSearch</w:t>
      </w:r>
      <w:proofErr w:type="spellEnd"/>
      <w:r>
        <w:t xml:space="preserve"> peut-il être contenu dans une seule machine ?</w:t>
      </w:r>
    </w:p>
    <w:p w14:paraId="0D84686D" w14:textId="44F24E0F" w:rsidR="00EC3D80" w:rsidRDefault="00EC3D80" w:rsidP="00EC3D80">
      <w:pPr>
        <w:pStyle w:val="TexteCourant"/>
      </w:pPr>
      <w:r>
        <w:t>Oui.</w:t>
      </w:r>
    </w:p>
    <w:p w14:paraId="2BA6CB01" w14:textId="77777777" w:rsidR="00EC3D80" w:rsidRDefault="00EC3D80" w:rsidP="00EC3D80">
      <w:pPr>
        <w:pStyle w:val="Question"/>
        <w:rPr>
          <w:shd w:val="clear" w:color="auto" w:fill="FFFFFF"/>
        </w:rPr>
      </w:pPr>
      <w:r>
        <w:t xml:space="preserve">Citez les trois concepts sur lesquels </w:t>
      </w:r>
      <w:proofErr w:type="spellStart"/>
      <w:r>
        <w:t>ElasticSearch</w:t>
      </w:r>
      <w:proofErr w:type="spellEnd"/>
      <w:r>
        <w:t xml:space="preserve"> s’appuie c</w:t>
      </w:r>
      <w:r w:rsidRPr="00162D69">
        <w:rPr>
          <w:shd w:val="clear" w:color="auto" w:fill="FFFFFF"/>
        </w:rPr>
        <w:t>oncernant le stockage des données</w:t>
      </w:r>
      <w:r>
        <w:rPr>
          <w:shd w:val="clear" w:color="auto" w:fill="FFFFFF"/>
        </w:rPr>
        <w:t>.</w:t>
      </w:r>
    </w:p>
    <w:p w14:paraId="6C021EEB" w14:textId="2308A95D" w:rsidR="00EC3D80" w:rsidRPr="00D86778" w:rsidRDefault="00D86778" w:rsidP="00D86778">
      <w:pPr>
        <w:pStyle w:val="ListeAPuce"/>
      </w:pPr>
      <w:r>
        <w:t>L</w:t>
      </w:r>
      <w:r w:rsidR="00EC3D80" w:rsidRPr="00D86778">
        <w:t>e document</w:t>
      </w:r>
    </w:p>
    <w:p w14:paraId="28691482" w14:textId="4C052657" w:rsidR="00EC3D80" w:rsidRPr="00D86778" w:rsidRDefault="00D86778" w:rsidP="00D86778">
      <w:pPr>
        <w:pStyle w:val="ListeAPuce"/>
      </w:pPr>
      <w:r>
        <w:t>Le type</w:t>
      </w:r>
    </w:p>
    <w:p w14:paraId="624491DF" w14:textId="253012FB" w:rsidR="00EC3D80" w:rsidRPr="00D86778" w:rsidRDefault="00D86778" w:rsidP="00D86778">
      <w:pPr>
        <w:pStyle w:val="ListeAPuce"/>
      </w:pPr>
      <w:r>
        <w:t>L</w:t>
      </w:r>
      <w:r w:rsidR="00EC3D80" w:rsidRPr="00D86778">
        <w:t>’index</w:t>
      </w:r>
    </w:p>
    <w:p w14:paraId="3C0F3AA6" w14:textId="77777777" w:rsidR="00EC3D80" w:rsidRDefault="00EC3D80" w:rsidP="00EC3D80">
      <w:pPr>
        <w:pStyle w:val="Question"/>
        <w:rPr>
          <w:shd w:val="clear" w:color="auto" w:fill="FFFFFF"/>
        </w:rPr>
      </w:pPr>
      <w:r>
        <w:t>P</w:t>
      </w:r>
      <w:r>
        <w:rPr>
          <w:shd w:val="clear" w:color="auto" w:fill="FFFFFF"/>
        </w:rPr>
        <w:t>ourquoi dit-on qu’</w:t>
      </w:r>
      <w:proofErr w:type="spellStart"/>
      <w:r>
        <w:rPr>
          <w:shd w:val="clear" w:color="auto" w:fill="FFFFFF"/>
        </w:rPr>
        <w:t>ElasticSearch</w:t>
      </w:r>
      <w:proofErr w:type="spellEnd"/>
      <w:r>
        <w:rPr>
          <w:shd w:val="clear" w:color="auto" w:fill="FFFFFF"/>
        </w:rPr>
        <w:t xml:space="preserve"> est sans schéma ?</w:t>
      </w:r>
    </w:p>
    <w:p w14:paraId="3A3D3906" w14:textId="47137BFF" w:rsidR="00EC3D80" w:rsidRPr="00D86778" w:rsidRDefault="00D86778" w:rsidP="00D86778">
      <w:pPr>
        <w:pStyle w:val="TexteCourant"/>
      </w:pPr>
      <w:r>
        <w:t>L</w:t>
      </w:r>
      <w:r w:rsidR="00EC3D80" w:rsidRPr="00D86778">
        <w:t>es documents JSON qui sont stockés et indexés n’ont pas besoin d’avoir la même structure</w:t>
      </w:r>
      <w:r>
        <w:t>.</w:t>
      </w:r>
    </w:p>
    <w:p w14:paraId="3C9F7F52" w14:textId="77777777" w:rsidR="00EC3D80" w:rsidRDefault="00EC3D80" w:rsidP="00EC3D80">
      <w:pPr>
        <w:pStyle w:val="Question"/>
      </w:pPr>
      <w:r>
        <w:t xml:space="preserve">Quelle est la différence entre Apache </w:t>
      </w:r>
      <w:proofErr w:type="spellStart"/>
      <w:r>
        <w:t>Solr</w:t>
      </w:r>
      <w:proofErr w:type="spellEnd"/>
      <w:r>
        <w:t xml:space="preserve"> et </w:t>
      </w:r>
      <w:proofErr w:type="spellStart"/>
      <w:r>
        <w:t>ElasticSearch</w:t>
      </w:r>
      <w:proofErr w:type="spellEnd"/>
      <w:r>
        <w:t xml:space="preserve"> mentionnée dans le chapitre ? En quoi est-elle importante pour le choix entre les deux outils ?</w:t>
      </w:r>
    </w:p>
    <w:p w14:paraId="6E3D0C47" w14:textId="0A5A218D" w:rsidR="00EC3D80" w:rsidRPr="00D86778" w:rsidRDefault="00EC3D80" w:rsidP="00D86778">
      <w:pPr>
        <w:pStyle w:val="TexteCourant"/>
      </w:pPr>
      <w:proofErr w:type="spellStart"/>
      <w:r w:rsidRPr="00D86778">
        <w:t>ElasticSearch</w:t>
      </w:r>
      <w:proofErr w:type="spellEnd"/>
      <w:r w:rsidRPr="00D86778">
        <w:t xml:space="preserve"> est sans schéma, ce qui n’est pas le cas </w:t>
      </w:r>
      <w:r w:rsidR="00D86778">
        <w:t>d’</w:t>
      </w:r>
      <w:r w:rsidRPr="00D86778">
        <w:t xml:space="preserve">Apache </w:t>
      </w:r>
      <w:proofErr w:type="spellStart"/>
      <w:r w:rsidRPr="00D86778">
        <w:t>Solr</w:t>
      </w:r>
      <w:proofErr w:type="spellEnd"/>
      <w:r w:rsidRPr="00D86778">
        <w:t xml:space="preserve"> où les documents doivent tous de manière stricte adhérer à une même structure. L’un des problèmes majeurs de l’indexation de contenu est la variété des formats de fichier</w:t>
      </w:r>
      <w:r w:rsidR="00D86778">
        <w:t> ; p</w:t>
      </w:r>
      <w:r w:rsidRPr="00D86778">
        <w:t>ouvoir supporter tous ces types facilite grandement le développement des applications d’indexation de contenu.</w:t>
      </w:r>
    </w:p>
    <w:p w14:paraId="4A4B1697" w14:textId="77777777" w:rsidR="00EC3D80" w:rsidRDefault="00EC3D80" w:rsidP="00EC3D80">
      <w:pPr>
        <w:pStyle w:val="Question"/>
      </w:pPr>
      <w:r>
        <w:t xml:space="preserve">Qu’est-ce qu’un type dans </w:t>
      </w:r>
      <w:proofErr w:type="spellStart"/>
      <w:r>
        <w:t>ElasticSearch</w:t>
      </w:r>
      <w:proofErr w:type="spellEnd"/>
      <w:r>
        <w:t> ?</w:t>
      </w:r>
    </w:p>
    <w:p w14:paraId="07CE7682" w14:textId="4577F84B" w:rsidR="00EC3D80" w:rsidRPr="00D86778" w:rsidRDefault="00EC3D80" w:rsidP="00D86778">
      <w:pPr>
        <w:pStyle w:val="TexteCourant"/>
      </w:pPr>
      <w:r w:rsidRPr="00D86778">
        <w:t xml:space="preserve">Encore appelé </w:t>
      </w:r>
      <w:r w:rsidR="00D86778" w:rsidRPr="00D86778">
        <w:rPr>
          <w:i/>
        </w:rPr>
        <w:t>m</w:t>
      </w:r>
      <w:r w:rsidRPr="00D86778">
        <w:rPr>
          <w:i/>
        </w:rPr>
        <w:t>apping</w:t>
      </w:r>
      <w:r w:rsidRPr="00D86778">
        <w:t>, le type fait référence à un ensemble des documents JSON qui partagent des propriétés communes.</w:t>
      </w:r>
    </w:p>
    <w:p w14:paraId="699293BF" w14:textId="77777777" w:rsidR="00EC3D80" w:rsidRDefault="00EC3D80" w:rsidP="00EC3D80">
      <w:pPr>
        <w:pStyle w:val="Question"/>
      </w:pPr>
      <w:r>
        <w:t xml:space="preserve">À quel niveau </w:t>
      </w:r>
      <w:proofErr w:type="spellStart"/>
      <w:r>
        <w:t>Lucene</w:t>
      </w:r>
      <w:proofErr w:type="spellEnd"/>
      <w:r>
        <w:t xml:space="preserve"> intervient-il dans le fonctionnement d’</w:t>
      </w:r>
      <w:proofErr w:type="spellStart"/>
      <w:r>
        <w:t>ElasticSearch</w:t>
      </w:r>
      <w:proofErr w:type="spellEnd"/>
      <w:r>
        <w:t> ?</w:t>
      </w:r>
    </w:p>
    <w:p w14:paraId="573DEC08" w14:textId="18CDDAF1" w:rsidR="00EC3D80" w:rsidRPr="00D86778" w:rsidRDefault="00EC3D80" w:rsidP="00D86778">
      <w:pPr>
        <w:pStyle w:val="TexteCourant"/>
      </w:pPr>
      <w:r w:rsidRPr="00D86778">
        <w:lastRenderedPageBreak/>
        <w:t>Chaque partition</w:t>
      </w:r>
      <w:r w:rsidR="00D86778">
        <w:t xml:space="preserve"> des documents</w:t>
      </w:r>
      <w:r w:rsidRPr="00D86778">
        <w:t xml:space="preserve"> est un index </w:t>
      </w:r>
      <w:proofErr w:type="spellStart"/>
      <w:r w:rsidRPr="00D86778">
        <w:t>Lucene</w:t>
      </w:r>
      <w:proofErr w:type="spellEnd"/>
      <w:r w:rsidRPr="00D86778">
        <w:t xml:space="preserve">. Une instance de </w:t>
      </w:r>
      <w:proofErr w:type="spellStart"/>
      <w:r w:rsidRPr="00D86778">
        <w:t>Lucene</w:t>
      </w:r>
      <w:proofErr w:type="spellEnd"/>
      <w:r w:rsidRPr="00D86778">
        <w:t xml:space="preserve"> est affectée à chaque partition et ses répliques</w:t>
      </w:r>
      <w:r w:rsidR="00D86778">
        <w:t> ;</w:t>
      </w:r>
      <w:r w:rsidRPr="00D86778">
        <w:t xml:space="preserve"> lorsque les requêtes des utilisateurs arrivent dans le système, chaque instance de </w:t>
      </w:r>
      <w:proofErr w:type="spellStart"/>
      <w:r w:rsidRPr="00D86778">
        <w:t>Lucene</w:t>
      </w:r>
      <w:proofErr w:type="spellEnd"/>
      <w:r w:rsidRPr="00D86778">
        <w:t xml:space="preserve"> effectue la recherche de contenu sur </w:t>
      </w:r>
      <w:r w:rsidR="00D86778">
        <w:t>s</w:t>
      </w:r>
      <w:r w:rsidRPr="00D86778">
        <w:t>a partition.</w:t>
      </w:r>
    </w:p>
    <w:p w14:paraId="6D8CEB21" w14:textId="77777777" w:rsidR="00EC3D80" w:rsidRDefault="00EC3D80" w:rsidP="00EC3D80">
      <w:pPr>
        <w:pStyle w:val="Question"/>
      </w:pPr>
      <w:r>
        <w:t xml:space="preserve">Quel est le rôle de </w:t>
      </w:r>
      <w:proofErr w:type="spellStart"/>
      <w:r>
        <w:t>Lucene</w:t>
      </w:r>
      <w:proofErr w:type="spellEnd"/>
      <w:r>
        <w:t xml:space="preserve"> dans </w:t>
      </w:r>
      <w:proofErr w:type="spellStart"/>
      <w:r>
        <w:t>ElasticSearch</w:t>
      </w:r>
      <w:proofErr w:type="spellEnd"/>
      <w:r>
        <w:t> ?</w:t>
      </w:r>
    </w:p>
    <w:p w14:paraId="52FC957E" w14:textId="7B7DEB40" w:rsidR="00EC3D80" w:rsidRPr="00D86778" w:rsidRDefault="00EC3D80" w:rsidP="00D86778">
      <w:pPr>
        <w:pStyle w:val="TexteCourant"/>
      </w:pPr>
      <w:r w:rsidRPr="00D86778">
        <w:t xml:space="preserve">Le rôle de </w:t>
      </w:r>
      <w:proofErr w:type="spellStart"/>
      <w:r w:rsidRPr="00D86778">
        <w:t>Lucene</w:t>
      </w:r>
      <w:proofErr w:type="spellEnd"/>
      <w:r w:rsidRPr="00D86778">
        <w:t xml:space="preserve"> est de fournir l’ensemble des fonctionnalités </w:t>
      </w:r>
      <w:r w:rsidR="00D86778">
        <w:t>pour</w:t>
      </w:r>
      <w:r w:rsidRPr="00D86778">
        <w:t xml:space="preserve"> rechercher du contenu dans les documents JSON stockés dans </w:t>
      </w:r>
      <w:proofErr w:type="spellStart"/>
      <w:r w:rsidRPr="00D86778">
        <w:t>ElasticSearch</w:t>
      </w:r>
      <w:proofErr w:type="spellEnd"/>
      <w:r w:rsidRPr="00D86778">
        <w:t>.</w:t>
      </w:r>
    </w:p>
    <w:p w14:paraId="7B7DA3FE" w14:textId="77777777" w:rsidR="00EC3D80" w:rsidRDefault="00EC3D80" w:rsidP="00EC3D80">
      <w:pPr>
        <w:pStyle w:val="Question"/>
      </w:pPr>
      <w:r>
        <w:t>Qu’est-ce qu’un indice ?</w:t>
      </w:r>
    </w:p>
    <w:p w14:paraId="7B5466F5" w14:textId="73089789" w:rsidR="00EC3D80" w:rsidRPr="00D86778" w:rsidRDefault="00EC3D80" w:rsidP="00D86778">
      <w:pPr>
        <w:pStyle w:val="TexteCourant"/>
      </w:pPr>
      <w:r w:rsidRPr="00D86778">
        <w:t>L’indice est le cont</w:t>
      </w:r>
      <w:r w:rsidR="00D86778">
        <w:t>e</w:t>
      </w:r>
      <w:r w:rsidRPr="00D86778">
        <w:t>ne</w:t>
      </w:r>
      <w:r w:rsidR="00D86778">
        <w:t>u</w:t>
      </w:r>
      <w:r w:rsidRPr="00D86778">
        <w:t>r logique de l’ensemble des documents qui ont le même type.</w:t>
      </w:r>
    </w:p>
    <w:p w14:paraId="66FEEE82" w14:textId="77777777" w:rsidR="00EC3D80" w:rsidRDefault="00EC3D80" w:rsidP="00EC3D80">
      <w:pPr>
        <w:pStyle w:val="Question"/>
      </w:pPr>
      <w:r>
        <w:t>Qu’est-ce qu’une partition et quel est son rôle dans le fonctionnement d’</w:t>
      </w:r>
      <w:proofErr w:type="spellStart"/>
      <w:r>
        <w:t>ElasticSearch</w:t>
      </w:r>
      <w:proofErr w:type="spellEnd"/>
      <w:r>
        <w:t> ?</w:t>
      </w:r>
    </w:p>
    <w:p w14:paraId="1D7E4161" w14:textId="178DB320" w:rsidR="00EC3D80" w:rsidRPr="00D86778" w:rsidRDefault="00EC3D80" w:rsidP="00D86778">
      <w:pPr>
        <w:pStyle w:val="TexteCourant"/>
      </w:pPr>
      <w:r w:rsidRPr="00D86778">
        <w:t>Une partition est un bloc de document</w:t>
      </w:r>
      <w:r w:rsidR="00D86778">
        <w:t>s</w:t>
      </w:r>
      <w:r w:rsidRPr="00D86778">
        <w:t xml:space="preserve"> JSON. Le partitionnement des documents rend l’indexation de contenu scalable et distribué</w:t>
      </w:r>
      <w:r w:rsidR="00D86778">
        <w:t>e</w:t>
      </w:r>
      <w:r w:rsidRPr="00D86778">
        <w:t xml:space="preserve"> dans le cluster </w:t>
      </w:r>
      <w:proofErr w:type="spellStart"/>
      <w:r w:rsidRPr="00D86778">
        <w:t>ElasticSearch</w:t>
      </w:r>
      <w:proofErr w:type="spellEnd"/>
      <w:r w:rsidRPr="00D86778">
        <w:t>. De plus, il assure la haute disponibilité du cluster.</w:t>
      </w:r>
    </w:p>
    <w:p w14:paraId="6B78983F" w14:textId="77777777" w:rsidR="00EC3D80" w:rsidRDefault="00EC3D80" w:rsidP="00EC3D80">
      <w:pPr>
        <w:pStyle w:val="Question"/>
      </w:pPr>
      <w:r>
        <w:t>Q</w:t>
      </w:r>
      <w:r w:rsidRPr="005F6430">
        <w:t>u</w:t>
      </w:r>
      <w:r>
        <w:t>’</w:t>
      </w:r>
      <w:r w:rsidRPr="005F6430">
        <w:t>est</w:t>
      </w:r>
      <w:r>
        <w:t>-</w:t>
      </w:r>
      <w:r w:rsidRPr="005F6430">
        <w:t>ce que le REST</w:t>
      </w:r>
      <w:r>
        <w:t> </w:t>
      </w:r>
      <w:r w:rsidRPr="005F6430">
        <w:t>?</w:t>
      </w:r>
    </w:p>
    <w:p w14:paraId="601DE498" w14:textId="731465BE" w:rsidR="00EC3D80" w:rsidRPr="00D86778" w:rsidRDefault="00EC3D80" w:rsidP="00D86778">
      <w:pPr>
        <w:pStyle w:val="TexteCourant"/>
      </w:pPr>
      <w:r w:rsidRPr="00D86778">
        <w:t>REST</w:t>
      </w:r>
      <w:r w:rsidR="00D86778">
        <w:t xml:space="preserve"> (</w:t>
      </w:r>
      <w:proofErr w:type="spellStart"/>
      <w:r w:rsidRPr="00D86778">
        <w:t>REpresentational</w:t>
      </w:r>
      <w:proofErr w:type="spellEnd"/>
      <w:r w:rsidRPr="00D86778">
        <w:t xml:space="preserve"> State Transfer</w:t>
      </w:r>
      <w:r w:rsidR="00D86778">
        <w:t>)</w:t>
      </w:r>
      <w:r w:rsidRPr="00D86778">
        <w:t xml:space="preserve"> décrit un style d</w:t>
      </w:r>
      <w:r w:rsidR="00D86778">
        <w:t>’</w:t>
      </w:r>
      <w:r w:rsidRPr="00D86778">
        <w:t xml:space="preserve">architecture logicielle </w:t>
      </w:r>
      <w:r w:rsidR="00A539D3">
        <w:t>pour</w:t>
      </w:r>
      <w:r w:rsidRPr="00D86778">
        <w:t xml:space="preserve"> développer une application</w:t>
      </w:r>
      <w:r w:rsidR="00A539D3">
        <w:t xml:space="preserve"> orientée service fonctionnant en environnement</w:t>
      </w:r>
      <w:r w:rsidRPr="00D86778">
        <w:t xml:space="preserve"> client</w:t>
      </w:r>
      <w:r w:rsidR="00A539D3">
        <w:t>/</w:t>
      </w:r>
      <w:r w:rsidRPr="00D86778">
        <w:t xml:space="preserve">serveur. </w:t>
      </w:r>
      <w:r w:rsidR="00A539D3">
        <w:t>C’</w:t>
      </w:r>
      <w:r w:rsidRPr="00D86778">
        <w:t>est un ensemble de bonnes pratiques à respecter pour développer des services.</w:t>
      </w:r>
    </w:p>
    <w:p w14:paraId="16862451" w14:textId="77777777" w:rsidR="00EC3D80" w:rsidRPr="005F6430" w:rsidRDefault="00EC3D80" w:rsidP="00EC3D80">
      <w:pPr>
        <w:pStyle w:val="Question"/>
      </w:pPr>
      <w:r>
        <w:t>D</w:t>
      </w:r>
      <w:r w:rsidRPr="005F6430">
        <w:t xml:space="preserve">es </w:t>
      </w:r>
      <w:r>
        <w:t>six</w:t>
      </w:r>
      <w:r w:rsidRPr="005F6430">
        <w:t xml:space="preserve"> propositions suivantes, cochez celles qui décrivent au mieux le REST</w:t>
      </w:r>
      <w:r>
        <w:t>.</w:t>
      </w:r>
    </w:p>
    <w:p w14:paraId="332C0401" w14:textId="77777777" w:rsidR="00EC3D80" w:rsidRDefault="00EC3D80" w:rsidP="00EC3D80">
      <w:pPr>
        <w:pStyle w:val="ListeANumero"/>
      </w:pPr>
      <w:r>
        <w:t>...</w:t>
      </w:r>
      <w:r>
        <w:tab/>
        <w:t>Un système d’architecture</w:t>
      </w:r>
    </w:p>
    <w:p w14:paraId="3AA26644" w14:textId="77777777" w:rsidR="00EC3D80" w:rsidRDefault="00EC3D80" w:rsidP="00EC3D80">
      <w:pPr>
        <w:pStyle w:val="ListeANumero"/>
      </w:pPr>
      <w:r>
        <w:t>...</w:t>
      </w:r>
      <w:r>
        <w:tab/>
        <w:t>Une approche pour construire une application</w:t>
      </w:r>
    </w:p>
    <w:p w14:paraId="378BDAE8" w14:textId="77777777" w:rsidR="00EC3D80" w:rsidRPr="000754A4" w:rsidRDefault="00EC3D80" w:rsidP="00EC3D80">
      <w:pPr>
        <w:pStyle w:val="ListeANumero"/>
      </w:pPr>
      <w:r>
        <w:t>...</w:t>
      </w:r>
      <w:r>
        <w:tab/>
        <w:t>Un standard</w:t>
      </w:r>
    </w:p>
    <w:p w14:paraId="0B59B586" w14:textId="77777777" w:rsidR="00EC3D80" w:rsidRDefault="00EC3D80" w:rsidP="00EC3D80">
      <w:pPr>
        <w:pStyle w:val="Question"/>
      </w:pPr>
      <w:r w:rsidRPr="00A539D3">
        <w:t>Q</w:t>
      </w:r>
      <w:r w:rsidRPr="005F6430">
        <w:t>u</w:t>
      </w:r>
      <w:r>
        <w:t>’</w:t>
      </w:r>
      <w:r w:rsidRPr="005F6430">
        <w:t>est</w:t>
      </w:r>
      <w:r>
        <w:t>-</w:t>
      </w:r>
      <w:r w:rsidRPr="005F6430">
        <w:t>ce qu</w:t>
      </w:r>
      <w:r>
        <w:t>’</w:t>
      </w:r>
      <w:r w:rsidRPr="005F6430">
        <w:t>un protocole</w:t>
      </w:r>
      <w:r>
        <w:t> </w:t>
      </w:r>
      <w:r w:rsidRPr="005F6430">
        <w:t>?</w:t>
      </w:r>
    </w:p>
    <w:p w14:paraId="67843D2B" w14:textId="1405FD4A" w:rsidR="00EC3D80" w:rsidRPr="00A539D3" w:rsidRDefault="00EC3D80" w:rsidP="00A539D3">
      <w:pPr>
        <w:pStyle w:val="TexteCourant"/>
      </w:pPr>
      <w:r w:rsidRPr="00A539D3">
        <w:t xml:space="preserve">Un protocole est un standard </w:t>
      </w:r>
      <w:r w:rsidR="00A539D3">
        <w:t>de</w:t>
      </w:r>
      <w:r w:rsidRPr="00A539D3">
        <w:t xml:space="preserve"> communication entre des processus s</w:t>
      </w:r>
      <w:r w:rsidR="00A539D3">
        <w:t>’</w:t>
      </w:r>
      <w:r w:rsidRPr="00A539D3">
        <w:t>exécutant sur différentes machines, c</w:t>
      </w:r>
      <w:r w:rsidR="00A539D3">
        <w:t>’</w:t>
      </w:r>
      <w:r w:rsidRPr="00A539D3">
        <w:t>est-à-dire un ensemble de règles et de procédures à respecter pour émettre et recevoir des données entre plusieurs machines à travers un réseau.</w:t>
      </w:r>
    </w:p>
    <w:p w14:paraId="047C0108" w14:textId="77777777" w:rsidR="00EC3D80" w:rsidRPr="005F6430" w:rsidRDefault="00EC3D80" w:rsidP="00EC3D80">
      <w:pPr>
        <w:pStyle w:val="Question"/>
      </w:pPr>
      <w:r>
        <w:t>S</w:t>
      </w:r>
      <w:r w:rsidRPr="005F6430">
        <w:t>oit un</w:t>
      </w:r>
      <w:r>
        <w:t>e</w:t>
      </w:r>
      <w:r w:rsidRPr="005F6430">
        <w:t xml:space="preserve"> base de données relationnelle partagée dans une architecture client/serveur. Répondez aux questions suivantes</w:t>
      </w:r>
      <w:r>
        <w:t>.</w:t>
      </w:r>
    </w:p>
    <w:p w14:paraId="24404C3A" w14:textId="77777777" w:rsidR="00EC3D80" w:rsidRPr="00574182" w:rsidRDefault="00EC3D80" w:rsidP="00EC3D80">
      <w:pPr>
        <w:pStyle w:val="Question"/>
      </w:pPr>
      <w:r>
        <w:lastRenderedPageBreak/>
        <w:t>1. Quelle est la ressource partagée </w:t>
      </w:r>
      <w:r w:rsidRPr="00574182">
        <w:t>?</w:t>
      </w:r>
    </w:p>
    <w:p w14:paraId="3C7DFDBE" w14:textId="77777777" w:rsidR="00EC3D80" w:rsidRPr="00A539D3" w:rsidRDefault="00EC3D80" w:rsidP="00A539D3">
      <w:pPr>
        <w:pStyle w:val="TexteCourant"/>
      </w:pPr>
      <w:r w:rsidRPr="00A539D3">
        <w:t>La base de données.</w:t>
      </w:r>
    </w:p>
    <w:p w14:paraId="429B9DEB" w14:textId="77777777" w:rsidR="00EC3D80" w:rsidRPr="00574182" w:rsidRDefault="00EC3D80" w:rsidP="00EC3D80">
      <w:pPr>
        <w:pStyle w:val="Question"/>
      </w:pPr>
      <w:r>
        <w:t>2. C</w:t>
      </w:r>
      <w:r w:rsidRPr="00574182">
        <w:t xml:space="preserve">itez l’un des protocoles </w:t>
      </w:r>
      <w:r>
        <w:t>utilisables</w:t>
      </w:r>
      <w:r w:rsidRPr="00574182">
        <w:t xml:space="preserve"> pour que clients et serveur communiquent</w:t>
      </w:r>
      <w:r>
        <w:t>.</w:t>
      </w:r>
    </w:p>
    <w:p w14:paraId="64E63FBB" w14:textId="616E6B25" w:rsidR="00EC3D80" w:rsidRPr="00A539D3" w:rsidRDefault="00EC3D80" w:rsidP="00A539D3">
      <w:pPr>
        <w:pStyle w:val="TexteCourant"/>
      </w:pPr>
      <w:r w:rsidRPr="00A539D3">
        <w:t>ODBC</w:t>
      </w:r>
    </w:p>
    <w:p w14:paraId="6F4B053F" w14:textId="77777777" w:rsidR="00EC3D80" w:rsidRDefault="00EC3D80" w:rsidP="00EC3D80">
      <w:pPr>
        <w:pStyle w:val="Question"/>
      </w:pPr>
      <w:r>
        <w:t>Quelle est la différence entre un</w:t>
      </w:r>
      <w:r w:rsidRPr="005F6430">
        <w:t xml:space="preserve"> protoc</w:t>
      </w:r>
      <w:r>
        <w:t>ole de communication (HTTP) et un</w:t>
      </w:r>
      <w:r w:rsidRPr="005F6430">
        <w:t xml:space="preserve"> protocole de transfert de données (le TCP)</w:t>
      </w:r>
      <w:r>
        <w:t> </w:t>
      </w:r>
      <w:r w:rsidRPr="005F6430">
        <w:t>?</w:t>
      </w:r>
    </w:p>
    <w:p w14:paraId="4350761B" w14:textId="72C463CF" w:rsidR="00EC3D80" w:rsidRPr="00A539D3" w:rsidRDefault="00EC3D80" w:rsidP="00A539D3">
      <w:pPr>
        <w:pStyle w:val="TexteCourant"/>
      </w:pPr>
      <w:r w:rsidRPr="00A539D3">
        <w:t>Le protocole de communication définit la façon dont un client et un serveur s’échange</w:t>
      </w:r>
      <w:r w:rsidR="00A539D3">
        <w:t>nt</w:t>
      </w:r>
      <w:r w:rsidRPr="00A539D3">
        <w:t xml:space="preserve"> les données</w:t>
      </w:r>
      <w:r w:rsidR="00A539D3">
        <w:t>. L</w:t>
      </w:r>
      <w:r w:rsidRPr="00A539D3">
        <w:t>e protocole de transfert de données spécifie la façon dont ces données transitent via un réseau</w:t>
      </w:r>
      <w:r w:rsidR="00A539D3">
        <w:t>.</w:t>
      </w:r>
    </w:p>
    <w:p w14:paraId="4253CF0B" w14:textId="77777777" w:rsidR="00EC3D80" w:rsidRDefault="00EC3D80" w:rsidP="00EC3D80">
      <w:pPr>
        <w:pStyle w:val="Question"/>
      </w:pPr>
      <w:r>
        <w:t>Q</w:t>
      </w:r>
      <w:r w:rsidRPr="005F6430">
        <w:t>uelle est la différence entre une architecture distribuée de type client/serveur et une architecture distribuée de type cluster</w:t>
      </w:r>
      <w:r>
        <w:t> </w:t>
      </w:r>
      <w:r w:rsidRPr="005F6430">
        <w:t>?</w:t>
      </w:r>
    </w:p>
    <w:p w14:paraId="3E88BDDB" w14:textId="27DDB9A8" w:rsidR="00EC3D80" w:rsidRPr="00A539D3" w:rsidRDefault="00EC3D80" w:rsidP="00A539D3">
      <w:pPr>
        <w:pStyle w:val="TexteCourant"/>
      </w:pPr>
      <w:r w:rsidRPr="00A539D3">
        <w:t>Dans une architecture client/serveur, la charge de calcul est centralisée sur la machine serveur</w:t>
      </w:r>
      <w:r w:rsidR="00A539D3">
        <w:t>. D</w:t>
      </w:r>
      <w:r w:rsidRPr="00A539D3">
        <w:t>ans une architecture de type cluster, la charge est répartie à peu près équitablement entre les nœuds du cluster.</w:t>
      </w:r>
    </w:p>
    <w:p w14:paraId="7933C133" w14:textId="77777777" w:rsidR="00EC3D80" w:rsidRDefault="00EC3D80" w:rsidP="00EC3D80">
      <w:pPr>
        <w:pStyle w:val="Question"/>
      </w:pPr>
      <w:r>
        <w:t>Q</w:t>
      </w:r>
      <w:r w:rsidRPr="005F6430">
        <w:t>u</w:t>
      </w:r>
      <w:r>
        <w:t>’</w:t>
      </w:r>
      <w:r w:rsidRPr="005F6430">
        <w:t>est</w:t>
      </w:r>
      <w:r>
        <w:t>-</w:t>
      </w:r>
      <w:r w:rsidRPr="005F6430">
        <w:t>ce qu</w:t>
      </w:r>
      <w:r>
        <w:t>’</w:t>
      </w:r>
      <w:r w:rsidRPr="005F6430">
        <w:t>une requête HTTP</w:t>
      </w:r>
      <w:r>
        <w:t> </w:t>
      </w:r>
      <w:r w:rsidRPr="005F6430">
        <w:t>?</w:t>
      </w:r>
    </w:p>
    <w:p w14:paraId="508ABABE" w14:textId="31341EBB" w:rsidR="00EC3D80" w:rsidRPr="00A539D3" w:rsidRDefault="00A539D3" w:rsidP="00A539D3">
      <w:pPr>
        <w:pStyle w:val="TexteCourant"/>
      </w:pPr>
      <w:r>
        <w:t>C’</w:t>
      </w:r>
      <w:r w:rsidR="00EC3D80" w:rsidRPr="00A539D3">
        <w:t xml:space="preserve">est une action du protocole HTTP qui spécifie à un serveur HTTP l’action à mener sur une page </w:t>
      </w:r>
      <w:r>
        <w:t>w</w:t>
      </w:r>
      <w:r w:rsidR="00EC3D80" w:rsidRPr="00A539D3">
        <w:t xml:space="preserve">eb identifiée par une URL. </w:t>
      </w:r>
      <w:r>
        <w:t>U</w:t>
      </w:r>
      <w:r w:rsidR="00EC3D80" w:rsidRPr="00A539D3">
        <w:t>ne requête HTTP a la forme suivante : action</w:t>
      </w:r>
      <w:r>
        <w:t> </w:t>
      </w:r>
      <w:r w:rsidR="00EC3D80" w:rsidRPr="00A539D3">
        <w:t>+</w:t>
      </w:r>
      <w:r>
        <w:t> </w:t>
      </w:r>
      <w:r w:rsidR="00EC3D80" w:rsidRPr="00A539D3">
        <w:t>URL.</w:t>
      </w:r>
    </w:p>
    <w:p w14:paraId="5CCFFAC1" w14:textId="77777777" w:rsidR="00EC3D80" w:rsidRDefault="00EC3D80" w:rsidP="00EC3D80">
      <w:pPr>
        <w:pStyle w:val="Question"/>
      </w:pPr>
      <w:r>
        <w:t>Q</w:t>
      </w:r>
      <w:r w:rsidRPr="009B633A">
        <w:t>ue signifie urbaniser un système d</w:t>
      </w:r>
      <w:r>
        <w:t>’</w:t>
      </w:r>
      <w:r w:rsidRPr="009B633A">
        <w:t>information</w:t>
      </w:r>
      <w:r>
        <w:t> </w:t>
      </w:r>
      <w:r w:rsidRPr="009B633A">
        <w:t>?</w:t>
      </w:r>
    </w:p>
    <w:p w14:paraId="0CA5C0EA" w14:textId="77777777" w:rsidR="00EC3D80" w:rsidRPr="00A539D3" w:rsidRDefault="00EC3D80" w:rsidP="00A539D3">
      <w:pPr>
        <w:pStyle w:val="TexteCourant"/>
      </w:pPr>
      <w:r w:rsidRPr="00A539D3">
        <w:t>Urbaniser un système d’information revient à le découper en zones interdépendantes.</w:t>
      </w:r>
    </w:p>
    <w:p w14:paraId="215EB070" w14:textId="77777777" w:rsidR="00EC3D80" w:rsidRDefault="00EC3D80" w:rsidP="00EC3D80">
      <w:pPr>
        <w:pStyle w:val="Question"/>
      </w:pPr>
      <w:r>
        <w:t>Q</w:t>
      </w:r>
      <w:r w:rsidRPr="009B633A">
        <w:t>uelle est la différence entre une API et un protocole</w:t>
      </w:r>
      <w:r>
        <w:t> </w:t>
      </w:r>
      <w:r w:rsidRPr="009B633A">
        <w:t>?</w:t>
      </w:r>
    </w:p>
    <w:p w14:paraId="1EC322BD" w14:textId="7CB61570" w:rsidR="00EC3D80" w:rsidRPr="00A539D3" w:rsidRDefault="00EC3D80" w:rsidP="00A539D3">
      <w:pPr>
        <w:pStyle w:val="TexteCourant"/>
        <w:rPr>
          <w:rStyle w:val="apple-converted-space"/>
        </w:rPr>
      </w:pPr>
      <w:r w:rsidRPr="00A539D3">
        <w:rPr>
          <w:rStyle w:val="apple-converted-space"/>
        </w:rPr>
        <w:t xml:space="preserve">Un protocole est une spécification, un langage </w:t>
      </w:r>
      <w:r w:rsidR="00A539D3">
        <w:rPr>
          <w:rStyle w:val="apple-converted-space"/>
        </w:rPr>
        <w:t>de communication entre</w:t>
      </w:r>
      <w:r w:rsidRPr="00A539D3">
        <w:rPr>
          <w:rStyle w:val="apple-converted-space"/>
        </w:rPr>
        <w:t xml:space="preserve"> plusieurs ordinateurs</w:t>
      </w:r>
      <w:r w:rsidR="00A539D3">
        <w:rPr>
          <w:rStyle w:val="apple-converted-space"/>
        </w:rPr>
        <w:t xml:space="preserve"> ou</w:t>
      </w:r>
      <w:r w:rsidRPr="00A539D3">
        <w:rPr>
          <w:rStyle w:val="apple-converted-space"/>
        </w:rPr>
        <w:t xml:space="preserve"> applications</w:t>
      </w:r>
      <w:r w:rsidR="00A539D3">
        <w:rPr>
          <w:rStyle w:val="apple-converted-space"/>
        </w:rPr>
        <w:t>.</w:t>
      </w:r>
      <w:r w:rsidRPr="00A539D3">
        <w:rPr>
          <w:rStyle w:val="apple-converted-space"/>
        </w:rPr>
        <w:t xml:space="preserve"> </w:t>
      </w:r>
      <w:r w:rsidR="00A539D3">
        <w:rPr>
          <w:rStyle w:val="apple-converted-space"/>
        </w:rPr>
        <w:t xml:space="preserve">Une </w:t>
      </w:r>
      <w:r w:rsidRPr="00A539D3">
        <w:rPr>
          <w:rStyle w:val="apple-converted-space"/>
        </w:rPr>
        <w:t>API expose les méthodes qui leur permettent de communiquer. Dans une démarche orientée service, l’application cliente et le fournisseur sont capables de communiquer uniquement si le client est compatible avec le protocole du fournisseur du service.</w:t>
      </w:r>
    </w:p>
    <w:p w14:paraId="449289BA" w14:textId="77777777" w:rsidR="00EC3D80" w:rsidRDefault="00EC3D80" w:rsidP="00EC3D80">
      <w:pPr>
        <w:pStyle w:val="Question"/>
      </w:pPr>
      <w:r>
        <w:t xml:space="preserve">Des huit activités suivantes, cochez celles qui sont réalisées par </w:t>
      </w:r>
      <w:proofErr w:type="spellStart"/>
      <w:r>
        <w:t>ElasticSearch</w:t>
      </w:r>
      <w:proofErr w:type="spellEnd"/>
      <w:r>
        <w:t>.</w:t>
      </w:r>
    </w:p>
    <w:p w14:paraId="404B826E" w14:textId="77777777" w:rsidR="00EC3D80" w:rsidRDefault="00EC3D80" w:rsidP="00EC3D80">
      <w:pPr>
        <w:pStyle w:val="ListeANumero"/>
      </w:pPr>
      <w:r>
        <w:t>...</w:t>
      </w:r>
      <w:r>
        <w:tab/>
        <w:t>Structuration de contenu</w:t>
      </w:r>
    </w:p>
    <w:p w14:paraId="2BD794AC" w14:textId="77777777" w:rsidR="00EC3D80" w:rsidRDefault="00EC3D80" w:rsidP="00EC3D80">
      <w:pPr>
        <w:pStyle w:val="ListeANumero"/>
      </w:pPr>
      <w:r>
        <w:t>...</w:t>
      </w:r>
      <w:r>
        <w:tab/>
        <w:t>Analyse de contenu</w:t>
      </w:r>
    </w:p>
    <w:p w14:paraId="086F54BE" w14:textId="77777777" w:rsidR="00EC3D80" w:rsidRDefault="00EC3D80" w:rsidP="00EC3D80">
      <w:pPr>
        <w:pStyle w:val="ListeANumero"/>
      </w:pPr>
      <w:r>
        <w:t>...</w:t>
      </w:r>
      <w:r>
        <w:tab/>
        <w:t>Indexation de contenu</w:t>
      </w:r>
    </w:p>
    <w:p w14:paraId="3212B0BA" w14:textId="77777777" w:rsidR="00EC3D80" w:rsidRDefault="00EC3D80" w:rsidP="00EC3D80">
      <w:pPr>
        <w:pStyle w:val="ListeANumero"/>
      </w:pPr>
      <w:r>
        <w:t>...</w:t>
      </w:r>
      <w:r>
        <w:tab/>
        <w:t>Construction de requête</w:t>
      </w:r>
    </w:p>
    <w:p w14:paraId="12128FC9" w14:textId="77777777" w:rsidR="00EC3D80" w:rsidRDefault="00EC3D80" w:rsidP="00EC3D80">
      <w:pPr>
        <w:pStyle w:val="ListeANumero"/>
      </w:pPr>
      <w:r>
        <w:lastRenderedPageBreak/>
        <w:t>...</w:t>
      </w:r>
      <w:r>
        <w:tab/>
        <w:t>Exécution de requête</w:t>
      </w:r>
    </w:p>
    <w:p w14:paraId="6A7C6D61" w14:textId="77777777" w:rsidR="00EC3D80" w:rsidRDefault="00EC3D80" w:rsidP="00EC3D80">
      <w:pPr>
        <w:pStyle w:val="Question"/>
      </w:pPr>
      <w:r w:rsidRPr="00A539D3">
        <w:t>Q</w:t>
      </w:r>
      <w:r w:rsidRPr="00393DF1">
        <w:t>uel est le but d</w:t>
      </w:r>
      <w:r>
        <w:t>’</w:t>
      </w:r>
      <w:r w:rsidRPr="00393DF1">
        <w:t>une démarche SOA</w:t>
      </w:r>
      <w:r>
        <w:t> </w:t>
      </w:r>
      <w:r w:rsidRPr="00393DF1">
        <w:t>?</w:t>
      </w:r>
    </w:p>
    <w:p w14:paraId="28E74574" w14:textId="650297BF" w:rsidR="00EC3D80" w:rsidRPr="00A539D3" w:rsidRDefault="00A539D3" w:rsidP="00A539D3">
      <w:pPr>
        <w:pStyle w:val="TexteCourant"/>
      </w:pPr>
      <w:r>
        <w:t>Une démarche SOA vise à r</w:t>
      </w:r>
      <w:r w:rsidR="00EC3D80" w:rsidRPr="00A539D3">
        <w:t>éorganiser le système informatique d’une entreprise en services interopérables.</w:t>
      </w:r>
    </w:p>
    <w:p w14:paraId="5115CEF8" w14:textId="77777777" w:rsidR="00EC3D80" w:rsidRPr="00E7740A" w:rsidRDefault="00EC3D80" w:rsidP="00EC3D80">
      <w:pPr>
        <w:pStyle w:val="Question"/>
        <w:rPr>
          <w:bCs/>
        </w:rPr>
      </w:pPr>
      <w:r>
        <w:t>E</w:t>
      </w:r>
      <w:r w:rsidRPr="00E7740A">
        <w:rPr>
          <w:bCs/>
        </w:rPr>
        <w:t>n Big</w:t>
      </w:r>
      <w:r>
        <w:rPr>
          <w:bCs/>
        </w:rPr>
        <w:t> </w:t>
      </w:r>
      <w:r w:rsidRPr="00E7740A">
        <w:rPr>
          <w:bCs/>
        </w:rPr>
        <w:t>Data, quels sont les avantages d’une démarche SOA</w:t>
      </w:r>
      <w:r>
        <w:rPr>
          <w:bCs/>
        </w:rPr>
        <w:t> </w:t>
      </w:r>
      <w:r w:rsidRPr="00E7740A">
        <w:rPr>
          <w:bCs/>
        </w:rPr>
        <w:t>?</w:t>
      </w:r>
    </w:p>
    <w:p w14:paraId="4493779A" w14:textId="47C3D174" w:rsidR="00EC3D80" w:rsidRPr="00A539D3" w:rsidRDefault="00EC3D80" w:rsidP="00A539D3">
      <w:pPr>
        <w:pStyle w:val="TexteCourant"/>
      </w:pPr>
      <w:r w:rsidRPr="00A539D3">
        <w:t xml:space="preserve">La démarche SOA est très efficace pour répondre aux besoins d’interopérabilité et de réutilisabilité de différentes applications. </w:t>
      </w:r>
      <w:r w:rsidRPr="00A539D3">
        <w:rPr>
          <w:rStyle w:val="apple-converted-space"/>
        </w:rPr>
        <w:t>En Big</w:t>
      </w:r>
      <w:r w:rsidR="00A539D3">
        <w:rPr>
          <w:rStyle w:val="apple-converted-space"/>
        </w:rPr>
        <w:t> </w:t>
      </w:r>
      <w:r w:rsidRPr="00A539D3">
        <w:rPr>
          <w:rStyle w:val="apple-converted-space"/>
        </w:rPr>
        <w:t>Data, elle permet de</w:t>
      </w:r>
      <w:r w:rsidRPr="00A539D3">
        <w:t xml:space="preserve"> développer des applications qui exploitent des fonctionnalités exposées </w:t>
      </w:r>
      <w:r w:rsidR="00A539D3">
        <w:t xml:space="preserve">par </w:t>
      </w:r>
      <w:r w:rsidRPr="00A539D3">
        <w:t>d’autres outils. Ainsi, cette démarche favorise le développement modulaire d’applications.</w:t>
      </w:r>
    </w:p>
    <w:p w14:paraId="603B9DE3" w14:textId="77777777" w:rsidR="00EC3D80" w:rsidRDefault="00EC3D80" w:rsidP="00EC3D80">
      <w:pPr>
        <w:pStyle w:val="Question"/>
      </w:pPr>
      <w:r>
        <w:t xml:space="preserve">Qu’est-ce qu’un </w:t>
      </w:r>
      <w:r w:rsidRPr="00393DF1">
        <w:t>service</w:t>
      </w:r>
      <w:r>
        <w:t> </w:t>
      </w:r>
      <w:r w:rsidRPr="00393DF1">
        <w:t>?</w:t>
      </w:r>
    </w:p>
    <w:p w14:paraId="4CEF6E58" w14:textId="48BA30DA" w:rsidR="00EC3D80" w:rsidRPr="00A539D3" w:rsidRDefault="00EC3D80" w:rsidP="00A539D3">
      <w:pPr>
        <w:pStyle w:val="TexteCourant"/>
      </w:pPr>
      <w:r w:rsidRPr="00A539D3">
        <w:t>C’est l’ensemble des fonctionnalités d’une application qui sont exposées pour consommation par d’autres applications par le biais d’une</w:t>
      </w:r>
      <w:r w:rsidR="00A539D3">
        <w:t> </w:t>
      </w:r>
      <w:r w:rsidRPr="00A539D3">
        <w:t>API.</w:t>
      </w:r>
    </w:p>
    <w:p w14:paraId="28EC3D6B" w14:textId="77777777" w:rsidR="00EC3D80" w:rsidRDefault="00EC3D80" w:rsidP="00EC3D80">
      <w:pPr>
        <w:pStyle w:val="Question"/>
      </w:pPr>
      <w:r>
        <w:t>Q</w:t>
      </w:r>
      <w:r w:rsidRPr="00393DF1">
        <w:t>u</w:t>
      </w:r>
      <w:r>
        <w:t>’</w:t>
      </w:r>
      <w:r w:rsidRPr="00393DF1">
        <w:t>est</w:t>
      </w:r>
      <w:r>
        <w:t>-</w:t>
      </w:r>
      <w:r w:rsidRPr="00393DF1">
        <w:t>ce qu</w:t>
      </w:r>
      <w:r>
        <w:t>’</w:t>
      </w:r>
      <w:r w:rsidRPr="00393DF1">
        <w:t>une API</w:t>
      </w:r>
      <w:r>
        <w:t> </w:t>
      </w:r>
      <w:r w:rsidRPr="00393DF1">
        <w:t>?</w:t>
      </w:r>
    </w:p>
    <w:p w14:paraId="116F1FC0" w14:textId="198B27C0" w:rsidR="00EC3D80" w:rsidRPr="00A539D3" w:rsidRDefault="00EC3D80" w:rsidP="00A539D3">
      <w:pPr>
        <w:pStyle w:val="TexteCourant"/>
      </w:pPr>
      <w:r w:rsidRPr="00A539D3">
        <w:t>C’est un contrat d’utilisation de service</w:t>
      </w:r>
      <w:r w:rsidR="00A539D3">
        <w:t>,</w:t>
      </w:r>
      <w:r w:rsidRPr="00A539D3">
        <w:t xml:space="preserve"> une interface qui expose les fonctionnalités consommables d’un service.</w:t>
      </w:r>
    </w:p>
    <w:p w14:paraId="4897FABE" w14:textId="77777777" w:rsidR="00EC3D80" w:rsidRDefault="00EC3D80" w:rsidP="00EC3D80">
      <w:pPr>
        <w:pStyle w:val="Question"/>
      </w:pPr>
      <w:r>
        <w:t>P</w:t>
      </w:r>
      <w:r w:rsidRPr="00393DF1">
        <w:t>ourquoi dit-on qu</w:t>
      </w:r>
      <w:r>
        <w:t>’</w:t>
      </w:r>
      <w:r w:rsidRPr="00393DF1">
        <w:t>une API est un contrat</w:t>
      </w:r>
      <w:r>
        <w:t> </w:t>
      </w:r>
      <w:r w:rsidRPr="00393DF1">
        <w:t>?</w:t>
      </w:r>
    </w:p>
    <w:p w14:paraId="7DE83B99" w14:textId="3D2E19B6" w:rsidR="00EC3D80" w:rsidRPr="00A539D3" w:rsidRDefault="00A539D3" w:rsidP="00A539D3">
      <w:pPr>
        <w:pStyle w:val="TexteCourant"/>
      </w:pPr>
      <w:r>
        <w:t>Une API</w:t>
      </w:r>
      <w:r w:rsidR="00EC3D80" w:rsidRPr="00A539D3">
        <w:t xml:space="preserve"> délimite l’usage du service en exposant uniquement les méthodes qui peuvent être consommées par le client.</w:t>
      </w:r>
    </w:p>
    <w:p w14:paraId="53678DC9" w14:textId="77777777" w:rsidR="00EC3D80" w:rsidRDefault="00EC3D80" w:rsidP="00EC3D80">
      <w:pPr>
        <w:pStyle w:val="Question"/>
      </w:pPr>
      <w:r>
        <w:t xml:space="preserve">Quelle est la différence entre une API et un </w:t>
      </w:r>
      <w:r w:rsidRPr="00393DF1">
        <w:t>protocole</w:t>
      </w:r>
      <w:r>
        <w:t xml:space="preserve"> de communication ?</w:t>
      </w:r>
    </w:p>
    <w:p w14:paraId="20D55690" w14:textId="34EEC1C8" w:rsidR="00EC3D80" w:rsidRPr="00A539D3" w:rsidRDefault="00EC3D80" w:rsidP="00A539D3">
      <w:pPr>
        <w:pStyle w:val="TexteCourant"/>
      </w:pPr>
      <w:r w:rsidRPr="00A539D3">
        <w:t>Le protocole de communication permet à deux processus de s’échanger les données. L’API est le canal par lequel cet échange se fait. Pour que les processus puissent s’échanger les données, il faut qu’ils soient compatible</w:t>
      </w:r>
      <w:r w:rsidR="00162041">
        <w:t>s</w:t>
      </w:r>
      <w:r w:rsidRPr="00A539D3">
        <w:t xml:space="preserve"> ave</w:t>
      </w:r>
      <w:r w:rsidR="00162041">
        <w:t>c</w:t>
      </w:r>
      <w:r w:rsidRPr="00A539D3">
        <w:t xml:space="preserve"> le même protocole.</w:t>
      </w:r>
    </w:p>
    <w:p w14:paraId="7DE0CC81" w14:textId="77777777" w:rsidR="00EC3D80" w:rsidRPr="00E7740A" w:rsidRDefault="00EC3D80" w:rsidP="00EC3D80">
      <w:pPr>
        <w:pStyle w:val="Question"/>
        <w:rPr>
          <w:bCs/>
        </w:rPr>
      </w:pPr>
      <w:r>
        <w:t>Q</w:t>
      </w:r>
      <w:r w:rsidRPr="00E7740A">
        <w:rPr>
          <w:bCs/>
        </w:rPr>
        <w:t>uel est le rôle du protocole dans l’utilisation des services</w:t>
      </w:r>
      <w:r>
        <w:rPr>
          <w:bCs/>
        </w:rPr>
        <w:t> </w:t>
      </w:r>
      <w:r w:rsidRPr="00E7740A">
        <w:rPr>
          <w:bCs/>
        </w:rPr>
        <w:t>?</w:t>
      </w:r>
    </w:p>
    <w:p w14:paraId="7F3B8725" w14:textId="0A2A522F" w:rsidR="00EC3D80" w:rsidRPr="00162041" w:rsidRDefault="00EC3D80" w:rsidP="00162041">
      <w:pPr>
        <w:pStyle w:val="TexteCourant"/>
      </w:pPr>
      <w:r w:rsidRPr="00162041">
        <w:t>Le protocole assure que les clients et le fournisseur du service p</w:t>
      </w:r>
      <w:r w:rsidR="0074774B">
        <w:t>euv</w:t>
      </w:r>
      <w:r w:rsidRPr="00162041">
        <w:t>ent s’échanger les données.</w:t>
      </w:r>
    </w:p>
    <w:p w14:paraId="404984CA" w14:textId="77777777" w:rsidR="00EC3D80" w:rsidRPr="00E7740A" w:rsidRDefault="00EC3D80" w:rsidP="00EC3D80">
      <w:pPr>
        <w:pStyle w:val="Question"/>
        <w:rPr>
          <w:bCs/>
        </w:rPr>
      </w:pPr>
      <w:r w:rsidRPr="00E7740A">
        <w:rPr>
          <w:bCs/>
        </w:rPr>
        <w:t>Quel est le rôle d’une API dans un service</w:t>
      </w:r>
      <w:r>
        <w:rPr>
          <w:bCs/>
        </w:rPr>
        <w:t> </w:t>
      </w:r>
      <w:r w:rsidRPr="00E7740A">
        <w:rPr>
          <w:bCs/>
        </w:rPr>
        <w:t>?</w:t>
      </w:r>
    </w:p>
    <w:p w14:paraId="4447D9F7" w14:textId="77777777" w:rsidR="00EC3D80" w:rsidRPr="00162041" w:rsidRDefault="00EC3D80" w:rsidP="00162041">
      <w:pPr>
        <w:pStyle w:val="TexteCourant"/>
      </w:pPr>
      <w:r w:rsidRPr="00162041">
        <w:t>L’API est l’interface par le biais duquel les clients peuvent spécifier au fournisseur ce qu’il doit faire.</w:t>
      </w:r>
    </w:p>
    <w:p w14:paraId="1A897A46" w14:textId="77777777" w:rsidR="00EC3D80" w:rsidRPr="00E7740A" w:rsidRDefault="00EC3D80" w:rsidP="00EC3D80">
      <w:pPr>
        <w:pStyle w:val="Question"/>
        <w:rPr>
          <w:bCs/>
        </w:rPr>
      </w:pPr>
      <w:r w:rsidRPr="00E7740A">
        <w:rPr>
          <w:bCs/>
        </w:rPr>
        <w:t>Qu’est</w:t>
      </w:r>
      <w:r>
        <w:rPr>
          <w:bCs/>
        </w:rPr>
        <w:t>-</w:t>
      </w:r>
      <w:r w:rsidRPr="00E7740A">
        <w:rPr>
          <w:bCs/>
        </w:rPr>
        <w:t>ce qu’une méthode</w:t>
      </w:r>
      <w:r>
        <w:rPr>
          <w:bCs/>
        </w:rPr>
        <w:t> </w:t>
      </w:r>
      <w:r w:rsidRPr="00E7740A">
        <w:rPr>
          <w:bCs/>
        </w:rPr>
        <w:t>?</w:t>
      </w:r>
    </w:p>
    <w:p w14:paraId="719DFD5B" w14:textId="77777777" w:rsidR="00EC3D80" w:rsidRPr="00162041" w:rsidRDefault="00EC3D80" w:rsidP="00162041">
      <w:pPr>
        <w:pStyle w:val="TexteCourant"/>
      </w:pPr>
      <w:r w:rsidRPr="00162041">
        <w:t xml:space="preserve">C’est une action qui peut être utilisée par le client pour envoyer des requêtes au fournisseur. </w:t>
      </w:r>
    </w:p>
    <w:p w14:paraId="3EC1AFD3" w14:textId="77777777" w:rsidR="00EC3D80" w:rsidRPr="00E7740A" w:rsidRDefault="00EC3D80" w:rsidP="00EC3D80">
      <w:pPr>
        <w:pStyle w:val="Question"/>
        <w:rPr>
          <w:bCs/>
        </w:rPr>
      </w:pPr>
      <w:r w:rsidRPr="00E7740A">
        <w:rPr>
          <w:bCs/>
        </w:rPr>
        <w:lastRenderedPageBreak/>
        <w:t>Quel est le rôle d’une méthode dans un service</w:t>
      </w:r>
      <w:r>
        <w:rPr>
          <w:bCs/>
        </w:rPr>
        <w:t> </w:t>
      </w:r>
      <w:r w:rsidRPr="00E7740A">
        <w:rPr>
          <w:bCs/>
        </w:rPr>
        <w:t>?</w:t>
      </w:r>
    </w:p>
    <w:p w14:paraId="01103771" w14:textId="77777777" w:rsidR="00EC3D80" w:rsidRPr="00162041" w:rsidRDefault="00EC3D80" w:rsidP="00162041">
      <w:pPr>
        <w:pStyle w:val="TexteCourant"/>
      </w:pPr>
      <w:r w:rsidRPr="00162041">
        <w:t>Les méthodes permettent d’appeler les fonctionnalités du service.</w:t>
      </w:r>
    </w:p>
    <w:p w14:paraId="68AD5A55" w14:textId="77777777" w:rsidR="00EC3D80" w:rsidRPr="00E7740A" w:rsidRDefault="00EC3D80" w:rsidP="00EC3D80">
      <w:pPr>
        <w:pStyle w:val="Question"/>
      </w:pPr>
      <w:r>
        <w:t>D</w:t>
      </w:r>
      <w:r w:rsidRPr="00E7740A">
        <w:t>onnez la signification de l’expression « </w:t>
      </w:r>
      <w:r w:rsidRPr="00B74E74">
        <w:rPr>
          <w:i/>
        </w:rPr>
        <w:t>un service expose ses méthodes à travers une</w:t>
      </w:r>
      <w:r>
        <w:rPr>
          <w:i/>
        </w:rPr>
        <w:t> </w:t>
      </w:r>
      <w:r w:rsidRPr="00B74E74">
        <w:rPr>
          <w:i/>
        </w:rPr>
        <w:t>API</w:t>
      </w:r>
      <w:r w:rsidRPr="00E7740A">
        <w:t> »</w:t>
      </w:r>
      <w:r>
        <w:t>.</w:t>
      </w:r>
    </w:p>
    <w:p w14:paraId="32CE2FA4" w14:textId="77777777" w:rsidR="00EC3D80" w:rsidRPr="00162041" w:rsidRDefault="00EC3D80" w:rsidP="00162041">
      <w:pPr>
        <w:pStyle w:val="TexteCourant"/>
      </w:pPr>
      <w:r w:rsidRPr="00162041">
        <w:t>Cette expression signifie que les fonctionnalités du service peuvent être utilisées à travers une API.</w:t>
      </w:r>
    </w:p>
    <w:p w14:paraId="1461C8B2" w14:textId="77777777" w:rsidR="00EC3D80" w:rsidRPr="00E7740A" w:rsidRDefault="00EC3D80" w:rsidP="00EC3D80">
      <w:pPr>
        <w:pStyle w:val="Question"/>
      </w:pPr>
      <w:r>
        <w:t>D</w:t>
      </w:r>
      <w:r w:rsidRPr="00E7740A">
        <w:t>ans le schéma suivant, la méthode</w:t>
      </w:r>
      <w:r>
        <w:t> </w:t>
      </w:r>
      <w:r w:rsidRPr="00E7740A">
        <w:t>2 peut</w:t>
      </w:r>
      <w:r>
        <w:t>-elle</w:t>
      </w:r>
      <w:r w:rsidRPr="00E7740A">
        <w:t xml:space="preserve"> être appelée par </w:t>
      </w:r>
      <w:r w:rsidRPr="00B048AD">
        <w:rPr>
          <w:color w:val="0070C0"/>
        </w:rPr>
        <w:t>l’application</w:t>
      </w:r>
      <w:r w:rsidRPr="000F64E7">
        <w:rPr>
          <w:color w:val="0070C0"/>
        </w:rPr>
        <w:t xml:space="preserve"> cliente ?</w:t>
      </w:r>
    </w:p>
    <w:p w14:paraId="6DF04308" w14:textId="5A35CB06" w:rsidR="00BC0E85" w:rsidRDefault="00BC0E85" w:rsidP="00162041">
      <w:pPr>
        <w:pStyle w:val="TexteCourant"/>
      </w:pPr>
      <w:r>
        <w:rPr>
          <w:noProof/>
        </w:rPr>
        <w:drawing>
          <wp:inline distT="0" distB="0" distL="0" distR="0" wp14:anchorId="57702185" wp14:editId="088C80BE">
            <wp:extent cx="4936043" cy="105727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PI exercic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957915" cy="1061960"/>
                    </a:xfrm>
                    <a:prstGeom prst="rect">
                      <a:avLst/>
                    </a:prstGeom>
                  </pic:spPr>
                </pic:pic>
              </a:graphicData>
            </a:graphic>
          </wp:inline>
        </w:drawing>
      </w:r>
    </w:p>
    <w:p w14:paraId="3B642F5C" w14:textId="3745057C" w:rsidR="00EC3D80" w:rsidRPr="00323A10" w:rsidRDefault="00062F17" w:rsidP="00162041">
      <w:pPr>
        <w:pStyle w:val="TexteCourant"/>
      </w:pPr>
      <w:r>
        <w:t>Non.</w:t>
      </w:r>
    </w:p>
    <w:p w14:paraId="0D79BE22" w14:textId="77777777" w:rsidR="00EC3D80" w:rsidRPr="002D2E9C" w:rsidRDefault="00EC3D80" w:rsidP="00EC3D80">
      <w:pPr>
        <w:pStyle w:val="Question"/>
      </w:pPr>
      <w:r w:rsidRPr="00162041">
        <w:t>C</w:t>
      </w:r>
      <w:r w:rsidRPr="002D2E9C">
        <w:t>omment utilise</w:t>
      </w:r>
      <w:r>
        <w:t>-</w:t>
      </w:r>
      <w:r w:rsidRPr="002D2E9C">
        <w:t>t</w:t>
      </w:r>
      <w:r>
        <w:t>-</w:t>
      </w:r>
      <w:r w:rsidRPr="002D2E9C">
        <w:t>on un service</w:t>
      </w:r>
      <w:r>
        <w:t> </w:t>
      </w:r>
      <w:r w:rsidRPr="002D2E9C">
        <w:t>?</w:t>
      </w:r>
    </w:p>
    <w:p w14:paraId="61B84B2C" w14:textId="0EE676C9" w:rsidR="00062F17" w:rsidRPr="00162041" w:rsidRDefault="00162041" w:rsidP="00162041">
      <w:pPr>
        <w:pStyle w:val="TexteCourant"/>
      </w:pPr>
      <w:r>
        <w:t>On appelle</w:t>
      </w:r>
      <w:r w:rsidR="00062F17" w:rsidRPr="00162041">
        <w:t xml:space="preserve"> </w:t>
      </w:r>
      <w:r>
        <w:t>l</w:t>
      </w:r>
      <w:r w:rsidR="00062F17" w:rsidRPr="00162041">
        <w:t xml:space="preserve">es méthodes </w:t>
      </w:r>
      <w:r>
        <w:t>que</w:t>
      </w:r>
      <w:r w:rsidR="00062F17" w:rsidRPr="00162041">
        <w:t xml:space="preserve"> l’API met à disposition.</w:t>
      </w:r>
    </w:p>
    <w:p w14:paraId="4BD28D00" w14:textId="77777777" w:rsidR="00EC3D80" w:rsidRPr="002D2E9C" w:rsidRDefault="00EC3D80" w:rsidP="00EC3D80">
      <w:pPr>
        <w:pStyle w:val="Question"/>
      </w:pPr>
      <w:r>
        <w:t>C</w:t>
      </w:r>
      <w:r w:rsidRPr="002D2E9C">
        <w:t>ochez la bonne réponse. Lors de l’utilisation d’un service</w:t>
      </w:r>
      <w:r>
        <w:t>...</w:t>
      </w:r>
    </w:p>
    <w:p w14:paraId="02DF6625" w14:textId="77777777" w:rsidR="00EC3D80" w:rsidRDefault="00EC3D80" w:rsidP="00EC3D80">
      <w:pPr>
        <w:pStyle w:val="ListeANumero"/>
      </w:pPr>
      <w:r>
        <w:t>...</w:t>
      </w:r>
      <w:r>
        <w:tab/>
        <w:t>L’application cliente consomme les résultats des fonctionnalités du service.</w:t>
      </w:r>
    </w:p>
    <w:p w14:paraId="711E1502" w14:textId="77777777" w:rsidR="00EC3D80" w:rsidRPr="002D2E9C" w:rsidRDefault="00EC3D80" w:rsidP="00EC3D80">
      <w:pPr>
        <w:pStyle w:val="Question"/>
      </w:pPr>
      <w:r w:rsidRPr="00162041">
        <w:t>C</w:t>
      </w:r>
      <w:r w:rsidRPr="002D2E9C">
        <w:t>ochez la bonne réponse. Lors de l’utilisation d’un service, les méthodes appelées sont</w:t>
      </w:r>
      <w:r>
        <w:t>...</w:t>
      </w:r>
    </w:p>
    <w:p w14:paraId="1536A5A2" w14:textId="77777777" w:rsidR="00EC3D80" w:rsidRDefault="00EC3D80" w:rsidP="00EC3D80">
      <w:pPr>
        <w:pStyle w:val="ListeANumero"/>
      </w:pPr>
      <w:r>
        <w:t>...</w:t>
      </w:r>
      <w:r>
        <w:tab/>
        <w:t>Exécutées par l’application fournisseur.</w:t>
      </w:r>
    </w:p>
    <w:p w14:paraId="10EC5537" w14:textId="77777777" w:rsidR="00EC3D80" w:rsidRDefault="00EC3D80" w:rsidP="00EC3D80">
      <w:pPr>
        <w:pStyle w:val="Question"/>
      </w:pPr>
      <w:r w:rsidRPr="00162041">
        <w:t>Q</w:t>
      </w:r>
      <w:r>
        <w:t xml:space="preserve">u’est-ce qu’un </w:t>
      </w:r>
      <w:r w:rsidRPr="00393DF1">
        <w:t xml:space="preserve">service </w:t>
      </w:r>
      <w:r>
        <w:t>RESTful </w:t>
      </w:r>
      <w:r w:rsidRPr="00393DF1">
        <w:t>?</w:t>
      </w:r>
    </w:p>
    <w:p w14:paraId="138A0F84" w14:textId="210D7C23" w:rsidR="00062F17" w:rsidRPr="00162041" w:rsidRDefault="00062F17" w:rsidP="00162041">
      <w:pPr>
        <w:pStyle w:val="TexteCourant"/>
      </w:pPr>
      <w:r w:rsidRPr="00162041">
        <w:t>Ce sont des services développés selon l’architecture</w:t>
      </w:r>
      <w:r w:rsidR="00162041">
        <w:t> </w:t>
      </w:r>
      <w:r w:rsidRPr="00162041">
        <w:t>REST.</w:t>
      </w:r>
    </w:p>
    <w:p w14:paraId="3D25E04C" w14:textId="77777777" w:rsidR="00EC3D80" w:rsidRDefault="00EC3D80" w:rsidP="00EC3D80">
      <w:pPr>
        <w:pStyle w:val="Question"/>
      </w:pPr>
      <w:r>
        <w:t>Décrivez le résultat de la requête suivante :</w:t>
      </w:r>
    </w:p>
    <w:p w14:paraId="711A9474" w14:textId="77777777" w:rsidR="00EC3D80" w:rsidRPr="000754A4" w:rsidRDefault="00EC3D80" w:rsidP="00EC3D80">
      <w:pPr>
        <w:pStyle w:val="Code"/>
        <w:rPr>
          <w:rFonts w:eastAsiaTheme="minorHAnsi"/>
        </w:rPr>
      </w:pPr>
      <w:proofErr w:type="spellStart"/>
      <w:proofErr w:type="gramStart"/>
      <w:r w:rsidRPr="000754A4">
        <w:rPr>
          <w:rStyle w:val="CodeExergue"/>
          <w:rFonts w:eastAsiaTheme="minorHAnsi"/>
        </w:rPr>
        <w:t>curl</w:t>
      </w:r>
      <w:proofErr w:type="spellEnd"/>
      <w:proofErr w:type="gramEnd"/>
      <w:r w:rsidRPr="000754A4">
        <w:rPr>
          <w:rStyle w:val="CodeExergue"/>
          <w:rFonts w:eastAsiaTheme="minorHAnsi"/>
        </w:rPr>
        <w:t xml:space="preserve"> -XPOST 'http://localhost:9200/clients/adresse/_</w:t>
      </w:r>
      <w:proofErr w:type="spellStart"/>
      <w:r w:rsidRPr="000754A4">
        <w:rPr>
          <w:rStyle w:val="CodeExergue"/>
          <w:rFonts w:eastAsiaTheme="minorHAnsi"/>
        </w:rPr>
        <w:t>search</w:t>
      </w:r>
      <w:proofErr w:type="spellEnd"/>
      <w:r w:rsidRPr="009505EE">
        <w:rPr>
          <w:rStyle w:val="CodeExergue"/>
          <w:rFonts w:eastAsiaTheme="minorHAnsi"/>
        </w:rPr>
        <w:t>'</w:t>
      </w:r>
      <w:r>
        <w:rPr>
          <w:rStyle w:val="CodeExergue"/>
          <w:rFonts w:eastAsiaTheme="minorHAnsi"/>
        </w:rPr>
        <w:t> </w:t>
      </w:r>
      <w:r w:rsidRPr="000754A4">
        <w:rPr>
          <w:rStyle w:val="CodeExergue"/>
          <w:rFonts w:eastAsiaTheme="minorHAnsi"/>
        </w:rPr>
        <w:t>–d</w:t>
      </w:r>
      <w:r>
        <w:rPr>
          <w:rFonts w:eastAsiaTheme="minorHAnsi"/>
        </w:rPr>
        <w:t> </w:t>
      </w:r>
      <w:r w:rsidRPr="000754A4">
        <w:rPr>
          <w:rFonts w:eastAsiaTheme="minorHAnsi"/>
        </w:rPr>
        <w:t>'</w:t>
      </w:r>
    </w:p>
    <w:p w14:paraId="23BE25F8" w14:textId="77777777" w:rsidR="00EC3D80" w:rsidRPr="000754A4" w:rsidRDefault="00EC3D80" w:rsidP="00EC3D80">
      <w:pPr>
        <w:pStyle w:val="Code"/>
        <w:rPr>
          <w:rFonts w:eastAsiaTheme="minorHAnsi"/>
        </w:rPr>
      </w:pPr>
      <w:r w:rsidRPr="000754A4">
        <w:rPr>
          <w:rFonts w:eastAsiaTheme="minorHAnsi"/>
        </w:rPr>
        <w:t>{</w:t>
      </w:r>
    </w:p>
    <w:p w14:paraId="50C37070" w14:textId="77777777" w:rsidR="00EC3D80" w:rsidRPr="000754A4" w:rsidRDefault="00EC3D80" w:rsidP="00EC3D80">
      <w:pPr>
        <w:pStyle w:val="Code"/>
        <w:rPr>
          <w:rFonts w:eastAsiaTheme="minorHAnsi"/>
        </w:rPr>
      </w:pPr>
      <w:r w:rsidRPr="000754A4">
        <w:rPr>
          <w:rFonts w:eastAsiaTheme="minorHAnsi"/>
        </w:rPr>
        <w:t xml:space="preserve">  "</w:t>
      </w:r>
      <w:proofErr w:type="spellStart"/>
      <w:proofErr w:type="gramStart"/>
      <w:r w:rsidRPr="000754A4">
        <w:rPr>
          <w:rFonts w:eastAsiaTheme="minorHAnsi"/>
        </w:rPr>
        <w:t>query</w:t>
      </w:r>
      <w:proofErr w:type="spellEnd"/>
      <w:proofErr w:type="gramEnd"/>
      <w:r w:rsidRPr="000754A4">
        <w:rPr>
          <w:rFonts w:eastAsiaTheme="minorHAnsi"/>
        </w:rPr>
        <w:t>":</w:t>
      </w:r>
      <w:r>
        <w:rPr>
          <w:rFonts w:eastAsiaTheme="minorHAnsi"/>
        </w:rPr>
        <w:t> </w:t>
      </w:r>
      <w:r w:rsidRPr="000754A4">
        <w:rPr>
          <w:rFonts w:eastAsiaTheme="minorHAnsi"/>
        </w:rPr>
        <w:t>{</w:t>
      </w:r>
    </w:p>
    <w:p w14:paraId="74BD4E41" w14:textId="77777777" w:rsidR="00EC3D80" w:rsidRDefault="00EC3D80" w:rsidP="00EC3D80">
      <w:pPr>
        <w:pStyle w:val="Code"/>
        <w:rPr>
          <w:rFonts w:eastAsiaTheme="minorHAnsi"/>
        </w:rPr>
      </w:pPr>
      <w:r w:rsidRPr="000754A4">
        <w:rPr>
          <w:rFonts w:eastAsiaTheme="minorHAnsi"/>
        </w:rPr>
        <w:t xml:space="preserve">    "</w:t>
      </w:r>
      <w:proofErr w:type="gramStart"/>
      <w:r w:rsidRPr="000754A4">
        <w:rPr>
          <w:rFonts w:eastAsiaTheme="minorHAnsi"/>
        </w:rPr>
        <w:t>match</w:t>
      </w:r>
      <w:proofErr w:type="gramEnd"/>
      <w:r w:rsidRPr="000754A4">
        <w:rPr>
          <w:rFonts w:eastAsiaTheme="minorHAnsi"/>
        </w:rPr>
        <w:t>":</w:t>
      </w:r>
      <w:r>
        <w:rPr>
          <w:rFonts w:eastAsiaTheme="minorHAnsi"/>
        </w:rPr>
        <w:t> </w:t>
      </w:r>
      <w:r w:rsidRPr="000754A4">
        <w:rPr>
          <w:rFonts w:eastAsiaTheme="minorHAnsi"/>
        </w:rPr>
        <w:t>{"nom": "</w:t>
      </w:r>
      <w:proofErr w:type="spellStart"/>
      <w:r w:rsidRPr="000754A4">
        <w:rPr>
          <w:rFonts w:eastAsiaTheme="minorHAnsi"/>
        </w:rPr>
        <w:t>juvénal</w:t>
      </w:r>
      <w:proofErr w:type="spellEnd"/>
      <w:r w:rsidRPr="000754A4">
        <w:rPr>
          <w:rFonts w:eastAsiaTheme="minorHAnsi"/>
        </w:rPr>
        <w:t>"}</w:t>
      </w:r>
    </w:p>
    <w:p w14:paraId="1D6FFE17" w14:textId="77777777" w:rsidR="00EC3D80" w:rsidRPr="000754A4" w:rsidRDefault="00EC3D80" w:rsidP="00EC3D80">
      <w:pPr>
        <w:pStyle w:val="Code"/>
        <w:rPr>
          <w:rFonts w:eastAsiaTheme="minorHAnsi"/>
        </w:rPr>
      </w:pPr>
      <w:r>
        <w:rPr>
          <w:rFonts w:eastAsiaTheme="minorHAnsi"/>
        </w:rPr>
        <w:t xml:space="preserve"> </w:t>
      </w:r>
      <w:r w:rsidRPr="000754A4">
        <w:rPr>
          <w:rFonts w:eastAsiaTheme="minorHAnsi"/>
        </w:rPr>
        <w:t xml:space="preserve"> }</w:t>
      </w:r>
    </w:p>
    <w:p w14:paraId="6C73702D" w14:textId="77777777" w:rsidR="00EC3D80" w:rsidRPr="000754A4" w:rsidRDefault="00EC3D80" w:rsidP="00EC3D80">
      <w:pPr>
        <w:pStyle w:val="Code"/>
        <w:rPr>
          <w:rFonts w:eastAsiaTheme="minorHAnsi"/>
        </w:rPr>
      </w:pPr>
      <w:r w:rsidRPr="000754A4">
        <w:rPr>
          <w:rFonts w:eastAsiaTheme="minorHAnsi"/>
        </w:rPr>
        <w:t>}</w:t>
      </w:r>
      <w:r w:rsidRPr="009505EE">
        <w:rPr>
          <w:rStyle w:val="CodeExergue"/>
          <w:rFonts w:eastAsiaTheme="minorHAnsi"/>
        </w:rPr>
        <w:t>'</w:t>
      </w:r>
    </w:p>
    <w:p w14:paraId="3DC74215" w14:textId="690FB95E" w:rsidR="00062F17" w:rsidRPr="00162041" w:rsidRDefault="00162041" w:rsidP="00162041">
      <w:pPr>
        <w:pStyle w:val="TexteCourant"/>
      </w:pPr>
      <w:r>
        <w:t>Cette requête r</w:t>
      </w:r>
      <w:r w:rsidR="00062F17" w:rsidRPr="00162041">
        <w:t>envoie tous les documents dont la propriété « nom » a pour valeur « Juvénal »</w:t>
      </w:r>
      <w:r>
        <w:t>.</w:t>
      </w:r>
    </w:p>
    <w:p w14:paraId="4BEF75C5" w14:textId="77777777" w:rsidR="00EC3D80" w:rsidRDefault="00EC3D80" w:rsidP="00EC3D80">
      <w:pPr>
        <w:pStyle w:val="Question"/>
      </w:pPr>
      <w:r>
        <w:t xml:space="preserve">Soit un cluster </w:t>
      </w:r>
      <w:proofErr w:type="spellStart"/>
      <w:r>
        <w:t>ElasticSearch</w:t>
      </w:r>
      <w:proofErr w:type="spellEnd"/>
      <w:r>
        <w:t xml:space="preserve"> installé en local sur une machine.</w:t>
      </w:r>
    </w:p>
    <w:p w14:paraId="3C85EA85" w14:textId="77777777" w:rsidR="00EC3D80" w:rsidRPr="009C493F" w:rsidRDefault="00EC3D80" w:rsidP="00EC3D80">
      <w:pPr>
        <w:pStyle w:val="Question"/>
      </w:pPr>
      <w:r>
        <w:lastRenderedPageBreak/>
        <w:t>É</w:t>
      </w:r>
      <w:r w:rsidRPr="009C493F">
        <w:t xml:space="preserve">crivez la requête HTTP qui crée un index </w:t>
      </w:r>
      <w:r>
        <w:t xml:space="preserve">appelé </w:t>
      </w:r>
      <w:r w:rsidRPr="000754A4">
        <w:rPr>
          <w:rStyle w:val="CodeDansTexte"/>
          <w:color w:val="0070C0"/>
        </w:rPr>
        <w:t>books</w:t>
      </w:r>
      <w:r w:rsidRPr="000754A4">
        <w:rPr>
          <w:color w:val="0070C0"/>
        </w:rPr>
        <w:t>.</w:t>
      </w:r>
    </w:p>
    <w:p w14:paraId="293A962F" w14:textId="77777777" w:rsidR="00062F17" w:rsidRPr="00162041" w:rsidRDefault="00062F17" w:rsidP="00162041">
      <w:pPr>
        <w:pStyle w:val="Code"/>
        <w:rPr>
          <w:rFonts w:eastAsiaTheme="minorHAnsi"/>
        </w:rPr>
      </w:pPr>
      <w:r w:rsidRPr="00162041">
        <w:rPr>
          <w:rFonts w:eastAsiaTheme="minorHAnsi"/>
        </w:rPr>
        <w:t xml:space="preserve">     </w:t>
      </w:r>
      <w:proofErr w:type="spellStart"/>
      <w:proofErr w:type="gramStart"/>
      <w:r w:rsidRPr="00162041">
        <w:rPr>
          <w:rFonts w:eastAsiaTheme="minorHAnsi"/>
        </w:rPr>
        <w:t>curl</w:t>
      </w:r>
      <w:proofErr w:type="spellEnd"/>
      <w:proofErr w:type="gramEnd"/>
      <w:r w:rsidRPr="00162041">
        <w:rPr>
          <w:rFonts w:eastAsiaTheme="minorHAnsi"/>
        </w:rPr>
        <w:t xml:space="preserve">  -XPUT 'http://localhost:9200/books'</w:t>
      </w:r>
    </w:p>
    <w:p w14:paraId="4E585DC5" w14:textId="77777777" w:rsidR="00EC3D80" w:rsidRDefault="00EC3D80" w:rsidP="00EC3D80">
      <w:pPr>
        <w:pStyle w:val="Question"/>
      </w:pPr>
      <w:r>
        <w:t>É</w:t>
      </w:r>
      <w:r w:rsidRPr="009C493F">
        <w:t xml:space="preserve">crivez la requête HTTP qui </w:t>
      </w:r>
      <w:r>
        <w:t xml:space="preserve">ajoute </w:t>
      </w:r>
      <w:r w:rsidRPr="000754A4">
        <w:rPr>
          <w:rStyle w:val="CodeDansTexte"/>
          <w:color w:val="0070C0"/>
        </w:rPr>
        <w:t>book1</w:t>
      </w:r>
      <w:r w:rsidRPr="00162041">
        <w:t xml:space="preserve"> dans le type </w:t>
      </w:r>
      <w:r w:rsidRPr="000754A4">
        <w:rPr>
          <w:rStyle w:val="CodeDansTexte"/>
          <w:color w:val="0070C0"/>
        </w:rPr>
        <w:t>computer</w:t>
      </w:r>
      <w:r w:rsidRPr="00162041">
        <w:t xml:space="preserve"> de l’index </w:t>
      </w:r>
      <w:r w:rsidRPr="000754A4">
        <w:rPr>
          <w:rStyle w:val="CodeDansTexte"/>
          <w:color w:val="0070C0"/>
        </w:rPr>
        <w:t>books</w:t>
      </w:r>
      <w:r>
        <w:t>.</w:t>
      </w:r>
    </w:p>
    <w:p w14:paraId="01F46497" w14:textId="61447717" w:rsidR="00062F17" w:rsidRPr="00C40593" w:rsidRDefault="00062F17" w:rsidP="00162041">
      <w:pPr>
        <w:pStyle w:val="Code"/>
        <w:rPr>
          <w:rFonts w:eastAsiaTheme="minorHAnsi"/>
          <w:lang w:val="en-US"/>
        </w:rPr>
      </w:pPr>
      <w:r w:rsidRPr="00C40593">
        <w:rPr>
          <w:rFonts w:eastAsiaTheme="minorHAnsi"/>
          <w:lang w:val="en-US"/>
        </w:rPr>
        <w:t>curl -XPUT 'http://localhost:9200/books/computer/book1'</w:t>
      </w:r>
      <w:r w:rsidR="00162041" w:rsidRPr="00C40593">
        <w:rPr>
          <w:rFonts w:eastAsiaTheme="minorHAnsi"/>
          <w:lang w:val="en-US"/>
        </w:rPr>
        <w:t> </w:t>
      </w:r>
      <w:r w:rsidRPr="00C40593">
        <w:rPr>
          <w:rFonts w:eastAsiaTheme="minorHAnsi"/>
          <w:lang w:val="en-US"/>
        </w:rPr>
        <w:t>–d</w:t>
      </w:r>
      <w:r w:rsidR="00162041" w:rsidRPr="00C40593">
        <w:rPr>
          <w:rFonts w:eastAsiaTheme="minorHAnsi"/>
          <w:lang w:val="en-US"/>
        </w:rPr>
        <w:t> </w:t>
      </w:r>
      <w:r w:rsidRPr="00C40593">
        <w:rPr>
          <w:rFonts w:eastAsiaTheme="minorHAnsi"/>
          <w:lang w:val="en-US"/>
        </w:rPr>
        <w:t>‘</w:t>
      </w:r>
    </w:p>
    <w:p w14:paraId="17C3B945" w14:textId="77777777" w:rsidR="00062F17" w:rsidRPr="00162041" w:rsidRDefault="00062F17" w:rsidP="00162041">
      <w:pPr>
        <w:pStyle w:val="Code"/>
        <w:rPr>
          <w:rFonts w:eastAsiaTheme="minorHAnsi"/>
        </w:rPr>
      </w:pPr>
      <w:r w:rsidRPr="00162041">
        <w:rPr>
          <w:rFonts w:eastAsiaTheme="minorHAnsi"/>
        </w:rPr>
        <w:t>{</w:t>
      </w:r>
    </w:p>
    <w:p w14:paraId="4AA73953" w14:textId="30894C9E" w:rsidR="00062F17" w:rsidRPr="00162041" w:rsidRDefault="00062F17" w:rsidP="00162041">
      <w:pPr>
        <w:pStyle w:val="Code"/>
        <w:rPr>
          <w:rFonts w:eastAsiaTheme="minorHAnsi"/>
        </w:rPr>
      </w:pPr>
      <w:r w:rsidRPr="00162041">
        <w:rPr>
          <w:rFonts w:eastAsiaTheme="minorHAnsi"/>
        </w:rPr>
        <w:t xml:space="preserve">  "book1":</w:t>
      </w:r>
    </w:p>
    <w:p w14:paraId="0C4F0AE9" w14:textId="2DA345C2" w:rsidR="00062F17" w:rsidRPr="00162041" w:rsidRDefault="00062F17" w:rsidP="00162041">
      <w:pPr>
        <w:pStyle w:val="Code"/>
        <w:rPr>
          <w:rFonts w:eastAsiaTheme="minorHAnsi"/>
        </w:rPr>
      </w:pPr>
      <w:r w:rsidRPr="00162041">
        <w:rPr>
          <w:rFonts w:eastAsiaTheme="minorHAnsi"/>
        </w:rPr>
        <w:tab/>
      </w:r>
      <w:r w:rsidR="00162041">
        <w:rPr>
          <w:rFonts w:eastAsiaTheme="minorHAnsi"/>
        </w:rPr>
        <w:t xml:space="preserve">  </w:t>
      </w:r>
      <w:r w:rsidRPr="00162041">
        <w:rPr>
          <w:rFonts w:eastAsiaTheme="minorHAnsi"/>
        </w:rPr>
        <w:t>{</w:t>
      </w:r>
    </w:p>
    <w:p w14:paraId="4F623362" w14:textId="6BB7F3B9" w:rsidR="00062F17" w:rsidRPr="00162041" w:rsidRDefault="00062F17" w:rsidP="00162041">
      <w:pPr>
        <w:pStyle w:val="Code"/>
        <w:rPr>
          <w:rFonts w:eastAsiaTheme="minorHAnsi"/>
        </w:rPr>
      </w:pPr>
      <w:r w:rsidRPr="00162041">
        <w:rPr>
          <w:rFonts w:eastAsiaTheme="minorHAnsi"/>
        </w:rPr>
        <w:tab/>
      </w:r>
      <w:r w:rsidR="00162041">
        <w:rPr>
          <w:rFonts w:eastAsiaTheme="minorHAnsi"/>
        </w:rPr>
        <w:t xml:space="preserve">  ...</w:t>
      </w:r>
    </w:p>
    <w:p w14:paraId="055A0CEC" w14:textId="0B0DEEA8" w:rsidR="00062F17" w:rsidRPr="00162041" w:rsidRDefault="00062F17" w:rsidP="00162041">
      <w:pPr>
        <w:pStyle w:val="Code"/>
        <w:rPr>
          <w:rFonts w:eastAsiaTheme="minorHAnsi"/>
        </w:rPr>
      </w:pPr>
      <w:r w:rsidRPr="00162041">
        <w:rPr>
          <w:rFonts w:eastAsiaTheme="minorHAnsi"/>
        </w:rPr>
        <w:tab/>
      </w:r>
      <w:r w:rsidR="00162041">
        <w:rPr>
          <w:rFonts w:eastAsiaTheme="minorHAnsi"/>
        </w:rPr>
        <w:t xml:space="preserve">  </w:t>
      </w:r>
      <w:r w:rsidRPr="00162041">
        <w:rPr>
          <w:rFonts w:eastAsiaTheme="minorHAnsi"/>
        </w:rPr>
        <w:t>}</w:t>
      </w:r>
    </w:p>
    <w:p w14:paraId="1C9EA972" w14:textId="71F1515A" w:rsidR="00083115" w:rsidRPr="00162041" w:rsidRDefault="00062F17" w:rsidP="00162041">
      <w:pPr>
        <w:pStyle w:val="Code"/>
      </w:pPr>
      <w:r w:rsidRPr="00162041">
        <w:rPr>
          <w:rFonts w:eastAsiaTheme="minorHAnsi"/>
        </w:rPr>
        <w:t>}</w:t>
      </w:r>
    </w:p>
    <w:p w14:paraId="0DD745CC" w14:textId="1384E735" w:rsidR="00083115" w:rsidRDefault="005C0EDF" w:rsidP="003F7E56">
      <w:pPr>
        <w:pStyle w:val="TitreNiveau1"/>
      </w:pPr>
      <w:r>
        <w:t>Chapitre </w:t>
      </w:r>
      <w:r w:rsidR="003077C1">
        <w:t xml:space="preserve">10 </w:t>
      </w:r>
    </w:p>
    <w:p w14:paraId="7EBB5C90" w14:textId="77777777" w:rsidR="00342066" w:rsidRPr="00661232" w:rsidRDefault="00342066" w:rsidP="00342066">
      <w:pPr>
        <w:pStyle w:val="Question"/>
      </w:pPr>
      <w:r>
        <w:t>C</w:t>
      </w:r>
      <w:r w:rsidRPr="00661232">
        <w:t xml:space="preserve">itez </w:t>
      </w:r>
      <w:r>
        <w:t>trois</w:t>
      </w:r>
      <w:r w:rsidRPr="00661232">
        <w:t xml:space="preserve"> facteurs de limitation d</w:t>
      </w:r>
      <w:r>
        <w:t xml:space="preserve">e </w:t>
      </w:r>
      <w:r w:rsidRPr="00661232">
        <w:t>Hadoop</w:t>
      </w:r>
      <w:r>
        <w:t> </w:t>
      </w:r>
      <w:r w:rsidRPr="00661232">
        <w:t>1</w:t>
      </w:r>
      <w:r>
        <w:t>. E</w:t>
      </w:r>
      <w:r w:rsidRPr="00661232">
        <w:t>xpliquez.</w:t>
      </w:r>
    </w:p>
    <w:p w14:paraId="37646028" w14:textId="19EA82B5" w:rsidR="00342066" w:rsidRDefault="00342066" w:rsidP="00DE23D4">
      <w:pPr>
        <w:pStyle w:val="ListeAPuce"/>
      </w:pPr>
      <w:r>
        <w:t>Hadoop est une implémentation du MapReduce. Or</w:t>
      </w:r>
      <w:r w:rsidR="00DE23D4">
        <w:t>,</w:t>
      </w:r>
      <w:r>
        <w:t xml:space="preserve"> ce modèle de calcul est résolument batch, inadapté pour les calculs itératifs, interactifs et le streaming. Hadoop ne peut pas exécuter d’autres modèles que le MapReduce.</w:t>
      </w:r>
    </w:p>
    <w:p w14:paraId="20C9B527" w14:textId="0AE004BE" w:rsidR="00342066" w:rsidRDefault="00342066" w:rsidP="00DE23D4">
      <w:pPr>
        <w:pStyle w:val="ListeAPuce"/>
      </w:pPr>
      <w:r>
        <w:t>Le HDFS est accessible de façon séquentiel</w:t>
      </w:r>
      <w:r w:rsidR="00DE23D4">
        <w:t>le</w:t>
      </w:r>
      <w:r>
        <w:t>, ce qui le rend inapproprié pour les problématiques nécessitant un haut niveau d’accès à la donnée. De plus, le nœud de référence sur lequel il s’appuie n’est pas tolérant aux pannes et constitue un point de défaillance unique de tout le cluster.</w:t>
      </w:r>
    </w:p>
    <w:p w14:paraId="75374BBE" w14:textId="350B3BA3" w:rsidR="00342066" w:rsidRDefault="00342066" w:rsidP="00DE23D4">
      <w:pPr>
        <w:pStyle w:val="ListeAPuce"/>
      </w:pPr>
      <w:r>
        <w:t>Par défaut, Hadoop n’est pas sécurisé. En dehors de l’authentification K</w:t>
      </w:r>
      <w:r w:rsidR="00DE23D4">
        <w:t>erberos</w:t>
      </w:r>
      <w:r>
        <w:t>, la politique de sécurité d</w:t>
      </w:r>
      <w:r w:rsidR="00DE23D4">
        <w:t xml:space="preserve">e </w:t>
      </w:r>
      <w:r>
        <w:t xml:space="preserve">Hadoop devrait s’étendre </w:t>
      </w:r>
      <w:r w:rsidR="00DE23D4">
        <w:t>et prendre en</w:t>
      </w:r>
      <w:r>
        <w:t xml:space="preserve"> compte </w:t>
      </w:r>
      <w:r w:rsidR="00DE23D4">
        <w:t>l</w:t>
      </w:r>
      <w:r>
        <w:t>es niveaux de permission</w:t>
      </w:r>
      <w:r w:rsidR="00DE23D4">
        <w:t>s</w:t>
      </w:r>
      <w:r>
        <w:t xml:space="preserve"> et les autres aspects de la sécurité des données.</w:t>
      </w:r>
    </w:p>
    <w:p w14:paraId="0F6DA830" w14:textId="77777777" w:rsidR="00342066" w:rsidRPr="00661232" w:rsidRDefault="00342066" w:rsidP="00342066">
      <w:pPr>
        <w:pStyle w:val="Question"/>
      </w:pPr>
      <w:r>
        <w:t>En quoi consiste l’authentification Kerberos</w:t>
      </w:r>
      <w:r w:rsidRPr="00661232">
        <w:t> ?</w:t>
      </w:r>
    </w:p>
    <w:p w14:paraId="6EA394E2" w14:textId="1A84CA20" w:rsidR="00342066" w:rsidRPr="00DE23D4" w:rsidRDefault="00342066" w:rsidP="00DE23D4">
      <w:pPr>
        <w:pStyle w:val="TexteCourant"/>
      </w:pPr>
      <w:r w:rsidRPr="00DE23D4">
        <w:t>K</w:t>
      </w:r>
      <w:r w:rsidR="00DE23D4">
        <w:t>erberos</w:t>
      </w:r>
      <w:r w:rsidRPr="00DE23D4">
        <w:t xml:space="preserve"> est un protocole d</w:t>
      </w:r>
      <w:r w:rsidR="00DE23D4">
        <w:t>’</w:t>
      </w:r>
      <w:r w:rsidRPr="00DE23D4">
        <w:t>authentification réseau repos</w:t>
      </w:r>
      <w:r w:rsidR="00B82CCC">
        <w:t>ant</w:t>
      </w:r>
      <w:r w:rsidRPr="00DE23D4">
        <w:t xml:space="preserve"> sur un mécanisme de chiffrement symétrique et non sur les mots de passe en clair, </w:t>
      </w:r>
      <w:r w:rsidR="00DE23D4">
        <w:t>qui risquent d’être</w:t>
      </w:r>
      <w:r w:rsidRPr="00DE23D4">
        <w:t xml:space="preserve"> intercept</w:t>
      </w:r>
      <w:r w:rsidR="00DE23D4">
        <w:t>és</w:t>
      </w:r>
      <w:r w:rsidRPr="00DE23D4">
        <w:t xml:space="preserve"> frauduleuse</w:t>
      </w:r>
      <w:r w:rsidR="00DE23D4">
        <w:t>ment</w:t>
      </w:r>
      <w:r w:rsidRPr="00DE23D4">
        <w:t>.</w:t>
      </w:r>
    </w:p>
    <w:p w14:paraId="508D913B" w14:textId="47D8F44C" w:rsidR="00342066" w:rsidRPr="00661232" w:rsidRDefault="00342066" w:rsidP="00342066">
      <w:pPr>
        <w:pStyle w:val="Question"/>
      </w:pPr>
      <w:r>
        <w:t>Q</w:t>
      </w:r>
      <w:r w:rsidRPr="00661232">
        <w:t>u’est</w:t>
      </w:r>
      <w:r>
        <w:t>-</w:t>
      </w:r>
      <w:r w:rsidRPr="00661232">
        <w:t>ce que YARN</w:t>
      </w:r>
      <w:r>
        <w:t xml:space="preserve"> et en quoi consiste</w:t>
      </w:r>
      <w:r w:rsidR="0074774B">
        <w:t>-</w:t>
      </w:r>
      <w:r>
        <w:t>t-il</w:t>
      </w:r>
      <w:r w:rsidRPr="00661232">
        <w:t> ?</w:t>
      </w:r>
    </w:p>
    <w:p w14:paraId="7E72FFE8" w14:textId="511B3964" w:rsidR="00342066" w:rsidRPr="00B82CCC" w:rsidRDefault="00342066" w:rsidP="00B82CCC">
      <w:pPr>
        <w:pStyle w:val="TexteCourant"/>
      </w:pPr>
      <w:r w:rsidRPr="00B82CCC">
        <w:t xml:space="preserve">YARN </w:t>
      </w:r>
      <w:r w:rsidR="00B82CCC">
        <w:t>(</w:t>
      </w:r>
      <w:proofErr w:type="spellStart"/>
      <w:r w:rsidRPr="00B82CCC">
        <w:t>Yet</w:t>
      </w:r>
      <w:proofErr w:type="spellEnd"/>
      <w:r w:rsidRPr="00B82CCC">
        <w:t xml:space="preserve"> </w:t>
      </w:r>
      <w:proofErr w:type="spellStart"/>
      <w:r w:rsidRPr="00B82CCC">
        <w:t>Another</w:t>
      </w:r>
      <w:proofErr w:type="spellEnd"/>
      <w:r w:rsidRPr="00B82CCC">
        <w:t xml:space="preserve"> Resource </w:t>
      </w:r>
      <w:proofErr w:type="spellStart"/>
      <w:r w:rsidRPr="00B82CCC">
        <w:t>Negotiator</w:t>
      </w:r>
      <w:proofErr w:type="spellEnd"/>
      <w:r w:rsidR="00B82CCC">
        <w:t>)</w:t>
      </w:r>
      <w:r w:rsidRPr="00B82CCC">
        <w:t xml:space="preserve"> est un gestionnaire de ressources ou</w:t>
      </w:r>
      <w:r w:rsidR="00B82CCC">
        <w:t>,</w:t>
      </w:r>
      <w:r w:rsidRPr="00B82CCC">
        <w:t xml:space="preserve"> plus formellement</w:t>
      </w:r>
      <w:r w:rsidR="00B82CCC">
        <w:t>,</w:t>
      </w:r>
      <w:r w:rsidRPr="00B82CCC">
        <w:t xml:space="preserve"> une application générique de planification de tâches. </w:t>
      </w:r>
      <w:r w:rsidR="00B82CCC">
        <w:t>I</w:t>
      </w:r>
      <w:r w:rsidRPr="00B82CCC">
        <w:t>l permet de faire tourner au même moment plusieurs modèles de calcul dans le cluster.</w:t>
      </w:r>
    </w:p>
    <w:p w14:paraId="1B6A0101" w14:textId="77777777" w:rsidR="00342066" w:rsidRDefault="00342066" w:rsidP="00342066">
      <w:pPr>
        <w:pStyle w:val="Question"/>
      </w:pPr>
      <w:r w:rsidRPr="000F64E7">
        <w:t xml:space="preserve">Quelle est la différence entre YARN et le </w:t>
      </w:r>
      <w:proofErr w:type="spellStart"/>
      <w:r w:rsidRPr="000F64E7">
        <w:t>JobTracker</w:t>
      </w:r>
      <w:proofErr w:type="spellEnd"/>
      <w:r w:rsidRPr="000F64E7">
        <w:t> ?</w:t>
      </w:r>
    </w:p>
    <w:p w14:paraId="2EFA69AE" w14:textId="77777777" w:rsidR="00B82CCC" w:rsidRDefault="00342066" w:rsidP="00B82CCC">
      <w:pPr>
        <w:pStyle w:val="TexteCourant"/>
      </w:pPr>
      <w:r w:rsidRPr="00B82CCC">
        <w:t xml:space="preserve">Le </w:t>
      </w:r>
      <w:proofErr w:type="spellStart"/>
      <w:r w:rsidRPr="00B82CCC">
        <w:t>Job</w:t>
      </w:r>
      <w:r w:rsidR="00B82CCC">
        <w:t>T</w:t>
      </w:r>
      <w:r w:rsidRPr="00B82CCC">
        <w:t>racker</w:t>
      </w:r>
      <w:proofErr w:type="spellEnd"/>
      <w:r w:rsidRPr="00B82CCC">
        <w:t xml:space="preserve"> s’occupe à la fois de planifi</w:t>
      </w:r>
      <w:r w:rsidR="00B82CCC">
        <w:t>er</w:t>
      </w:r>
      <w:r w:rsidRPr="00B82CCC">
        <w:t xml:space="preserve"> l’exécution des jobs MapReduce et d</w:t>
      </w:r>
      <w:r w:rsidR="00B82CCC">
        <w:t>e</w:t>
      </w:r>
      <w:r w:rsidRPr="00B82CCC">
        <w:t xml:space="preserve"> suiv</w:t>
      </w:r>
      <w:r w:rsidR="00B82CCC">
        <w:t>re</w:t>
      </w:r>
      <w:r w:rsidRPr="00B82CCC">
        <w:t xml:space="preserve"> la progression de l’exécution des tâches </w:t>
      </w:r>
      <w:r w:rsidRPr="00B82CCC">
        <w:lastRenderedPageBreak/>
        <w:t>dans le cluster</w:t>
      </w:r>
      <w:r w:rsidR="00B82CCC">
        <w:t xml:space="preserve">. </w:t>
      </w:r>
      <w:r w:rsidRPr="00B82CCC">
        <w:t xml:space="preserve">YARN sépare ces </w:t>
      </w:r>
      <w:r w:rsidR="00B82CCC">
        <w:t>deux</w:t>
      </w:r>
      <w:r w:rsidRPr="00B82CCC">
        <w:t xml:space="preserve"> rôles en deux processus indépendants :</w:t>
      </w:r>
    </w:p>
    <w:p w14:paraId="0E8847EB" w14:textId="71A90A57" w:rsidR="00B82CCC" w:rsidRDefault="00B82CCC" w:rsidP="00B82CCC">
      <w:pPr>
        <w:pStyle w:val="ListeAPuce"/>
      </w:pPr>
      <w:r>
        <w:t>U</w:t>
      </w:r>
      <w:r w:rsidR="00342066" w:rsidRPr="00B82CCC">
        <w:t>n processus gestionnaire appelé Resource Manager gère l’utilisation des ressources du cluster</w:t>
      </w:r>
      <w:r>
        <w:t>.</w:t>
      </w:r>
    </w:p>
    <w:p w14:paraId="7F0E152C" w14:textId="19EC35B0" w:rsidR="00342066" w:rsidRPr="00B82CCC" w:rsidRDefault="00B82CCC" w:rsidP="00B82CCC">
      <w:pPr>
        <w:pStyle w:val="ListeAPuce"/>
      </w:pPr>
      <w:r>
        <w:t>U</w:t>
      </w:r>
      <w:r w:rsidR="00342066" w:rsidRPr="00B82CCC">
        <w:t>n processus applicatif appelé Application Master gère le cycle de vie des jobs tournant sur le cluster.</w:t>
      </w:r>
    </w:p>
    <w:p w14:paraId="5E47F050" w14:textId="77777777" w:rsidR="00342066" w:rsidRPr="00661232" w:rsidRDefault="00342066" w:rsidP="00342066">
      <w:pPr>
        <w:pStyle w:val="Question"/>
      </w:pPr>
      <w:r>
        <w:t>L</w:t>
      </w:r>
      <w:r w:rsidRPr="00661232">
        <w:t>es ingénieurs de Yahoo</w:t>
      </w:r>
      <w:r>
        <w:t> !</w:t>
      </w:r>
      <w:r w:rsidRPr="00661232">
        <w:t xml:space="preserve"> ont découvert qu’autour de 4</w:t>
      </w:r>
      <w:r>
        <w:t> </w:t>
      </w:r>
      <w:r w:rsidRPr="00661232">
        <w:t>000</w:t>
      </w:r>
      <w:r>
        <w:t> </w:t>
      </w:r>
      <w:r w:rsidRPr="00661232">
        <w:t>nœuds, les performances du cluster Hadoop baissaient.</w:t>
      </w:r>
    </w:p>
    <w:p w14:paraId="08DB09E7" w14:textId="77777777" w:rsidR="00342066" w:rsidRPr="00661232" w:rsidRDefault="00342066" w:rsidP="00342066">
      <w:pPr>
        <w:pStyle w:val="Question"/>
      </w:pPr>
      <w:r w:rsidRPr="00661232">
        <w:t>1</w:t>
      </w:r>
      <w:r>
        <w:t>. </w:t>
      </w:r>
      <w:r w:rsidRPr="00661232">
        <w:t>Expliquez brièvement la cause de cette baisse de performance</w:t>
      </w:r>
      <w:r>
        <w:t>.</w:t>
      </w:r>
    </w:p>
    <w:p w14:paraId="2A776D99" w14:textId="3E2D2E85" w:rsidR="00342066" w:rsidRPr="00B82CCC" w:rsidRDefault="00B82CCC" w:rsidP="00B82CCC">
      <w:pPr>
        <w:pStyle w:val="TexteCourant"/>
      </w:pPr>
      <w:r>
        <w:t xml:space="preserve">Cette baisse des performances est </w:t>
      </w:r>
      <w:r w:rsidR="00342066" w:rsidRPr="00B82CCC">
        <w:t xml:space="preserve">due au cumul des fonctions </w:t>
      </w:r>
      <w:r>
        <w:t>(</w:t>
      </w:r>
      <w:r w:rsidR="00342066" w:rsidRPr="00B82CCC">
        <w:t>planification des jobs et suivi de la progression</w:t>
      </w:r>
      <w:r>
        <w:t>)</w:t>
      </w:r>
      <w:r w:rsidR="00342066" w:rsidRPr="00B82CCC">
        <w:t xml:space="preserve"> par le </w:t>
      </w:r>
      <w:proofErr w:type="spellStart"/>
      <w:r w:rsidR="00342066" w:rsidRPr="00B82CCC">
        <w:t>JobTracker</w:t>
      </w:r>
      <w:proofErr w:type="spellEnd"/>
      <w:r w:rsidR="00342066" w:rsidRPr="00B82CCC">
        <w:t>. Cela limite le nombre de jobs qu’il peut planifier et le nombre de nœuds qu’il peut suivre.</w:t>
      </w:r>
    </w:p>
    <w:p w14:paraId="623F0EDF" w14:textId="77777777" w:rsidR="00342066" w:rsidRPr="00661232" w:rsidRDefault="00342066" w:rsidP="00342066">
      <w:pPr>
        <w:pStyle w:val="Question"/>
      </w:pPr>
      <w:r w:rsidRPr="00661232">
        <w:t>2</w:t>
      </w:r>
      <w:r>
        <w:t>. </w:t>
      </w:r>
      <w:r w:rsidRPr="00661232">
        <w:t>Expliquez comment YARN réussit à surmonter ce problème</w:t>
      </w:r>
      <w:r>
        <w:t>.</w:t>
      </w:r>
    </w:p>
    <w:p w14:paraId="1D53FBDD" w14:textId="1E4D91BE" w:rsidR="00342066" w:rsidRPr="00B82CCC" w:rsidRDefault="00342066" w:rsidP="00B82CCC">
      <w:pPr>
        <w:pStyle w:val="TexteCourant"/>
      </w:pPr>
      <w:r w:rsidRPr="00B82CCC">
        <w:t xml:space="preserve">YARN sépare ces </w:t>
      </w:r>
      <w:r w:rsidR="00232B2D">
        <w:t>deux</w:t>
      </w:r>
      <w:r w:rsidRPr="00B82CCC">
        <w:t xml:space="preserve"> rôles en deux processus indépendants : </w:t>
      </w:r>
      <w:r w:rsidR="00232B2D">
        <w:t>le</w:t>
      </w:r>
      <w:r w:rsidRPr="00B82CCC">
        <w:t xml:space="preserve"> Resource Manager et </w:t>
      </w:r>
      <w:r w:rsidR="00232B2D">
        <w:t>l’</w:t>
      </w:r>
      <w:r w:rsidRPr="00B82CCC">
        <w:t>Application Master</w:t>
      </w:r>
      <w:r w:rsidR="00232B2D">
        <w:t xml:space="preserve"> (voir question précédente)</w:t>
      </w:r>
      <w:r w:rsidRPr="00B82CCC">
        <w:t>.</w:t>
      </w:r>
    </w:p>
    <w:p w14:paraId="7C6D890B" w14:textId="77777777" w:rsidR="00342066" w:rsidRPr="00661232" w:rsidRDefault="00342066" w:rsidP="00342066">
      <w:pPr>
        <w:pStyle w:val="Question"/>
      </w:pPr>
      <w:r>
        <w:t>D</w:t>
      </w:r>
      <w:r w:rsidRPr="00661232">
        <w:t>ans la version</w:t>
      </w:r>
      <w:r>
        <w:t> </w:t>
      </w:r>
      <w:r w:rsidRPr="00661232">
        <w:t>1 d</w:t>
      </w:r>
      <w:r>
        <w:t xml:space="preserve">e </w:t>
      </w:r>
      <w:r w:rsidRPr="00661232">
        <w:t>Hadoop, l’unité de travail est le job MapReduce. Dans l</w:t>
      </w:r>
      <w:r>
        <w:t>es</w:t>
      </w:r>
      <w:r w:rsidRPr="00661232">
        <w:t xml:space="preserve"> version</w:t>
      </w:r>
      <w:r>
        <w:t>s </w:t>
      </w:r>
      <w:r w:rsidRPr="00661232">
        <w:t xml:space="preserve">2 et </w:t>
      </w:r>
      <w:r>
        <w:t>ultérieures</w:t>
      </w:r>
      <w:r w:rsidRPr="00661232">
        <w:t xml:space="preserve">, comment s’appelle l’unité </w:t>
      </w:r>
      <w:r>
        <w:t>d</w:t>
      </w:r>
      <w:r w:rsidRPr="00661232">
        <w:t>e travail ?</w:t>
      </w:r>
    </w:p>
    <w:p w14:paraId="18ABB59F" w14:textId="287DF4B6" w:rsidR="00342066" w:rsidRPr="00286C9B" w:rsidRDefault="00342066" w:rsidP="00286C9B">
      <w:pPr>
        <w:pStyle w:val="TexteCourant"/>
      </w:pPr>
      <w:r w:rsidRPr="00286C9B">
        <w:t>L’</w:t>
      </w:r>
      <w:r w:rsidR="00286C9B">
        <w:t>unité de travail est l’</w:t>
      </w:r>
      <w:r w:rsidRPr="00286C9B">
        <w:t>application YARN. Par exemple, un job MapReduce est une application « </w:t>
      </w:r>
      <w:proofErr w:type="spellStart"/>
      <w:r w:rsidRPr="00286C9B">
        <w:t>MapReduce-yarn</w:t>
      </w:r>
      <w:proofErr w:type="spellEnd"/>
      <w:r w:rsidRPr="00286C9B">
        <w:t xml:space="preserve"> », un job </w:t>
      </w:r>
      <w:proofErr w:type="spellStart"/>
      <w:r w:rsidRPr="00286C9B">
        <w:t>Spark</w:t>
      </w:r>
      <w:proofErr w:type="spellEnd"/>
      <w:r w:rsidRPr="00286C9B">
        <w:t xml:space="preserve"> est une application « </w:t>
      </w:r>
      <w:proofErr w:type="spellStart"/>
      <w:r w:rsidRPr="00286C9B">
        <w:t>Spark-yarn</w:t>
      </w:r>
      <w:proofErr w:type="spellEnd"/>
      <w:r w:rsidRPr="00286C9B">
        <w:t> ».</w:t>
      </w:r>
    </w:p>
    <w:p w14:paraId="64136B21" w14:textId="77777777" w:rsidR="00342066" w:rsidRPr="00661232" w:rsidRDefault="00342066" w:rsidP="00342066">
      <w:pPr>
        <w:pStyle w:val="Question"/>
      </w:pPr>
      <w:r>
        <w:t>Citez les deux</w:t>
      </w:r>
      <w:r w:rsidRPr="00661232">
        <w:t xml:space="preserve"> composants </w:t>
      </w:r>
      <w:r>
        <w:t>d’</w:t>
      </w:r>
      <w:r w:rsidRPr="00661232">
        <w:t>une unité de travail en Hadoop</w:t>
      </w:r>
      <w:r>
        <w:t> </w:t>
      </w:r>
      <w:r w:rsidRPr="00661232">
        <w:t>2</w:t>
      </w:r>
      <w:r>
        <w:t>.</w:t>
      </w:r>
    </w:p>
    <w:p w14:paraId="260D78D1" w14:textId="353D5772" w:rsidR="00342066" w:rsidRPr="00286C9B" w:rsidRDefault="00342066" w:rsidP="00286C9B">
      <w:pPr>
        <w:pStyle w:val="ListeAPuce"/>
      </w:pPr>
      <w:r w:rsidRPr="00286C9B">
        <w:t>Les cont</w:t>
      </w:r>
      <w:r w:rsidR="00286C9B">
        <w:t>e</w:t>
      </w:r>
      <w:r w:rsidRPr="00286C9B">
        <w:t>ne</w:t>
      </w:r>
      <w:r w:rsidR="00286C9B">
        <w:t>u</w:t>
      </w:r>
      <w:r w:rsidRPr="00286C9B">
        <w:t>rs</w:t>
      </w:r>
    </w:p>
    <w:p w14:paraId="6DE0C244" w14:textId="60AFBC21" w:rsidR="00342066" w:rsidRPr="00286C9B" w:rsidRDefault="00286C9B" w:rsidP="00286C9B">
      <w:pPr>
        <w:pStyle w:val="ListeAPuce"/>
      </w:pPr>
      <w:r>
        <w:t>L</w:t>
      </w:r>
      <w:r w:rsidR="00342066" w:rsidRPr="00286C9B">
        <w:t>’application master</w:t>
      </w:r>
    </w:p>
    <w:p w14:paraId="496892D3" w14:textId="77777777" w:rsidR="00342066" w:rsidRPr="00661232" w:rsidRDefault="00342066" w:rsidP="00342066">
      <w:pPr>
        <w:pStyle w:val="Question"/>
      </w:pPr>
      <w:r>
        <w:t>Q</w:t>
      </w:r>
      <w:r w:rsidRPr="00661232">
        <w:t>uelle est la fonction du Node Manager dans YARN ?</w:t>
      </w:r>
    </w:p>
    <w:p w14:paraId="5A4C1209" w14:textId="433ED640" w:rsidR="00342066" w:rsidRPr="00532B95" w:rsidRDefault="00532B95" w:rsidP="00532B95">
      <w:pPr>
        <w:pStyle w:val="TexteCourant"/>
      </w:pPr>
      <w:r w:rsidRPr="000F64E7">
        <w:t xml:space="preserve">Le Node Manager </w:t>
      </w:r>
      <w:r w:rsidR="00342066" w:rsidRPr="000F64E7">
        <w:t>sui</w:t>
      </w:r>
      <w:r w:rsidRPr="000F64E7">
        <w:t>t</w:t>
      </w:r>
      <w:r w:rsidR="00342066" w:rsidRPr="000F64E7">
        <w:t xml:space="preserve"> l’exécution des tâches de l’application YARN</w:t>
      </w:r>
      <w:r w:rsidR="00466122" w:rsidRPr="000F64E7">
        <w:t>.</w:t>
      </w:r>
    </w:p>
    <w:p w14:paraId="57EAD9BB" w14:textId="77777777" w:rsidR="00342066" w:rsidRPr="00661232" w:rsidRDefault="00342066" w:rsidP="00342066">
      <w:pPr>
        <w:pStyle w:val="Question"/>
      </w:pPr>
      <w:r>
        <w:t>Q</w:t>
      </w:r>
      <w:r w:rsidRPr="00661232">
        <w:t>u’est</w:t>
      </w:r>
      <w:r>
        <w:t>-</w:t>
      </w:r>
      <w:r w:rsidRPr="00661232">
        <w:t>ce qu’un cont</w:t>
      </w:r>
      <w:r>
        <w:t>e</w:t>
      </w:r>
      <w:r w:rsidRPr="00661232">
        <w:t>ne</w:t>
      </w:r>
      <w:r>
        <w:t>u</w:t>
      </w:r>
      <w:r w:rsidRPr="00661232">
        <w:t>r YARN ?</w:t>
      </w:r>
    </w:p>
    <w:p w14:paraId="079ECF0C" w14:textId="52110219" w:rsidR="00342066" w:rsidRPr="002C4346" w:rsidRDefault="00342066" w:rsidP="002C4346">
      <w:pPr>
        <w:pStyle w:val="TexteCourant"/>
      </w:pPr>
      <w:r w:rsidRPr="002C4346">
        <w:t xml:space="preserve">Ce sont des ressources qui ont été libérées par le </w:t>
      </w:r>
      <w:r w:rsidR="002C4346">
        <w:t>R</w:t>
      </w:r>
      <w:r w:rsidRPr="002C4346">
        <w:t xml:space="preserve">esource </w:t>
      </w:r>
      <w:r w:rsidR="002C4346">
        <w:t>M</w:t>
      </w:r>
      <w:r w:rsidRPr="002C4346">
        <w:t>anager pour l’exécution d’une tâche précise. C’est à l’intérieur des cont</w:t>
      </w:r>
      <w:r w:rsidR="002C4346">
        <w:t>e</w:t>
      </w:r>
      <w:r w:rsidRPr="002C4346">
        <w:t>ne</w:t>
      </w:r>
      <w:r w:rsidR="002C4346">
        <w:t>u</w:t>
      </w:r>
      <w:r w:rsidRPr="002C4346">
        <w:t xml:space="preserve">rs que s’exécutent toutes </w:t>
      </w:r>
      <w:r w:rsidR="002C4346">
        <w:t xml:space="preserve">les </w:t>
      </w:r>
      <w:r w:rsidRPr="002C4346">
        <w:t>applications</w:t>
      </w:r>
      <w:r w:rsidR="002C4346">
        <w:t> </w:t>
      </w:r>
      <w:r w:rsidRPr="002C4346">
        <w:t>YARN.</w:t>
      </w:r>
    </w:p>
    <w:p w14:paraId="5BD374CC" w14:textId="77777777" w:rsidR="00342066" w:rsidRPr="00661232" w:rsidRDefault="00342066" w:rsidP="00342066">
      <w:pPr>
        <w:pStyle w:val="Question"/>
      </w:pPr>
      <w:r>
        <w:t>C</w:t>
      </w:r>
      <w:r w:rsidRPr="00661232">
        <w:t>ochez les propositions vraies.</w:t>
      </w:r>
    </w:p>
    <w:p w14:paraId="07E7980D" w14:textId="77777777" w:rsidR="00342066" w:rsidRPr="002D210C" w:rsidRDefault="00342066" w:rsidP="00342066">
      <w:pPr>
        <w:pStyle w:val="ListeANumero"/>
      </w:pPr>
      <w:r>
        <w:t>...</w:t>
      </w:r>
      <w:r>
        <w:tab/>
        <w:t>Il y a autant d’Application Masters que d’applications YARN.</w:t>
      </w:r>
    </w:p>
    <w:p w14:paraId="5AC0DEDF" w14:textId="77777777" w:rsidR="00342066" w:rsidRPr="00B36563" w:rsidRDefault="00342066" w:rsidP="00342066">
      <w:pPr>
        <w:pStyle w:val="ListeANumero"/>
      </w:pPr>
      <w:r>
        <w:lastRenderedPageBreak/>
        <w:t>...</w:t>
      </w:r>
      <w:r>
        <w:tab/>
        <w:t>Il y a autant de Node Managers que de nœuds dans le cluster.</w:t>
      </w:r>
    </w:p>
    <w:p w14:paraId="0A597862" w14:textId="77777777" w:rsidR="00342066" w:rsidRPr="000754A4" w:rsidRDefault="00342066" w:rsidP="00342066">
      <w:pPr>
        <w:pStyle w:val="ListeANumero"/>
      </w:pPr>
      <w:r>
        <w:t>...</w:t>
      </w:r>
      <w:r>
        <w:tab/>
        <w:t>Sous validation de l’Application Master, les Node Managers créent les conteneurs.</w:t>
      </w:r>
    </w:p>
    <w:p w14:paraId="256BEC9E" w14:textId="77777777" w:rsidR="00342066" w:rsidRPr="000754A4" w:rsidRDefault="00342066" w:rsidP="00342066">
      <w:pPr>
        <w:pStyle w:val="ListeANumero"/>
      </w:pPr>
      <w:r>
        <w:t>...</w:t>
      </w:r>
      <w:r>
        <w:tab/>
        <w:t>En cas d’erreur ou de panne du nœud, l’Application Master relance le conteneur.</w:t>
      </w:r>
    </w:p>
    <w:p w14:paraId="386138E6" w14:textId="77777777" w:rsidR="00342066" w:rsidRPr="000754A4" w:rsidRDefault="00342066" w:rsidP="00342066">
      <w:pPr>
        <w:pStyle w:val="ListeANumero"/>
      </w:pPr>
      <w:r>
        <w:t>...</w:t>
      </w:r>
      <w:r>
        <w:tab/>
        <w:t>L’Application Master négocie les ressources avec le Resource Manager.</w:t>
      </w:r>
    </w:p>
    <w:p w14:paraId="04D09EAF" w14:textId="77777777" w:rsidR="00342066" w:rsidRDefault="00342066" w:rsidP="00342066">
      <w:pPr>
        <w:pStyle w:val="ListeANumero"/>
      </w:pPr>
      <w:r>
        <w:t>...</w:t>
      </w:r>
      <w:r>
        <w:tab/>
        <w:t>YARN peut exécuter l’</w:t>
      </w:r>
      <w:proofErr w:type="spellStart"/>
      <w:r>
        <w:t>Iterative</w:t>
      </w:r>
      <w:proofErr w:type="spellEnd"/>
      <w:r>
        <w:t xml:space="preserve"> </w:t>
      </w:r>
      <w:proofErr w:type="spellStart"/>
      <w:r>
        <w:t>MapReduce</w:t>
      </w:r>
      <w:proofErr w:type="spellEnd"/>
      <w:r>
        <w:t>.</w:t>
      </w:r>
    </w:p>
    <w:p w14:paraId="7535A593" w14:textId="77777777" w:rsidR="00342066" w:rsidRPr="00661232" w:rsidRDefault="00342066" w:rsidP="00342066">
      <w:pPr>
        <w:pStyle w:val="Question"/>
      </w:pPr>
      <w:r w:rsidRPr="002C4346">
        <w:t>S</w:t>
      </w:r>
      <w:r w:rsidRPr="00661232">
        <w:t>uppos</w:t>
      </w:r>
      <w:r>
        <w:t>ons</w:t>
      </w:r>
      <w:r w:rsidRPr="00661232">
        <w:t xml:space="preserve"> que nous a</w:t>
      </w:r>
      <w:r>
        <w:t>y</w:t>
      </w:r>
      <w:r w:rsidRPr="00661232">
        <w:t xml:space="preserve">ons exécuté une application </w:t>
      </w:r>
      <w:proofErr w:type="spellStart"/>
      <w:r w:rsidRPr="00661232">
        <w:rPr>
          <w:i/>
        </w:rPr>
        <w:t>mapreduce-yarn</w:t>
      </w:r>
      <w:proofErr w:type="spellEnd"/>
      <w:r w:rsidRPr="00661232">
        <w:t xml:space="preserve"> </w:t>
      </w:r>
      <w:r>
        <w:t>avec 10 </w:t>
      </w:r>
      <w:r w:rsidRPr="00661232">
        <w:t>tâches</w:t>
      </w:r>
      <w:r>
        <w:t> </w:t>
      </w:r>
      <w:proofErr w:type="spellStart"/>
      <w:r w:rsidRPr="00661232">
        <w:t>Map</w:t>
      </w:r>
      <w:proofErr w:type="spellEnd"/>
      <w:r w:rsidRPr="00661232">
        <w:t>.</w:t>
      </w:r>
    </w:p>
    <w:p w14:paraId="261DEF77" w14:textId="77777777" w:rsidR="00342066" w:rsidRPr="00113FB7" w:rsidRDefault="00342066" w:rsidP="00342066">
      <w:pPr>
        <w:pStyle w:val="Question"/>
      </w:pPr>
      <w:r>
        <w:t>1. C</w:t>
      </w:r>
      <w:r w:rsidRPr="00113FB7">
        <w:t xml:space="preserve">ombien </w:t>
      </w:r>
      <w:r>
        <w:t xml:space="preserve">faut-il générer </w:t>
      </w:r>
      <w:r w:rsidRPr="00113FB7">
        <w:t>de cont</w:t>
      </w:r>
      <w:r>
        <w:t>e</w:t>
      </w:r>
      <w:r w:rsidRPr="00113FB7">
        <w:t>ne</w:t>
      </w:r>
      <w:r>
        <w:t>u</w:t>
      </w:r>
      <w:r w:rsidRPr="00113FB7">
        <w:t>rs YARN pour l’exécution de ces 10</w:t>
      </w:r>
      <w:r>
        <w:t> </w:t>
      </w:r>
      <w:r w:rsidRPr="00113FB7">
        <w:t>tâches</w:t>
      </w:r>
      <w:r>
        <w:t> </w:t>
      </w:r>
      <w:proofErr w:type="spellStart"/>
      <w:r w:rsidRPr="00113FB7">
        <w:t>Map</w:t>
      </w:r>
      <w:proofErr w:type="spellEnd"/>
      <w:r w:rsidRPr="00113FB7">
        <w:t> ? Justifiez votre réponse</w:t>
      </w:r>
      <w:r>
        <w:t>.</w:t>
      </w:r>
    </w:p>
    <w:p w14:paraId="40BD79B3" w14:textId="1B698722" w:rsidR="00342066" w:rsidRPr="002C4346" w:rsidRDefault="002C4346" w:rsidP="002C4346">
      <w:pPr>
        <w:pStyle w:val="TexteCourant"/>
      </w:pPr>
      <w:r>
        <w:t>Dix</w:t>
      </w:r>
      <w:r w:rsidR="00342066" w:rsidRPr="002C4346">
        <w:t xml:space="preserve"> cont</w:t>
      </w:r>
      <w:r>
        <w:t>e</w:t>
      </w:r>
      <w:r w:rsidR="00342066" w:rsidRPr="002C4346">
        <w:t>ne</w:t>
      </w:r>
      <w:r>
        <w:t>u</w:t>
      </w:r>
      <w:r w:rsidR="00342066" w:rsidRPr="002C4346">
        <w:t>rs</w:t>
      </w:r>
      <w:r>
        <w:t xml:space="preserve"> sont nécessaires</w:t>
      </w:r>
      <w:r w:rsidR="00342066" w:rsidRPr="002C4346">
        <w:t xml:space="preserve">, </w:t>
      </w:r>
      <w:r>
        <w:t>un pour</w:t>
      </w:r>
      <w:r w:rsidR="00342066" w:rsidRPr="002C4346">
        <w:t xml:space="preserve"> chaque tâche.</w:t>
      </w:r>
    </w:p>
    <w:p w14:paraId="590096C8" w14:textId="6920F501" w:rsidR="00342066" w:rsidRPr="00113FB7" w:rsidRDefault="00342066" w:rsidP="00342066">
      <w:pPr>
        <w:pStyle w:val="Question"/>
      </w:pPr>
      <w:r w:rsidRPr="00113FB7">
        <w:t>2</w:t>
      </w:r>
      <w:r>
        <w:t>. </w:t>
      </w:r>
      <w:r w:rsidRPr="00113FB7">
        <w:t>Les 10</w:t>
      </w:r>
      <w:r>
        <w:t> </w:t>
      </w:r>
      <w:r w:rsidRPr="00113FB7">
        <w:t>tâches vont-elle</w:t>
      </w:r>
      <w:r w:rsidR="0074774B">
        <w:t>s</w:t>
      </w:r>
      <w:r w:rsidRPr="00113FB7">
        <w:t xml:space="preserve"> s’exécuter sur 10</w:t>
      </w:r>
      <w:r>
        <w:t> </w:t>
      </w:r>
      <w:r w:rsidRPr="00113FB7">
        <w:t>nœuds ? Justifiez votre réponse</w:t>
      </w:r>
      <w:r>
        <w:t>.</w:t>
      </w:r>
    </w:p>
    <w:p w14:paraId="5B580663" w14:textId="10C8405A" w:rsidR="00342066" w:rsidRPr="002C4346" w:rsidRDefault="00342066" w:rsidP="002C4346">
      <w:pPr>
        <w:pStyle w:val="TexteCourant"/>
      </w:pPr>
      <w:r w:rsidRPr="002C4346">
        <w:t>Pas nécessairement. Tout dépend de la disponibilité des ressources sur les nœuds. Plusieurs cont</w:t>
      </w:r>
      <w:r w:rsidR="002C4346">
        <w:t>e</w:t>
      </w:r>
      <w:r w:rsidRPr="002C4346">
        <w:t>ne</w:t>
      </w:r>
      <w:r w:rsidR="002C4346">
        <w:t>u</w:t>
      </w:r>
      <w:r w:rsidRPr="002C4346">
        <w:t>rs du même job peuvent être lancé</w:t>
      </w:r>
      <w:r w:rsidR="002C4346">
        <w:t>s</w:t>
      </w:r>
      <w:r w:rsidRPr="002C4346">
        <w:t xml:space="preserve"> sur le même nœud si celui-ci a suffisamment de ressources.</w:t>
      </w:r>
    </w:p>
    <w:p w14:paraId="11584F6E" w14:textId="77777777" w:rsidR="00342066" w:rsidRPr="00113FB7" w:rsidRDefault="00342066" w:rsidP="00342066">
      <w:pPr>
        <w:pStyle w:val="Question"/>
      </w:pPr>
      <w:r>
        <w:t>3. </w:t>
      </w:r>
      <w:r w:rsidRPr="00113FB7">
        <w:t>Combien d’Application Master</w:t>
      </w:r>
      <w:r>
        <w:t>s</w:t>
      </w:r>
      <w:r w:rsidRPr="00113FB7">
        <w:t xml:space="preserve"> seront</w:t>
      </w:r>
      <w:r>
        <w:t>-ils</w:t>
      </w:r>
      <w:r w:rsidRPr="00113FB7">
        <w:t xml:space="preserve"> nécessaires pour l’exécution de ces 10</w:t>
      </w:r>
      <w:r>
        <w:t> </w:t>
      </w:r>
      <w:r w:rsidRPr="00113FB7">
        <w:t>tâches</w:t>
      </w:r>
      <w:r>
        <w:t> </w:t>
      </w:r>
      <w:proofErr w:type="spellStart"/>
      <w:r w:rsidRPr="00113FB7">
        <w:t>Map</w:t>
      </w:r>
      <w:proofErr w:type="spellEnd"/>
      <w:r w:rsidRPr="00113FB7">
        <w:t> ? Justifiez votre réponse</w:t>
      </w:r>
      <w:r>
        <w:t>.</w:t>
      </w:r>
    </w:p>
    <w:p w14:paraId="40292937" w14:textId="6B6B3439" w:rsidR="00342066" w:rsidRPr="002C4346" w:rsidRDefault="002C4346" w:rsidP="002C4346">
      <w:pPr>
        <w:pStyle w:val="TexteCourant"/>
      </w:pPr>
      <w:r>
        <w:t xml:space="preserve">Un seul. </w:t>
      </w:r>
      <w:r w:rsidR="00342066" w:rsidRPr="002C4346">
        <w:t xml:space="preserve">Chaque </w:t>
      </w:r>
      <w:r>
        <w:t>application</w:t>
      </w:r>
      <w:r w:rsidR="00342066" w:rsidRPr="002C4346">
        <w:t xml:space="preserve"> correspond à un seul Application Master.</w:t>
      </w:r>
    </w:p>
    <w:p w14:paraId="0BC7EF73" w14:textId="6A544020" w:rsidR="00342066" w:rsidRPr="00113FB7" w:rsidRDefault="00342066" w:rsidP="00342066">
      <w:pPr>
        <w:pStyle w:val="Question"/>
      </w:pPr>
      <w:r>
        <w:t>S</w:t>
      </w:r>
      <w:r w:rsidRPr="00113FB7">
        <w:t xml:space="preserve">oit l’exécution d’un </w:t>
      </w:r>
      <w:r w:rsidR="002C4346">
        <w:t>j</w:t>
      </w:r>
      <w:r w:rsidRPr="00113FB7">
        <w:t>ob MapReduce sur YARN. Sélectionnez le schéma qui correspond à cette exécution sur le cluster (en justifiant votre réponse).</w:t>
      </w:r>
    </w:p>
    <w:p w14:paraId="1039BEA9" w14:textId="77D394B8" w:rsidR="00342066" w:rsidRDefault="00342066" w:rsidP="00342066">
      <w:pPr>
        <w:pStyle w:val="Question"/>
        <w:rPr>
          <w:color w:val="0070C0"/>
        </w:rPr>
      </w:pPr>
      <w:r w:rsidRPr="000F64E7">
        <w:rPr>
          <w:color w:val="0070C0"/>
        </w:rPr>
        <w:t>Schéma 1</w:t>
      </w:r>
    </w:p>
    <w:p w14:paraId="5CC5D949" w14:textId="2DAC5CA2" w:rsidR="00AE3654" w:rsidRPr="000F64E7" w:rsidRDefault="00AE3654" w:rsidP="000F64E7">
      <w:pPr>
        <w:pStyle w:val="TexteCourant"/>
      </w:pPr>
      <w:r>
        <w:rPr>
          <w:noProof/>
        </w:rPr>
        <w:lastRenderedPageBreak/>
        <w:drawing>
          <wp:inline distT="0" distB="0" distL="0" distR="0" wp14:anchorId="63FF3D54" wp14:editId="5685F080">
            <wp:extent cx="4095750" cy="2511199"/>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YARN 1 exo.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101699" cy="2514847"/>
                    </a:xfrm>
                    <a:prstGeom prst="rect">
                      <a:avLst/>
                    </a:prstGeom>
                  </pic:spPr>
                </pic:pic>
              </a:graphicData>
            </a:graphic>
          </wp:inline>
        </w:drawing>
      </w:r>
    </w:p>
    <w:p w14:paraId="12540F7F" w14:textId="77777777" w:rsidR="00342066" w:rsidRPr="00113FB7" w:rsidRDefault="00342066" w:rsidP="00342066">
      <w:pPr>
        <w:pStyle w:val="Question"/>
        <w:rPr>
          <w:i/>
        </w:rPr>
      </w:pPr>
      <w:r w:rsidRPr="000F64E7">
        <w:rPr>
          <w:color w:val="0070C0"/>
        </w:rPr>
        <w:t>Schéma 2</w:t>
      </w:r>
    </w:p>
    <w:p w14:paraId="3DE33428" w14:textId="6B32203E" w:rsidR="00342066" w:rsidRPr="00113FB7" w:rsidRDefault="00AE3654" w:rsidP="00342066">
      <w:pPr>
        <w:pStyle w:val="TexteCourant"/>
        <w:rPr>
          <w:i/>
        </w:rPr>
      </w:pPr>
      <w:r>
        <w:rPr>
          <w:i/>
          <w:noProof/>
        </w:rPr>
        <w:drawing>
          <wp:inline distT="0" distB="0" distL="0" distR="0" wp14:anchorId="6519ED18" wp14:editId="7E0182C4">
            <wp:extent cx="4380930" cy="268605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YARN 2 ex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383890" cy="2687865"/>
                    </a:xfrm>
                    <a:prstGeom prst="rect">
                      <a:avLst/>
                    </a:prstGeom>
                  </pic:spPr>
                </pic:pic>
              </a:graphicData>
            </a:graphic>
          </wp:inline>
        </w:drawing>
      </w:r>
    </w:p>
    <w:p w14:paraId="5054C523" w14:textId="77777777" w:rsidR="00342066" w:rsidRPr="00113FB7" w:rsidRDefault="00342066" w:rsidP="00342066">
      <w:pPr>
        <w:pStyle w:val="Question"/>
      </w:pPr>
      <w:r w:rsidRPr="000F64E7">
        <w:rPr>
          <w:color w:val="0070C0"/>
        </w:rPr>
        <w:t>Schéma 3</w:t>
      </w:r>
    </w:p>
    <w:p w14:paraId="5F1BAB0D" w14:textId="1E0394CC" w:rsidR="00342066" w:rsidRPr="00113FB7" w:rsidRDefault="00AE3654" w:rsidP="00342066">
      <w:pPr>
        <w:pStyle w:val="TexteCourant"/>
        <w:rPr>
          <w:i/>
        </w:rPr>
      </w:pPr>
      <w:r>
        <w:rPr>
          <w:i/>
          <w:noProof/>
        </w:rPr>
        <w:drawing>
          <wp:inline distT="0" distB="0" distL="0" distR="0" wp14:anchorId="3CEA0249" wp14:editId="401893F7">
            <wp:extent cx="4152900" cy="2607283"/>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YARN 3 exo.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159209" cy="2611244"/>
                    </a:xfrm>
                    <a:prstGeom prst="rect">
                      <a:avLst/>
                    </a:prstGeom>
                  </pic:spPr>
                </pic:pic>
              </a:graphicData>
            </a:graphic>
          </wp:inline>
        </w:drawing>
      </w:r>
    </w:p>
    <w:p w14:paraId="6AB0FA2B" w14:textId="08AE6CA2" w:rsidR="00342066" w:rsidRPr="002C4346" w:rsidRDefault="00342066" w:rsidP="002C4346">
      <w:pPr>
        <w:pStyle w:val="TexteCourant"/>
      </w:pPr>
      <w:r w:rsidRPr="002C4346">
        <w:lastRenderedPageBreak/>
        <w:t>Le schéma correct est le</w:t>
      </w:r>
      <w:r w:rsidR="002C4346">
        <w:t> n</w:t>
      </w:r>
      <w:r w:rsidRPr="002C4346">
        <w:t>°</w:t>
      </w:r>
      <w:r w:rsidR="0074774B">
        <w:t> 2</w:t>
      </w:r>
      <w:r w:rsidRPr="002C4346">
        <w:t xml:space="preserve">, car à chaque job correspond un seul </w:t>
      </w:r>
      <w:r w:rsidR="002C4346">
        <w:t>A</w:t>
      </w:r>
      <w:r w:rsidRPr="002C4346">
        <w:t>pplication Manager, qui s’exécute sur l’un des nœuds de données du cluster</w:t>
      </w:r>
      <w:r w:rsidR="002C4346">
        <w:t>.</w:t>
      </w:r>
    </w:p>
    <w:p w14:paraId="532CC92E" w14:textId="77777777" w:rsidR="00342066" w:rsidRPr="00113FB7" w:rsidRDefault="00342066" w:rsidP="00342066">
      <w:pPr>
        <w:pStyle w:val="Question"/>
      </w:pPr>
      <w:r>
        <w:t>P</w:t>
      </w:r>
      <w:r w:rsidRPr="00113FB7">
        <w:t>ar quel mécanisme Hadoop rend-il le nœud de référence tolérant aux pannes ?</w:t>
      </w:r>
    </w:p>
    <w:p w14:paraId="4DBA5F32" w14:textId="64D25E99" w:rsidR="00083115" w:rsidRPr="002C4346" w:rsidRDefault="00342066" w:rsidP="002C4346">
      <w:pPr>
        <w:pStyle w:val="TexteCourant"/>
      </w:pPr>
      <w:r w:rsidRPr="002C4346">
        <w:t>Par la fédération</w:t>
      </w:r>
      <w:r w:rsidR="002C4346">
        <w:t> </w:t>
      </w:r>
      <w:r w:rsidRPr="002C4346">
        <w:t>HDFS</w:t>
      </w:r>
      <w:r w:rsidR="002C4346">
        <w:t>.</w:t>
      </w:r>
    </w:p>
    <w:p w14:paraId="01E2D949" w14:textId="44744AE4" w:rsidR="00083115" w:rsidRDefault="005C0EDF" w:rsidP="003F7E56">
      <w:pPr>
        <w:pStyle w:val="TitreNiveau1"/>
      </w:pPr>
      <w:r>
        <w:t>Chapitre </w:t>
      </w:r>
      <w:r w:rsidR="003077C1">
        <w:t xml:space="preserve">11 </w:t>
      </w:r>
    </w:p>
    <w:p w14:paraId="08A8F486" w14:textId="77777777" w:rsidR="00AF2F7B" w:rsidRPr="009A2CF5" w:rsidRDefault="00AF2F7B" w:rsidP="00AF2F7B">
      <w:pPr>
        <w:pStyle w:val="Question"/>
      </w:pPr>
      <w:r w:rsidRPr="00026ABC">
        <w:t>Q</w:t>
      </w:r>
      <w:r>
        <w:t>uelle est la différence entre un s</w:t>
      </w:r>
      <w:r w:rsidRPr="009A2CF5">
        <w:t xml:space="preserve">ervice applicatif et un service </w:t>
      </w:r>
      <w:r>
        <w:t>w</w:t>
      </w:r>
      <w:r w:rsidRPr="009A2CF5">
        <w:t>eb ?</w:t>
      </w:r>
    </w:p>
    <w:p w14:paraId="6A54408D" w14:textId="524CFB52" w:rsidR="00AF2F7B" w:rsidRPr="00026ABC" w:rsidRDefault="00AF2F7B" w:rsidP="00026ABC">
      <w:pPr>
        <w:pStyle w:val="TexteCourant"/>
      </w:pPr>
      <w:r w:rsidRPr="00026ABC">
        <w:t xml:space="preserve">La différence entre les deux se situe au niveau du protocole de communication. </w:t>
      </w:r>
      <w:r w:rsidR="00026ABC">
        <w:t>L</w:t>
      </w:r>
      <w:r w:rsidRPr="00026ABC">
        <w:t>es services applicatifs utilisent des protocoles d’échange de données tels que l’ODBC</w:t>
      </w:r>
      <w:r w:rsidR="00026ABC">
        <w:t>. L</w:t>
      </w:r>
      <w:r w:rsidRPr="00026ABC">
        <w:t xml:space="preserve">es services </w:t>
      </w:r>
      <w:r w:rsidR="00026ABC">
        <w:t>w</w:t>
      </w:r>
      <w:r w:rsidRPr="00026ABC">
        <w:t xml:space="preserve">eb utilisent des protocoles </w:t>
      </w:r>
      <w:r w:rsidR="00026ABC">
        <w:t>w</w:t>
      </w:r>
      <w:r w:rsidRPr="00026ABC">
        <w:t xml:space="preserve">eb tels que le HTTP. De plus, là où un service applicatif utilise </w:t>
      </w:r>
      <w:r w:rsidR="00026ABC">
        <w:t xml:space="preserve">une </w:t>
      </w:r>
      <w:r w:rsidRPr="00026ABC">
        <w:t xml:space="preserve">API comme moyen de transfert de données, les services </w:t>
      </w:r>
      <w:r w:rsidR="00026ABC">
        <w:t>w</w:t>
      </w:r>
      <w:r w:rsidRPr="00026ABC">
        <w:t>eb utilisent plutôt un format de fichier</w:t>
      </w:r>
      <w:r w:rsidR="00026ABC">
        <w:t>,</w:t>
      </w:r>
      <w:r w:rsidRPr="00026ABC">
        <w:t xml:space="preserve"> par exemple le JSON ou le</w:t>
      </w:r>
      <w:r w:rsidR="00026ABC">
        <w:t> </w:t>
      </w:r>
      <w:r w:rsidRPr="00026ABC">
        <w:t>XML.</w:t>
      </w:r>
    </w:p>
    <w:p w14:paraId="66E49E4F" w14:textId="77777777" w:rsidR="00AF2F7B" w:rsidRPr="009A2CF5" w:rsidRDefault="00AF2F7B" w:rsidP="00AF2F7B">
      <w:pPr>
        <w:pStyle w:val="Question"/>
      </w:pPr>
      <w:proofErr w:type="spellStart"/>
      <w:r w:rsidRPr="009A2CF5">
        <w:t>ZooKeeper</w:t>
      </w:r>
      <w:proofErr w:type="spellEnd"/>
      <w:r w:rsidRPr="009A2CF5">
        <w:t xml:space="preserve"> est</w:t>
      </w:r>
      <w:r>
        <w:t>-il</w:t>
      </w:r>
      <w:r w:rsidRPr="009A2CF5">
        <w:t xml:space="preserve"> un service applicatif</w:t>
      </w:r>
      <w:r>
        <w:t> ?</w:t>
      </w:r>
    </w:p>
    <w:p w14:paraId="6B9A1796" w14:textId="62A83282" w:rsidR="00AF2F7B" w:rsidRPr="009A2CF5" w:rsidRDefault="00AF2F7B" w:rsidP="00AF2F7B">
      <w:pPr>
        <w:pStyle w:val="TexteCourant"/>
      </w:pPr>
      <w:r>
        <w:t>Oui.</w:t>
      </w:r>
    </w:p>
    <w:p w14:paraId="1187BBFF" w14:textId="77777777" w:rsidR="00AF2F7B" w:rsidRPr="009A2CF5" w:rsidRDefault="00AF2F7B" w:rsidP="00AF2F7B">
      <w:pPr>
        <w:pStyle w:val="Question"/>
      </w:pPr>
      <w:r w:rsidRPr="00026ABC">
        <w:t>E</w:t>
      </w:r>
      <w:r w:rsidRPr="009A2CF5">
        <w:t xml:space="preserve">xpliquez brièvement </w:t>
      </w:r>
      <w:r>
        <w:t>deux</w:t>
      </w:r>
      <w:r w:rsidRPr="009A2CF5">
        <w:t xml:space="preserve"> problèmes rencontrés en développement d’applications distribuées</w:t>
      </w:r>
      <w:r>
        <w:t>.</w:t>
      </w:r>
    </w:p>
    <w:p w14:paraId="36425BDB" w14:textId="2B4AD28F" w:rsidR="00AF2F7B" w:rsidRPr="00026ABC" w:rsidRDefault="00026ABC" w:rsidP="00026ABC">
      <w:pPr>
        <w:pStyle w:val="ListeAPuce"/>
      </w:pPr>
      <w:r>
        <w:t>P</w:t>
      </w:r>
      <w:r w:rsidR="00AF2F7B" w:rsidRPr="00026ABC">
        <w:t>anne partielle</w:t>
      </w:r>
      <w:r>
        <w:t>.</w:t>
      </w:r>
      <w:r w:rsidR="00AF2F7B" w:rsidRPr="00026ABC">
        <w:t xml:space="preserve"> </w:t>
      </w:r>
      <w:r>
        <w:t>C</w:t>
      </w:r>
      <w:r w:rsidR="00AF2F7B" w:rsidRPr="00026ABC">
        <w:t>’est une panne qui se produit lorsqu</w:t>
      </w:r>
      <w:r>
        <w:t xml:space="preserve">e, </w:t>
      </w:r>
      <w:r w:rsidR="00AF2F7B" w:rsidRPr="00026ABC">
        <w:t xml:space="preserve">en cas d’interruption brutale du cluster, les nœuds qui s’échangeaient </w:t>
      </w:r>
      <w:r>
        <w:t>d</w:t>
      </w:r>
      <w:r w:rsidR="00AF2F7B" w:rsidRPr="00026ABC">
        <w:t>es données ne sont plus capables de savoir si les messages qu’ils ont envoyés ont été</w:t>
      </w:r>
      <w:r>
        <w:t> </w:t>
      </w:r>
      <w:r w:rsidR="00AF2F7B" w:rsidRPr="00026ABC">
        <w:t>reçus.</w:t>
      </w:r>
    </w:p>
    <w:p w14:paraId="2ACAA100" w14:textId="31EDD3A7" w:rsidR="00AF2F7B" w:rsidRPr="00026ABC" w:rsidRDefault="00026ABC" w:rsidP="00026ABC">
      <w:pPr>
        <w:pStyle w:val="ListeAPuce"/>
      </w:pPr>
      <w:r>
        <w:t>C</w:t>
      </w:r>
      <w:r w:rsidR="00AF2F7B" w:rsidRPr="00026ABC">
        <w:t>oordination</w:t>
      </w:r>
      <w:r>
        <w:t>. L</w:t>
      </w:r>
      <w:r w:rsidR="00AF2F7B" w:rsidRPr="00026ABC">
        <w:t>es nœuds d’un cluster ne sont pas « conscients » les uns des autres. Par conséquent</w:t>
      </w:r>
      <w:r>
        <w:t>,</w:t>
      </w:r>
      <w:r w:rsidR="00AF2F7B" w:rsidRPr="00026ABC">
        <w:t xml:space="preserve"> lors de l’ajout de nouveaux nœuds dans le cluster, il faut manuellement synchroniser le partage d’information entre les nœuds existants et ces nouveaux, ce qui est très complexe avec les pannes imprévisibles qui surviennent dans un cluster.</w:t>
      </w:r>
    </w:p>
    <w:p w14:paraId="0BB5DF23" w14:textId="77777777" w:rsidR="00AF2F7B" w:rsidRDefault="00AF2F7B" w:rsidP="00AF2F7B">
      <w:pPr>
        <w:pStyle w:val="Question"/>
      </w:pPr>
      <w:r>
        <w:t>Citez et expliquez brièvement</w:t>
      </w:r>
      <w:r w:rsidRPr="009A2CF5">
        <w:t xml:space="preserve"> les deux phases de développement d</w:t>
      </w:r>
      <w:r>
        <w:t>’</w:t>
      </w:r>
      <w:r w:rsidRPr="009A2CF5">
        <w:t>une application distribuée</w:t>
      </w:r>
      <w:r>
        <w:t>.</w:t>
      </w:r>
    </w:p>
    <w:p w14:paraId="19C65ADB" w14:textId="21E51A2C" w:rsidR="00AF2F7B" w:rsidRPr="00026ABC" w:rsidRDefault="00026ABC" w:rsidP="00026ABC">
      <w:pPr>
        <w:pStyle w:val="ListeAPuce"/>
      </w:pPr>
      <w:r>
        <w:t>D</w:t>
      </w:r>
      <w:r w:rsidR="00AF2F7B" w:rsidRPr="00026ABC">
        <w:t>éveloppement de l’application métier</w:t>
      </w:r>
      <w:r>
        <w:t xml:space="preserve"> (</w:t>
      </w:r>
      <w:r w:rsidR="00AF2F7B" w:rsidRPr="00026ABC">
        <w:t>logique métier que l’application vient résoudre</w:t>
      </w:r>
      <w:r>
        <w:t>).</w:t>
      </w:r>
    </w:p>
    <w:p w14:paraId="699853E1" w14:textId="291AE57F" w:rsidR="00AF2F7B" w:rsidRPr="00026ABC" w:rsidRDefault="00026ABC" w:rsidP="00026ABC">
      <w:pPr>
        <w:pStyle w:val="ListeAPuce"/>
      </w:pPr>
      <w:r>
        <w:t>D</w:t>
      </w:r>
      <w:r w:rsidR="00AF2F7B" w:rsidRPr="00026ABC">
        <w:t>éveloppement du service de coordination et de communication des nœuds du cluster</w:t>
      </w:r>
      <w:r>
        <w:t xml:space="preserve"> (comment les nœuds</w:t>
      </w:r>
      <w:r w:rsidR="00AF2F7B" w:rsidRPr="00026ABC">
        <w:t xml:space="preserve"> se synchronisent pour exécuter les tâches de l’application</w:t>
      </w:r>
      <w:r>
        <w:t>).</w:t>
      </w:r>
    </w:p>
    <w:p w14:paraId="74F3D373" w14:textId="77777777" w:rsidR="00AF2F7B" w:rsidRDefault="00AF2F7B" w:rsidP="00AF2F7B">
      <w:pPr>
        <w:pStyle w:val="Question"/>
      </w:pPr>
      <w:r>
        <w:lastRenderedPageBreak/>
        <w:t>Expliquez le processus de communication des nœuds dans un cluster Hadoop.</w:t>
      </w:r>
    </w:p>
    <w:p w14:paraId="3395A7D9" w14:textId="1A43F80F" w:rsidR="00AF2F7B" w:rsidRPr="00026ABC" w:rsidRDefault="00AF2F7B" w:rsidP="00026ABC">
      <w:pPr>
        <w:pStyle w:val="TexteCourant"/>
      </w:pPr>
      <w:r w:rsidRPr="00026ABC">
        <w:t xml:space="preserve">Les nœuds de données </w:t>
      </w:r>
      <w:r w:rsidR="00026ABC">
        <w:t xml:space="preserve">envoient des informations </w:t>
      </w:r>
      <w:r w:rsidRPr="00026ABC">
        <w:t xml:space="preserve">vers le nœud de référence, et </w:t>
      </w:r>
      <w:r w:rsidR="00026ABC">
        <w:t>inversement</w:t>
      </w:r>
      <w:r w:rsidRPr="00026ABC">
        <w:t xml:space="preserve">. </w:t>
      </w:r>
      <w:r w:rsidR="00026ABC">
        <w:t>Cette communication</w:t>
      </w:r>
      <w:r w:rsidRPr="00026ABC">
        <w:t xml:space="preserve"> est totalement transparente aux yeux de l’utilisateur et </w:t>
      </w:r>
      <w:r w:rsidR="00026ABC">
        <w:t xml:space="preserve">est </w:t>
      </w:r>
      <w:r w:rsidRPr="00026ABC">
        <w:t>gérée automatiquement par le cluster grâce aux informations de configuration (métadonnées) stockées dans le nœud de référence.</w:t>
      </w:r>
    </w:p>
    <w:p w14:paraId="346411BA" w14:textId="77777777" w:rsidR="00AF2F7B" w:rsidRPr="009A2CF5" w:rsidRDefault="00AF2F7B" w:rsidP="00AF2F7B">
      <w:pPr>
        <w:pStyle w:val="Question"/>
        <w:rPr>
          <w:i/>
        </w:rPr>
      </w:pPr>
      <w:r>
        <w:t xml:space="preserve">Que signifie l’expression </w:t>
      </w:r>
      <w:r w:rsidRPr="00026ABC">
        <w:rPr>
          <w:i/>
        </w:rPr>
        <w:t>« les nœuds du cluster ne sont pas conscients des uns les autres »</w:t>
      </w:r>
      <w:r>
        <w:t> </w:t>
      </w:r>
      <w:r w:rsidRPr="009A2CF5">
        <w:t>?</w:t>
      </w:r>
    </w:p>
    <w:p w14:paraId="4941C11C" w14:textId="7B081626" w:rsidR="00AF2F7B" w:rsidRPr="00026ABC" w:rsidRDefault="00AF2F7B" w:rsidP="00026ABC">
      <w:pPr>
        <w:pStyle w:val="TexteCourant"/>
      </w:pPr>
      <w:r w:rsidRPr="00026ABC">
        <w:t xml:space="preserve">Chaque nœud se comporte comme s’il était seul dans le cluster. </w:t>
      </w:r>
      <w:r w:rsidR="00026ABC">
        <w:t>Il ignore</w:t>
      </w:r>
      <w:r w:rsidRPr="00026ABC">
        <w:t xml:space="preserve"> que d’autres nœuds </w:t>
      </w:r>
      <w:r w:rsidR="00A74BA8">
        <w:t>existent</w:t>
      </w:r>
      <w:r w:rsidRPr="00026ABC">
        <w:t xml:space="preserve"> et ne </w:t>
      </w:r>
      <w:r w:rsidR="00A74BA8">
        <w:t>sait pas reconnaître quand des nouveaux</w:t>
      </w:r>
      <w:r w:rsidRPr="00026ABC">
        <w:t xml:space="preserve"> viennent d’être ajoutés au cluster.</w:t>
      </w:r>
    </w:p>
    <w:p w14:paraId="3376DE9B" w14:textId="77777777" w:rsidR="00AF2F7B" w:rsidRPr="009A2CF5" w:rsidRDefault="00AF2F7B" w:rsidP="00AF2F7B">
      <w:pPr>
        <w:pStyle w:val="Question"/>
      </w:pPr>
      <w:r>
        <w:t>E</w:t>
      </w:r>
      <w:r w:rsidRPr="009A2CF5">
        <w:t>n q</w:t>
      </w:r>
      <w:r>
        <w:t>uoi la coordination des processus distribués consiste-t-elle </w:t>
      </w:r>
      <w:r w:rsidRPr="009A2CF5">
        <w:t>?</w:t>
      </w:r>
    </w:p>
    <w:p w14:paraId="0649B398" w14:textId="77777777" w:rsidR="00AF2F7B" w:rsidRPr="00A74BA8" w:rsidRDefault="00AF2F7B" w:rsidP="00A74BA8">
      <w:pPr>
        <w:pStyle w:val="TexteCourant"/>
      </w:pPr>
      <w:r w:rsidRPr="00A74BA8">
        <w:t>Elle consiste à synchroniser les nœuds lors de l’exécution des tâches d’une application distribuée.</w:t>
      </w:r>
    </w:p>
    <w:p w14:paraId="1DB95CFB" w14:textId="77777777" w:rsidR="00AF2F7B" w:rsidRPr="009A2CF5" w:rsidRDefault="00AF2F7B" w:rsidP="00AF2F7B">
      <w:pPr>
        <w:pStyle w:val="Question"/>
      </w:pPr>
      <w:r>
        <w:t>D</w:t>
      </w:r>
      <w:r w:rsidRPr="009A2CF5">
        <w:t xml:space="preserve">onnez la définition de </w:t>
      </w:r>
      <w:proofErr w:type="spellStart"/>
      <w:r w:rsidRPr="009A2CF5">
        <w:t>ZooKeeper</w:t>
      </w:r>
      <w:proofErr w:type="spellEnd"/>
      <w:r>
        <w:t>.</w:t>
      </w:r>
    </w:p>
    <w:p w14:paraId="221150FE" w14:textId="44169F5F" w:rsidR="00AF2F7B" w:rsidRPr="00A74BA8" w:rsidRDefault="00AF2F7B" w:rsidP="00A74BA8">
      <w:pPr>
        <w:pStyle w:val="TexteCourant"/>
      </w:pPr>
      <w:proofErr w:type="spellStart"/>
      <w:r w:rsidRPr="00A74BA8">
        <w:t>ZooKeeper</w:t>
      </w:r>
      <w:proofErr w:type="spellEnd"/>
      <w:r w:rsidRPr="00A74BA8">
        <w:t xml:space="preserve"> est un service open</w:t>
      </w:r>
      <w:r w:rsidR="00A74BA8">
        <w:t xml:space="preserve"> </w:t>
      </w:r>
      <w:r w:rsidRPr="00A74BA8">
        <w:t>source de coordination d</w:t>
      </w:r>
      <w:r w:rsidR="00A74BA8">
        <w:t>’</w:t>
      </w:r>
      <w:r w:rsidRPr="00A74BA8">
        <w:t>applications distribuées.</w:t>
      </w:r>
    </w:p>
    <w:p w14:paraId="49046295" w14:textId="77777777" w:rsidR="00AF2F7B" w:rsidRPr="009A2CF5" w:rsidRDefault="00AF2F7B" w:rsidP="00AF2F7B">
      <w:pPr>
        <w:pStyle w:val="Question"/>
      </w:pPr>
      <w:r>
        <w:t>Q</w:t>
      </w:r>
      <w:r w:rsidRPr="009A2CF5">
        <w:t xml:space="preserve">uel est l’objectif de </w:t>
      </w:r>
      <w:proofErr w:type="spellStart"/>
      <w:r w:rsidRPr="009A2CF5">
        <w:t>ZooKeeper</w:t>
      </w:r>
      <w:proofErr w:type="spellEnd"/>
      <w:r>
        <w:t> </w:t>
      </w:r>
      <w:r w:rsidRPr="009A2CF5">
        <w:t>?</w:t>
      </w:r>
    </w:p>
    <w:p w14:paraId="3F78E44C" w14:textId="0DF3EEEB" w:rsidR="00AF2F7B" w:rsidRPr="00A74BA8" w:rsidRDefault="00A74BA8" w:rsidP="00A74BA8">
      <w:pPr>
        <w:pStyle w:val="TexteCourant"/>
      </w:pPr>
      <w:proofErr w:type="spellStart"/>
      <w:r>
        <w:t>ZooKeeper</w:t>
      </w:r>
      <w:proofErr w:type="spellEnd"/>
      <w:r>
        <w:t xml:space="preserve"> m</w:t>
      </w:r>
      <w:r w:rsidR="00AF2F7B" w:rsidRPr="00A74BA8">
        <w:t>asque la complexité du développement d’application dans un environnement distribué.</w:t>
      </w:r>
    </w:p>
    <w:p w14:paraId="5E38C95A" w14:textId="77777777" w:rsidR="00AF2F7B" w:rsidRPr="009A2CF5" w:rsidRDefault="00AF2F7B" w:rsidP="00AF2F7B">
      <w:pPr>
        <w:pStyle w:val="Question"/>
      </w:pPr>
      <w:r>
        <w:t>Q</w:t>
      </w:r>
      <w:r w:rsidRPr="009A2CF5">
        <w:t xml:space="preserve">uel est le rôle de </w:t>
      </w:r>
      <w:proofErr w:type="spellStart"/>
      <w:r w:rsidRPr="009A2CF5">
        <w:t>ZooKeeper</w:t>
      </w:r>
      <w:proofErr w:type="spellEnd"/>
      <w:r w:rsidRPr="009A2CF5">
        <w:t xml:space="preserve"> dans l’écosystème </w:t>
      </w:r>
      <w:proofErr w:type="spellStart"/>
      <w:r w:rsidRPr="009A2CF5">
        <w:t>Hadoop</w:t>
      </w:r>
      <w:proofErr w:type="spellEnd"/>
      <w:r>
        <w:t> </w:t>
      </w:r>
      <w:r w:rsidRPr="009A2CF5">
        <w:t>?</w:t>
      </w:r>
    </w:p>
    <w:p w14:paraId="3FE2A74F" w14:textId="5D0596BB" w:rsidR="00AF2F7B" w:rsidRPr="00A74BA8" w:rsidRDefault="00AF2F7B" w:rsidP="00A74BA8">
      <w:pPr>
        <w:pStyle w:val="TexteCourant"/>
      </w:pPr>
      <w:proofErr w:type="spellStart"/>
      <w:r w:rsidRPr="00A74BA8">
        <w:t>ZooKeeper</w:t>
      </w:r>
      <w:proofErr w:type="spellEnd"/>
      <w:r w:rsidRPr="00A74BA8">
        <w:t xml:space="preserve"> prend en charge la complexité inhérente de la synchronisation de l’exécution des tâches distribuées dans le cluster et </w:t>
      </w:r>
      <w:r w:rsidR="00A74BA8">
        <w:t>évite</w:t>
      </w:r>
      <w:r w:rsidRPr="00A74BA8">
        <w:t xml:space="preserve"> aux autres outils de l’écosystème</w:t>
      </w:r>
      <w:r w:rsidR="00A74BA8">
        <w:t xml:space="preserve"> de</w:t>
      </w:r>
      <w:r w:rsidRPr="00A74BA8">
        <w:t xml:space="preserve"> gérer ce problème eux-mêmes</w:t>
      </w:r>
      <w:r w:rsidR="00A74BA8">
        <w:t>.</w:t>
      </w:r>
    </w:p>
    <w:p w14:paraId="3B3A9F64" w14:textId="77777777" w:rsidR="00AF2F7B" w:rsidRDefault="00AF2F7B" w:rsidP="00AF2F7B">
      <w:pPr>
        <w:pStyle w:val="Question"/>
      </w:pPr>
      <w:r>
        <w:t>C</w:t>
      </w:r>
      <w:r w:rsidRPr="009B25EE">
        <w:t>omplétez la phrase.</w:t>
      </w:r>
      <w:r>
        <w:t xml:space="preserve"> </w:t>
      </w:r>
      <w:proofErr w:type="spellStart"/>
      <w:r w:rsidRPr="009B25EE">
        <w:t>ZooKeeper</w:t>
      </w:r>
      <w:proofErr w:type="spellEnd"/>
      <w:r w:rsidRPr="009B25EE">
        <w:t xml:space="preserve"> est un service de coordination</w:t>
      </w:r>
      <w:r>
        <w:t>...</w:t>
      </w:r>
    </w:p>
    <w:p w14:paraId="530184C9" w14:textId="77777777" w:rsidR="00AF2F7B" w:rsidRDefault="00AF2F7B" w:rsidP="00AF2F7B">
      <w:pPr>
        <w:pStyle w:val="ListeANumero"/>
      </w:pPr>
      <w:r>
        <w:t>1.</w:t>
      </w:r>
      <w:r>
        <w:tab/>
        <w:t>Distribué.</w:t>
      </w:r>
    </w:p>
    <w:p w14:paraId="763A9A5C" w14:textId="77777777" w:rsidR="00AF2F7B" w:rsidRPr="009B25EE" w:rsidRDefault="00AF2F7B" w:rsidP="00AF2F7B">
      <w:pPr>
        <w:pStyle w:val="Question"/>
      </w:pPr>
      <w:r>
        <w:t>Q</w:t>
      </w:r>
      <w:r w:rsidRPr="009B25EE">
        <w:t>u’est</w:t>
      </w:r>
      <w:r>
        <w:t>-</w:t>
      </w:r>
      <w:r w:rsidRPr="009B25EE">
        <w:t xml:space="preserve">ce qu’un ensemble </w:t>
      </w:r>
      <w:proofErr w:type="spellStart"/>
      <w:r w:rsidRPr="009B25EE">
        <w:t>ZooKeeper</w:t>
      </w:r>
      <w:proofErr w:type="spellEnd"/>
      <w:r>
        <w:t> </w:t>
      </w:r>
      <w:r w:rsidRPr="009B25EE">
        <w:t>?</w:t>
      </w:r>
    </w:p>
    <w:p w14:paraId="72443E9F" w14:textId="61A94E3C" w:rsidR="003834FD" w:rsidRPr="008A0F8A" w:rsidRDefault="003834FD" w:rsidP="008A0F8A">
      <w:pPr>
        <w:pStyle w:val="TexteCourant"/>
      </w:pPr>
      <w:r w:rsidRPr="008A0F8A">
        <w:t>C’est l’ensemble des nœuds sur le</w:t>
      </w:r>
      <w:r w:rsidR="008A0F8A">
        <w:t>s</w:t>
      </w:r>
      <w:r w:rsidRPr="008A0F8A">
        <w:t>quel</w:t>
      </w:r>
      <w:r w:rsidR="008A0F8A">
        <w:t>s</w:t>
      </w:r>
      <w:r w:rsidRPr="008A0F8A">
        <w:t xml:space="preserve"> est installé </w:t>
      </w:r>
      <w:proofErr w:type="spellStart"/>
      <w:r w:rsidRPr="008A0F8A">
        <w:t>ZooKeeper</w:t>
      </w:r>
      <w:proofErr w:type="spellEnd"/>
      <w:r w:rsidRPr="008A0F8A">
        <w:t>.</w:t>
      </w:r>
    </w:p>
    <w:p w14:paraId="6A2BA926" w14:textId="77777777" w:rsidR="00AF2F7B" w:rsidRPr="009B25EE" w:rsidRDefault="00AF2F7B" w:rsidP="00AF2F7B">
      <w:pPr>
        <w:pStyle w:val="Question"/>
      </w:pPr>
      <w:r>
        <w:t>U</w:t>
      </w:r>
      <w:r w:rsidRPr="009B25EE">
        <w:t xml:space="preserve">n ensemble </w:t>
      </w:r>
      <w:proofErr w:type="spellStart"/>
      <w:r w:rsidRPr="009B25EE">
        <w:t>ZooKeeper</w:t>
      </w:r>
      <w:proofErr w:type="spellEnd"/>
      <w:r w:rsidRPr="009B25EE">
        <w:t xml:space="preserve"> est</w:t>
      </w:r>
      <w:r>
        <w:t>-il</w:t>
      </w:r>
      <w:r w:rsidRPr="009B25EE">
        <w:t xml:space="preserve"> un cluster au sens strict du terme</w:t>
      </w:r>
      <w:r>
        <w:t> ?</w:t>
      </w:r>
    </w:p>
    <w:p w14:paraId="280513A3" w14:textId="74FBC214" w:rsidR="00AF2F7B" w:rsidRPr="009A2CF5" w:rsidRDefault="003834FD" w:rsidP="00AF2F7B">
      <w:pPr>
        <w:pStyle w:val="TexteCourant"/>
      </w:pPr>
      <w:r>
        <w:t>Non.</w:t>
      </w:r>
    </w:p>
    <w:p w14:paraId="65CF1F37" w14:textId="77777777" w:rsidR="00AF2F7B" w:rsidRPr="009B25EE" w:rsidRDefault="00AF2F7B" w:rsidP="00AF2F7B">
      <w:pPr>
        <w:pStyle w:val="Question"/>
      </w:pPr>
      <w:r w:rsidRPr="008A0F8A">
        <w:t>Q</w:t>
      </w:r>
      <w:r w:rsidRPr="009B25EE">
        <w:t>uel</w:t>
      </w:r>
      <w:r>
        <w:t>le</w:t>
      </w:r>
      <w:r w:rsidRPr="009B25EE">
        <w:t xml:space="preserve"> est la différence entre l’espace de nom</w:t>
      </w:r>
      <w:r>
        <w:t>s de</w:t>
      </w:r>
      <w:r w:rsidRPr="009B25EE">
        <w:t xml:space="preserve"> </w:t>
      </w:r>
      <w:proofErr w:type="spellStart"/>
      <w:r w:rsidRPr="009B25EE">
        <w:t>ZooKeeper</w:t>
      </w:r>
      <w:proofErr w:type="spellEnd"/>
      <w:r w:rsidRPr="009B25EE">
        <w:t xml:space="preserve"> et </w:t>
      </w:r>
      <w:r>
        <w:t>celui</w:t>
      </w:r>
      <w:r w:rsidRPr="009B25EE">
        <w:t xml:space="preserve"> d’un système de fichier</w:t>
      </w:r>
      <w:r>
        <w:t>s</w:t>
      </w:r>
      <w:r w:rsidRPr="009B25EE">
        <w:t xml:space="preserve"> ordinaire ?</w:t>
      </w:r>
    </w:p>
    <w:p w14:paraId="42078C72" w14:textId="5B10F99A" w:rsidR="003834FD" w:rsidRPr="008A0F8A" w:rsidRDefault="008A0F8A" w:rsidP="008A0F8A">
      <w:pPr>
        <w:pStyle w:val="TexteCourant"/>
      </w:pPr>
      <w:r>
        <w:lastRenderedPageBreak/>
        <w:t>À</w:t>
      </w:r>
      <w:r w:rsidR="003834FD" w:rsidRPr="008A0F8A">
        <w:t xml:space="preserve"> la différence de l’espace de nom</w:t>
      </w:r>
      <w:r>
        <w:t>s</w:t>
      </w:r>
      <w:r w:rsidR="003834FD" w:rsidRPr="008A0F8A">
        <w:t xml:space="preserve"> d’un système de fichier</w:t>
      </w:r>
      <w:r>
        <w:t>s</w:t>
      </w:r>
      <w:r w:rsidR="003834FD" w:rsidRPr="008A0F8A">
        <w:t xml:space="preserve"> ordinaire, </w:t>
      </w:r>
      <w:r>
        <w:t>celui de</w:t>
      </w:r>
      <w:r w:rsidR="003834FD" w:rsidRPr="008A0F8A">
        <w:t xml:space="preserve"> </w:t>
      </w:r>
      <w:proofErr w:type="spellStart"/>
      <w:r w:rsidR="003834FD" w:rsidRPr="008A0F8A">
        <w:t>ZooKeeper</w:t>
      </w:r>
      <w:proofErr w:type="spellEnd"/>
      <w:r w:rsidR="003834FD" w:rsidRPr="008A0F8A">
        <w:t xml:space="preserve"> stocke également les données et les conserve en mémoire.</w:t>
      </w:r>
    </w:p>
    <w:p w14:paraId="127C2585" w14:textId="77777777" w:rsidR="00AF2F7B" w:rsidRPr="009B25EE" w:rsidRDefault="00AF2F7B" w:rsidP="00AF2F7B">
      <w:pPr>
        <w:pStyle w:val="Question"/>
      </w:pPr>
      <w:r>
        <w:t>Q</w:t>
      </w:r>
      <w:r w:rsidRPr="009B25EE">
        <w:t>uel</w:t>
      </w:r>
      <w:r>
        <w:t>le</w:t>
      </w:r>
      <w:r w:rsidRPr="009B25EE">
        <w:t xml:space="preserve"> est l’importance de l’espace de nom</w:t>
      </w:r>
      <w:r>
        <w:t>s</w:t>
      </w:r>
      <w:r w:rsidRPr="009B25EE">
        <w:t xml:space="preserve"> </w:t>
      </w:r>
      <w:proofErr w:type="spellStart"/>
      <w:r w:rsidRPr="009B25EE">
        <w:t>ZooKeeper</w:t>
      </w:r>
      <w:proofErr w:type="spellEnd"/>
      <w:r w:rsidRPr="009B25EE">
        <w:t xml:space="preserve"> pour les processus distribués ?</w:t>
      </w:r>
    </w:p>
    <w:p w14:paraId="46403CB2" w14:textId="18E5EC9C" w:rsidR="003834FD" w:rsidRPr="008A0F8A" w:rsidRDefault="003834FD" w:rsidP="008A0F8A">
      <w:pPr>
        <w:pStyle w:val="TexteCourant"/>
      </w:pPr>
      <w:r w:rsidRPr="008A0F8A">
        <w:t>L’espace de nom</w:t>
      </w:r>
      <w:r w:rsidR="008A0F8A">
        <w:t>s</w:t>
      </w:r>
      <w:r w:rsidRPr="008A0F8A">
        <w:t xml:space="preserve"> est l’élément clé de </w:t>
      </w:r>
      <w:proofErr w:type="spellStart"/>
      <w:r w:rsidRPr="008A0F8A">
        <w:t>ZooKeeper</w:t>
      </w:r>
      <w:proofErr w:type="spellEnd"/>
      <w:r w:rsidRPr="008A0F8A">
        <w:t>, car c’est lui qui permet aux processus distribués de se coordonner entre eux en partageant les ressources (données) commun</w:t>
      </w:r>
      <w:r w:rsidR="008A0F8A">
        <w:t>es</w:t>
      </w:r>
      <w:r w:rsidRPr="008A0F8A">
        <w:t xml:space="preserve">. </w:t>
      </w:r>
      <w:r w:rsidR="00004851">
        <w:rPr>
          <w:color w:val="365F91" w:themeColor="accent1" w:themeShade="BF"/>
        </w:rPr>
        <w:t xml:space="preserve">Les  processus distribués des applications des utilisateurs se donnent "rendez-vous" aux nœuds de l’espace de nom </w:t>
      </w:r>
      <w:r w:rsidRPr="008A0F8A">
        <w:t>pour récupérer les données dont ils ont besoin pour la suite des opérations qu’ils doivent effectuer.</w:t>
      </w:r>
      <w:r w:rsidR="00004851">
        <w:t xml:space="preserve"> </w:t>
      </w:r>
    </w:p>
    <w:p w14:paraId="1259F712" w14:textId="77777777" w:rsidR="00AF2F7B" w:rsidRPr="009B25EE" w:rsidRDefault="00AF2F7B" w:rsidP="00AF2F7B">
      <w:pPr>
        <w:pStyle w:val="Question"/>
      </w:pPr>
      <w:r>
        <w:t>P</w:t>
      </w:r>
      <w:r w:rsidRPr="009B25EE">
        <w:t xml:space="preserve">ourquoi </w:t>
      </w:r>
      <w:proofErr w:type="spellStart"/>
      <w:r w:rsidRPr="009B25EE">
        <w:t>ZooKeeper</w:t>
      </w:r>
      <w:proofErr w:type="spellEnd"/>
      <w:r w:rsidRPr="009B25EE">
        <w:t xml:space="preserve"> est-il utilisé dans HBase</w:t>
      </w:r>
      <w:r>
        <w:t> </w:t>
      </w:r>
      <w:r w:rsidRPr="009B25EE">
        <w:t>?</w:t>
      </w:r>
    </w:p>
    <w:p w14:paraId="31489772" w14:textId="13D2B3D2" w:rsidR="003834FD" w:rsidRPr="008A0F8A" w:rsidRDefault="008A0F8A" w:rsidP="008A0F8A">
      <w:pPr>
        <w:pStyle w:val="TexteCourant"/>
      </w:pPr>
      <w:proofErr w:type="spellStart"/>
      <w:r>
        <w:t>ZooKeeper</w:t>
      </w:r>
      <w:proofErr w:type="spellEnd"/>
      <w:r w:rsidR="003834FD" w:rsidRPr="008A0F8A">
        <w:t xml:space="preserve"> indique au client </w:t>
      </w:r>
      <w:proofErr w:type="spellStart"/>
      <w:r w:rsidR="003834FD" w:rsidRPr="008A0F8A">
        <w:t>HBase</w:t>
      </w:r>
      <w:proofErr w:type="spellEnd"/>
      <w:r w:rsidR="003834FD" w:rsidRPr="008A0F8A">
        <w:t xml:space="preserve"> sur quels </w:t>
      </w:r>
      <w:proofErr w:type="spellStart"/>
      <w:r w:rsidR="003834FD" w:rsidRPr="008A0F8A">
        <w:t>Region</w:t>
      </w:r>
      <w:proofErr w:type="spellEnd"/>
      <w:r>
        <w:t xml:space="preserve"> </w:t>
      </w:r>
      <w:r w:rsidR="003834FD" w:rsidRPr="008A0F8A">
        <w:t>Servers se trouvent ses données.</w:t>
      </w:r>
    </w:p>
    <w:p w14:paraId="55B34907" w14:textId="154945B9" w:rsidR="00AF2F7B" w:rsidRPr="009B25EE" w:rsidRDefault="00AF2F7B" w:rsidP="00AF2F7B">
      <w:pPr>
        <w:pStyle w:val="Question"/>
      </w:pPr>
      <w:r>
        <w:t>C</w:t>
      </w:r>
      <w:r w:rsidRPr="009B25EE">
        <w:t xml:space="preserve">omment </w:t>
      </w:r>
      <w:proofErr w:type="spellStart"/>
      <w:r w:rsidRPr="009B25EE">
        <w:t>ZooKeeper</w:t>
      </w:r>
      <w:proofErr w:type="spellEnd"/>
      <w:r w:rsidRPr="009B25EE">
        <w:t xml:space="preserve"> gère-il les opérations d’écriture et de mise à jour dans l’espace de nom</w:t>
      </w:r>
      <w:r>
        <w:t>s </w:t>
      </w:r>
      <w:r w:rsidRPr="009B25EE">
        <w:t>?</w:t>
      </w:r>
    </w:p>
    <w:p w14:paraId="59C46775" w14:textId="4E9D744A" w:rsidR="003834FD" w:rsidRPr="008A0F8A" w:rsidRDefault="003834FD" w:rsidP="008A0F8A">
      <w:pPr>
        <w:pStyle w:val="TexteCourant"/>
      </w:pPr>
      <w:r w:rsidRPr="008A0F8A">
        <w:t>Toutes les opérations d</w:t>
      </w:r>
      <w:r w:rsidR="00E9066E">
        <w:t>’</w:t>
      </w:r>
      <w:r w:rsidRPr="008A0F8A">
        <w:t xml:space="preserve">écriture et de mise à jour sont transférées à une seule machine de l’ensemble appelée le </w:t>
      </w:r>
      <w:r w:rsidRPr="00E9066E">
        <w:rPr>
          <w:i/>
        </w:rPr>
        <w:t>leader</w:t>
      </w:r>
      <w:r w:rsidRPr="008A0F8A">
        <w:t>. Les</w:t>
      </w:r>
      <w:r w:rsidR="00E9066E">
        <w:t xml:space="preserve"> autres</w:t>
      </w:r>
      <w:r w:rsidRPr="008A0F8A">
        <w:t xml:space="preserve"> machines, les </w:t>
      </w:r>
      <w:r w:rsidRPr="00E9066E">
        <w:rPr>
          <w:i/>
        </w:rPr>
        <w:t>followers</w:t>
      </w:r>
      <w:r w:rsidRPr="008A0F8A">
        <w:t>, reçoivent les propositions de message du leader et s</w:t>
      </w:r>
      <w:r w:rsidR="00E9066E">
        <w:t>’</w:t>
      </w:r>
      <w:r w:rsidRPr="008A0F8A">
        <w:t xml:space="preserve">accordent sur la réponse. </w:t>
      </w:r>
      <w:proofErr w:type="spellStart"/>
      <w:r w:rsidRPr="008A0F8A">
        <w:t>ZooKeeper</w:t>
      </w:r>
      <w:proofErr w:type="spellEnd"/>
      <w:r w:rsidRPr="008A0F8A">
        <w:t xml:space="preserve"> utilise un protocole de messagerie atomique pour la communication entre le leader et les followers.</w:t>
      </w:r>
    </w:p>
    <w:p w14:paraId="2136CF43" w14:textId="77777777" w:rsidR="00AF2F7B" w:rsidRPr="009B25EE" w:rsidRDefault="00AF2F7B" w:rsidP="00AF2F7B">
      <w:pPr>
        <w:pStyle w:val="Question"/>
      </w:pPr>
      <w:r>
        <w:t>Q</w:t>
      </w:r>
      <w:r w:rsidRPr="009B25EE">
        <w:t xml:space="preserve">uelles sont les </w:t>
      </w:r>
      <w:r>
        <w:t>trois</w:t>
      </w:r>
      <w:r w:rsidRPr="009B25EE">
        <w:t xml:space="preserve"> phases de fonctionnement du service </w:t>
      </w:r>
      <w:proofErr w:type="spellStart"/>
      <w:r w:rsidRPr="009B25EE">
        <w:t>ZooKeeper</w:t>
      </w:r>
      <w:proofErr w:type="spellEnd"/>
      <w:r w:rsidRPr="009B25EE">
        <w:t> ?</w:t>
      </w:r>
    </w:p>
    <w:p w14:paraId="4F16CC12" w14:textId="16C89A07" w:rsidR="003834FD" w:rsidRDefault="003834FD" w:rsidP="00E9066E">
      <w:pPr>
        <w:pStyle w:val="ListeANumero"/>
      </w:pPr>
      <w:r>
        <w:t>1</w:t>
      </w:r>
      <w:r w:rsidR="00E9066E">
        <w:t>.</w:t>
      </w:r>
      <w:r w:rsidR="00E9066E">
        <w:tab/>
        <w:t>É</w:t>
      </w:r>
      <w:r>
        <w:t>lection de la machine leader</w:t>
      </w:r>
    </w:p>
    <w:p w14:paraId="389FA47C" w14:textId="286083CE" w:rsidR="003834FD" w:rsidRDefault="003834FD" w:rsidP="00E9066E">
      <w:pPr>
        <w:pStyle w:val="ListeANumero"/>
      </w:pPr>
      <w:r>
        <w:t>2</w:t>
      </w:r>
      <w:r w:rsidR="00E9066E">
        <w:t>.</w:t>
      </w:r>
      <w:r w:rsidR="00E9066E">
        <w:tab/>
        <w:t>D</w:t>
      </w:r>
      <w:r>
        <w:t>iffusion du message</w:t>
      </w:r>
    </w:p>
    <w:p w14:paraId="5F75E9A2" w14:textId="654429CD" w:rsidR="003834FD" w:rsidRDefault="003834FD" w:rsidP="00E9066E">
      <w:pPr>
        <w:pStyle w:val="ListeANumero"/>
      </w:pPr>
      <w:r>
        <w:t>3</w:t>
      </w:r>
      <w:r w:rsidR="00E9066E">
        <w:t>.</w:t>
      </w:r>
      <w:r w:rsidR="00E9066E">
        <w:tab/>
        <w:t>S</w:t>
      </w:r>
      <w:r>
        <w:t>tockage local et réplication de l’espace de</w:t>
      </w:r>
      <w:r w:rsidR="00E9066E">
        <w:t> </w:t>
      </w:r>
      <w:r>
        <w:t>nom</w:t>
      </w:r>
      <w:r w:rsidR="00E9066E">
        <w:t>s</w:t>
      </w:r>
    </w:p>
    <w:p w14:paraId="04BB8886" w14:textId="47B2CA61" w:rsidR="00083115" w:rsidRDefault="005C0EDF" w:rsidP="003F7E56">
      <w:pPr>
        <w:pStyle w:val="TitreNiveau1"/>
      </w:pPr>
      <w:r>
        <w:t>Chapitre 1</w:t>
      </w:r>
      <w:r w:rsidR="003077C1">
        <w:t xml:space="preserve">2 </w:t>
      </w:r>
    </w:p>
    <w:p w14:paraId="413DDB86" w14:textId="77777777" w:rsidR="00B87C21" w:rsidRPr="00D915BE" w:rsidRDefault="00B87C21" w:rsidP="00B87C21">
      <w:pPr>
        <w:pStyle w:val="Question"/>
      </w:pPr>
      <w:r w:rsidRPr="00A969B8">
        <w:t>C</w:t>
      </w:r>
      <w:r w:rsidRPr="00D915BE">
        <w:t>omment définiriez-vous Storm ?</w:t>
      </w:r>
    </w:p>
    <w:p w14:paraId="5172CD1B" w14:textId="7FE80B14" w:rsidR="00B87C21" w:rsidRPr="00A969B8" w:rsidRDefault="00B87C21" w:rsidP="00A969B8">
      <w:pPr>
        <w:pStyle w:val="TexteCourant"/>
      </w:pPr>
      <w:r w:rsidRPr="00A969B8">
        <w:t>Storm est un environnement de développement et un moteur de déploiement de calculs distribués des données streaming sur un cluster</w:t>
      </w:r>
      <w:r w:rsidR="00A969B8">
        <w:t>.</w:t>
      </w:r>
    </w:p>
    <w:p w14:paraId="201326DD" w14:textId="77777777" w:rsidR="00B87C21" w:rsidRPr="00D915BE" w:rsidRDefault="00B87C21" w:rsidP="00B87C21">
      <w:pPr>
        <w:pStyle w:val="Question"/>
      </w:pPr>
      <w:r w:rsidRPr="00D915BE">
        <w:t>Quel</w:t>
      </w:r>
      <w:r>
        <w:t>le</w:t>
      </w:r>
      <w:r w:rsidRPr="00D915BE">
        <w:t xml:space="preserve"> est l’unité de travail en Storm ?</w:t>
      </w:r>
    </w:p>
    <w:p w14:paraId="1A13545C" w14:textId="03FE04EA" w:rsidR="00B87C21" w:rsidRPr="00A969B8" w:rsidRDefault="00B87C21" w:rsidP="00A969B8">
      <w:pPr>
        <w:pStyle w:val="TexteCourant"/>
      </w:pPr>
      <w:r w:rsidRPr="00A969B8">
        <w:t>Les topologies</w:t>
      </w:r>
      <w:r w:rsidR="00A969B8">
        <w:t>.</w:t>
      </w:r>
    </w:p>
    <w:p w14:paraId="788C183A" w14:textId="77777777" w:rsidR="00B87C21" w:rsidRPr="00D915BE" w:rsidRDefault="00B87C21" w:rsidP="00B87C21">
      <w:pPr>
        <w:pStyle w:val="Question"/>
      </w:pPr>
      <w:r>
        <w:lastRenderedPageBreak/>
        <w:t>C</w:t>
      </w:r>
      <w:r w:rsidRPr="00D915BE">
        <w:t>itez les deux composants de l’unité de travail de Storm</w:t>
      </w:r>
      <w:r>
        <w:t xml:space="preserve"> </w:t>
      </w:r>
      <w:r w:rsidRPr="00D915BE">
        <w:t>et donnez leu</w:t>
      </w:r>
      <w:r>
        <w:t>r fonction.</w:t>
      </w:r>
    </w:p>
    <w:p w14:paraId="62B0EC8D" w14:textId="3979ED6E" w:rsidR="00B87C21" w:rsidRPr="00A969B8" w:rsidRDefault="00B87C21" w:rsidP="00A969B8">
      <w:pPr>
        <w:pStyle w:val="ListeAPuce"/>
      </w:pPr>
      <w:r w:rsidRPr="00A969B8">
        <w:t xml:space="preserve">Les </w:t>
      </w:r>
      <w:proofErr w:type="spellStart"/>
      <w:r w:rsidRPr="00A969B8">
        <w:t>spouts</w:t>
      </w:r>
      <w:proofErr w:type="spellEnd"/>
      <w:r w:rsidR="00A969B8">
        <w:t>. C</w:t>
      </w:r>
      <w:r w:rsidRPr="00A969B8">
        <w:t xml:space="preserve">e sont les sources streaming à partir desquelles Storm traite les données. Chaque source est exposée sur un </w:t>
      </w:r>
      <w:proofErr w:type="spellStart"/>
      <w:r w:rsidRPr="00A969B8">
        <w:t>spout</w:t>
      </w:r>
      <w:proofErr w:type="spellEnd"/>
      <w:r w:rsidRPr="00A969B8">
        <w:t xml:space="preserve"> différent.</w:t>
      </w:r>
    </w:p>
    <w:p w14:paraId="386FCE11" w14:textId="08E86DE4" w:rsidR="00B87C21" w:rsidRPr="00A969B8" w:rsidRDefault="00B87C21" w:rsidP="00A969B8">
      <w:pPr>
        <w:pStyle w:val="ListeAPuce"/>
      </w:pPr>
      <w:r w:rsidRPr="00A969B8">
        <w:t xml:space="preserve">Les </w:t>
      </w:r>
      <w:proofErr w:type="spellStart"/>
      <w:r w:rsidRPr="00A969B8">
        <w:t>bolts</w:t>
      </w:r>
      <w:proofErr w:type="spellEnd"/>
      <w:r w:rsidR="00A969B8">
        <w:t>. C</w:t>
      </w:r>
      <w:r w:rsidRPr="00A969B8">
        <w:t>e sont les unités de calcul des traitements</w:t>
      </w:r>
      <w:r w:rsidR="00A969B8">
        <w:t> </w:t>
      </w:r>
      <w:r w:rsidRPr="00A969B8">
        <w:t>Storm.</w:t>
      </w:r>
    </w:p>
    <w:p w14:paraId="2468C607" w14:textId="77777777" w:rsidR="00B87C21" w:rsidRPr="00D915BE" w:rsidRDefault="00B87C21" w:rsidP="00B87C21">
      <w:pPr>
        <w:pStyle w:val="Question"/>
      </w:pPr>
      <w:r>
        <w:t>Q</w:t>
      </w:r>
      <w:r w:rsidRPr="00D915BE">
        <w:t>uel est l’élément clé de la scalabilité de Storm ?</w:t>
      </w:r>
    </w:p>
    <w:p w14:paraId="431314DF" w14:textId="57CC834B" w:rsidR="00B87C21" w:rsidRPr="00A969B8" w:rsidRDefault="00B87C21" w:rsidP="00A969B8">
      <w:pPr>
        <w:pStyle w:val="TexteCourant"/>
      </w:pPr>
      <w:r w:rsidRPr="00A969B8">
        <w:t xml:space="preserve">Les </w:t>
      </w:r>
      <w:proofErr w:type="spellStart"/>
      <w:r w:rsidRPr="00A969B8">
        <w:t>bolts</w:t>
      </w:r>
      <w:proofErr w:type="spellEnd"/>
      <w:r w:rsidRPr="00A969B8">
        <w:t xml:space="preserve"> sont distribués sur les nœuds du cluster pour exécution parallèle. Storm peut augmenter la performance du cluster en accroissant le niveau de parallélisme des </w:t>
      </w:r>
      <w:proofErr w:type="spellStart"/>
      <w:r w:rsidRPr="00A969B8">
        <w:t>bolts</w:t>
      </w:r>
      <w:proofErr w:type="spellEnd"/>
      <w:r w:rsidRPr="00A969B8">
        <w:t>.</w:t>
      </w:r>
    </w:p>
    <w:p w14:paraId="23F527E1" w14:textId="77777777" w:rsidR="00B87C21" w:rsidRPr="00D915BE" w:rsidRDefault="00B87C21" w:rsidP="00B87C21">
      <w:pPr>
        <w:pStyle w:val="Question"/>
      </w:pPr>
      <w:r>
        <w:t>Q</w:t>
      </w:r>
      <w:r w:rsidRPr="00D915BE">
        <w:t>u’est</w:t>
      </w:r>
      <w:r>
        <w:t>-</w:t>
      </w:r>
      <w:r w:rsidRPr="00D915BE">
        <w:t>ce qu’une topologie</w:t>
      </w:r>
      <w:r>
        <w:t> </w:t>
      </w:r>
      <w:r w:rsidRPr="00D915BE">
        <w:t>?</w:t>
      </w:r>
    </w:p>
    <w:p w14:paraId="0312790C" w14:textId="1788B26B" w:rsidR="00B87C21" w:rsidRPr="00A969B8" w:rsidRDefault="00B87C21" w:rsidP="00A969B8">
      <w:pPr>
        <w:pStyle w:val="TexteCourant"/>
      </w:pPr>
      <w:r w:rsidRPr="00A969B8">
        <w:t xml:space="preserve">Les topologies sont pour Storm ce qu’est le MapReduce pour Hadoop. Une topologie est un graphe acyclique direct dans lequel les </w:t>
      </w:r>
      <w:proofErr w:type="spellStart"/>
      <w:r w:rsidRPr="00A969B8">
        <w:t>vertices</w:t>
      </w:r>
      <w:proofErr w:type="spellEnd"/>
      <w:r w:rsidRPr="00A969B8">
        <w:t xml:space="preserve"> ou nœuds sont soit des </w:t>
      </w:r>
      <w:proofErr w:type="spellStart"/>
      <w:r w:rsidR="00A969B8">
        <w:t>s</w:t>
      </w:r>
      <w:r w:rsidRPr="00A969B8">
        <w:t>pouts</w:t>
      </w:r>
      <w:proofErr w:type="spellEnd"/>
      <w:r w:rsidRPr="00A969B8">
        <w:t xml:space="preserve"> soit des</w:t>
      </w:r>
      <w:r w:rsidR="00A969B8">
        <w:t> </w:t>
      </w:r>
      <w:proofErr w:type="spellStart"/>
      <w:r w:rsidRPr="00A969B8">
        <w:t>bolts</w:t>
      </w:r>
      <w:proofErr w:type="spellEnd"/>
      <w:r w:rsidRPr="00A969B8">
        <w:t>.</w:t>
      </w:r>
    </w:p>
    <w:p w14:paraId="32E39917" w14:textId="77777777" w:rsidR="00B87C21" w:rsidRPr="00D915BE" w:rsidRDefault="00B87C21" w:rsidP="00B87C21">
      <w:pPr>
        <w:pStyle w:val="Question"/>
      </w:pPr>
      <w:r>
        <w:t>Citez et expliquez</w:t>
      </w:r>
      <w:r w:rsidRPr="00D915BE">
        <w:t xml:space="preserve"> </w:t>
      </w:r>
      <w:r>
        <w:t>deux</w:t>
      </w:r>
      <w:r w:rsidRPr="00D915BE">
        <w:t xml:space="preserve"> différences entre une topologie et le MapReduce</w:t>
      </w:r>
      <w:r>
        <w:t>.</w:t>
      </w:r>
    </w:p>
    <w:p w14:paraId="10649831" w14:textId="7615A386" w:rsidR="00B87C21" w:rsidRPr="00A969B8" w:rsidRDefault="00B87C21" w:rsidP="00A969B8">
      <w:pPr>
        <w:pStyle w:val="ListeAPuce"/>
      </w:pPr>
      <w:r w:rsidRPr="00A969B8">
        <w:t xml:space="preserve">Là où le graphe acyclique direct du MapReduce est limité à </w:t>
      </w:r>
      <w:r w:rsidR="00A969B8">
        <w:t>trois</w:t>
      </w:r>
      <w:r w:rsidRPr="00A969B8">
        <w:t xml:space="preserve"> étapes, une topologie Storm peut </w:t>
      </w:r>
      <w:r w:rsidR="00A969B8">
        <w:t xml:space="preserve">en </w:t>
      </w:r>
      <w:r w:rsidRPr="00A969B8">
        <w:t xml:space="preserve">contenir </w:t>
      </w:r>
      <w:r w:rsidR="00A969B8">
        <w:t>davantage</w:t>
      </w:r>
      <w:r w:rsidRPr="00A969B8">
        <w:t>.</w:t>
      </w:r>
    </w:p>
    <w:p w14:paraId="7E2F5196" w14:textId="4C0A59E9" w:rsidR="00B87C21" w:rsidRPr="00A969B8" w:rsidRDefault="00B87C21" w:rsidP="00A969B8">
      <w:pPr>
        <w:pStyle w:val="ListeAPuce"/>
      </w:pPr>
      <w:r w:rsidRPr="00A969B8">
        <w:t>Les topologies permettent de</w:t>
      </w:r>
      <w:r w:rsidR="00A969B8">
        <w:t>s</w:t>
      </w:r>
      <w:r w:rsidRPr="00A969B8">
        <w:t xml:space="preserve"> traitement</w:t>
      </w:r>
      <w:r w:rsidR="00A969B8">
        <w:t>s</w:t>
      </w:r>
      <w:r w:rsidRPr="00A969B8">
        <w:t xml:space="preserve"> à très faible latence, tandis que le MapReduce est un modèle de calcul batch</w:t>
      </w:r>
      <w:r w:rsidR="00A969B8" w:rsidRPr="00A969B8">
        <w:t xml:space="preserve"> inadapté pour le streaming</w:t>
      </w:r>
      <w:r w:rsidR="00A969B8">
        <w:t>.</w:t>
      </w:r>
    </w:p>
    <w:p w14:paraId="7E68F2E9" w14:textId="77777777" w:rsidR="00B87C21" w:rsidRPr="00D915BE" w:rsidRDefault="00B87C21" w:rsidP="00B87C21">
      <w:pPr>
        <w:pStyle w:val="Question"/>
      </w:pPr>
      <w:r>
        <w:t>D</w:t>
      </w:r>
      <w:r w:rsidRPr="00D915BE">
        <w:t xml:space="preserve">es </w:t>
      </w:r>
      <w:r>
        <w:t>trois</w:t>
      </w:r>
      <w:r w:rsidRPr="00D915BE">
        <w:t xml:space="preserve"> topologies Storm suivantes, sélectionnez </w:t>
      </w:r>
      <w:r>
        <w:t>celle qui est correcte</w:t>
      </w:r>
      <w:r w:rsidRPr="00D915BE">
        <w:t xml:space="preserve"> et justifiez votre réponse.</w:t>
      </w:r>
    </w:p>
    <w:p w14:paraId="1B3BD646" w14:textId="77777777" w:rsidR="00B87C21" w:rsidRPr="00D915BE" w:rsidRDefault="00B87C21" w:rsidP="00B87C21">
      <w:pPr>
        <w:pStyle w:val="TexteCourant"/>
      </w:pPr>
      <w:r w:rsidRPr="00D915BE">
        <w:t>(</w:t>
      </w:r>
      <w:proofErr w:type="gramStart"/>
      <w:r>
        <w:t>a</w:t>
      </w:r>
      <w:proofErr w:type="gramEnd"/>
      <w:r w:rsidRPr="00D915BE">
        <w:t>)</w:t>
      </w:r>
      <w:r>
        <w:t xml:space="preserve">                                          (b)                                                 (c)</w:t>
      </w:r>
    </w:p>
    <w:p w14:paraId="6197F832" w14:textId="77777777" w:rsidR="00B87C21" w:rsidRDefault="00B87C21" w:rsidP="00B87C21">
      <w:pPr>
        <w:pStyle w:val="TexteCourant"/>
        <w:ind w:left="993"/>
        <w:rPr>
          <w:rFonts w:ascii="Courier New" w:hAnsi="Courier New" w:cs="Courier New"/>
        </w:rPr>
      </w:pPr>
      <w:r>
        <w:rPr>
          <w:rFonts w:ascii="Courier New" w:hAnsi="Courier New" w:cs="Courier New"/>
          <w:noProof/>
        </w:rPr>
        <w:drawing>
          <wp:inline distT="0" distB="0" distL="0" distR="0" wp14:anchorId="08C90754" wp14:editId="232ADF69">
            <wp:extent cx="5268568" cy="1912839"/>
            <wp:effectExtent l="19050" t="0" r="8282" b="0"/>
            <wp:docPr id="36" name="Image 51" descr="topology exerci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ology exercise.png"/>
                    <pic:cNvPicPr/>
                  </pic:nvPicPr>
                  <pic:blipFill>
                    <a:blip r:embed="rId18" cstate="print"/>
                    <a:stretch>
                      <a:fillRect/>
                    </a:stretch>
                  </pic:blipFill>
                  <pic:spPr>
                    <a:xfrm>
                      <a:off x="0" y="0"/>
                      <a:ext cx="5275182" cy="1915240"/>
                    </a:xfrm>
                    <a:prstGeom prst="rect">
                      <a:avLst/>
                    </a:prstGeom>
                  </pic:spPr>
                </pic:pic>
              </a:graphicData>
            </a:graphic>
          </wp:inline>
        </w:drawing>
      </w:r>
    </w:p>
    <w:p w14:paraId="291DCBD0" w14:textId="393C86E9" w:rsidR="00B87C21" w:rsidRPr="00A969B8" w:rsidRDefault="00B87C21" w:rsidP="00A969B8">
      <w:pPr>
        <w:pStyle w:val="TexteCourant"/>
      </w:pPr>
      <w:r w:rsidRPr="00A969B8">
        <w:t>La topologie correcte est la</w:t>
      </w:r>
      <w:r w:rsidR="00A969B8">
        <w:t> </w:t>
      </w:r>
      <w:r w:rsidRPr="00A969B8">
        <w:t xml:space="preserve">(a), </w:t>
      </w:r>
      <w:r w:rsidR="00A969B8">
        <w:t>car il s’agit d’un</w:t>
      </w:r>
      <w:r w:rsidRPr="00A969B8">
        <w:t xml:space="preserve"> graphe acyclique direct, donc non</w:t>
      </w:r>
      <w:r w:rsidR="00A969B8">
        <w:t xml:space="preserve"> </w:t>
      </w:r>
      <w:r w:rsidRPr="00A969B8">
        <w:t>itératif.</w:t>
      </w:r>
    </w:p>
    <w:p w14:paraId="52B3B379" w14:textId="77777777" w:rsidR="00B87C21" w:rsidRPr="007A417F" w:rsidRDefault="00B87C21" w:rsidP="00B87C21">
      <w:pPr>
        <w:pStyle w:val="Question"/>
      </w:pPr>
      <w:r>
        <w:t>C</w:t>
      </w:r>
      <w:r w:rsidRPr="007A417F">
        <w:t xml:space="preserve">itez et donnez le rôle des </w:t>
      </w:r>
      <w:r>
        <w:t>trois</w:t>
      </w:r>
      <w:r w:rsidRPr="007A417F">
        <w:t xml:space="preserve"> composants d’un cluster Storm</w:t>
      </w:r>
      <w:r>
        <w:t>.</w:t>
      </w:r>
    </w:p>
    <w:p w14:paraId="4B65CF40" w14:textId="78C0BF19" w:rsidR="00B87C21" w:rsidRPr="00A969B8" w:rsidRDefault="00B87C21" w:rsidP="00A969B8">
      <w:pPr>
        <w:pStyle w:val="ListeAPuce"/>
      </w:pPr>
      <w:r w:rsidRPr="00A969B8">
        <w:lastRenderedPageBreak/>
        <w:t xml:space="preserve">Nimbus est le processus central d’un cluster Storm. Il tourne au niveau du nœud </w:t>
      </w:r>
      <w:r w:rsidR="00A969B8">
        <w:t>m</w:t>
      </w:r>
      <w:r w:rsidRPr="00A969B8">
        <w:t xml:space="preserve">aître et c’est lui qui est responsable de la distribution des tâches (soit </w:t>
      </w:r>
      <w:proofErr w:type="spellStart"/>
      <w:r w:rsidRPr="00A969B8">
        <w:t>spouts</w:t>
      </w:r>
      <w:proofErr w:type="spellEnd"/>
      <w:r w:rsidRPr="00A969B8">
        <w:t xml:space="preserve">, soit </w:t>
      </w:r>
      <w:proofErr w:type="spellStart"/>
      <w:r w:rsidRPr="00A969B8">
        <w:t>bolts</w:t>
      </w:r>
      <w:proofErr w:type="spellEnd"/>
      <w:r w:rsidRPr="00A969B8">
        <w:t>) aux nœuds du cluster. Il est également responsable du rééquilibrage des charges en cas de défaillance dans le cluster et du suivi de l’exécution des topologies dans les</w:t>
      </w:r>
      <w:r w:rsidR="00C634B7">
        <w:t> </w:t>
      </w:r>
      <w:r w:rsidRPr="00A969B8">
        <w:t>nœuds</w:t>
      </w:r>
      <w:r w:rsidR="00A969B8">
        <w:t>.</w:t>
      </w:r>
    </w:p>
    <w:p w14:paraId="1BCCB9D2" w14:textId="3EF7F00D" w:rsidR="00B87C21" w:rsidRPr="00A969B8" w:rsidRDefault="00B87C21" w:rsidP="00A969B8">
      <w:pPr>
        <w:pStyle w:val="ListeAPuce"/>
      </w:pPr>
      <w:r w:rsidRPr="00A969B8">
        <w:t>Les superviseurs sont des processus qui s’exécutent sur chaque nœud esclave et gère</w:t>
      </w:r>
      <w:r w:rsidR="00A969B8">
        <w:t>nt</w:t>
      </w:r>
      <w:r w:rsidRPr="00A969B8">
        <w:t xml:space="preserve"> l’exécution locale des tâches. </w:t>
      </w:r>
      <w:r w:rsidR="00A969B8">
        <w:t>À</w:t>
      </w:r>
      <w:r w:rsidRPr="00A969B8">
        <w:t xml:space="preserve"> chaque nœud esclave est affecté soit un </w:t>
      </w:r>
      <w:proofErr w:type="spellStart"/>
      <w:r w:rsidRPr="00A969B8">
        <w:t>spout</w:t>
      </w:r>
      <w:proofErr w:type="spellEnd"/>
      <w:r w:rsidRPr="00A969B8">
        <w:t xml:space="preserve">, soit un </w:t>
      </w:r>
      <w:proofErr w:type="spellStart"/>
      <w:r w:rsidRPr="00A969B8">
        <w:t>bolt</w:t>
      </w:r>
      <w:proofErr w:type="spellEnd"/>
      <w:r w:rsidRPr="00A969B8">
        <w:t xml:space="preserve">. </w:t>
      </w:r>
      <w:r w:rsidR="00A969B8">
        <w:t>C</w:t>
      </w:r>
      <w:r w:rsidRPr="00A969B8">
        <w:t>haque superviseur peut gérer plusieurs tâches.</w:t>
      </w:r>
    </w:p>
    <w:p w14:paraId="18017287" w14:textId="34AF7BFC" w:rsidR="00B87C21" w:rsidRPr="00A969B8" w:rsidRDefault="00B87C21" w:rsidP="00A969B8">
      <w:pPr>
        <w:pStyle w:val="ListeAPuce"/>
      </w:pPr>
      <w:proofErr w:type="spellStart"/>
      <w:r w:rsidRPr="00A969B8">
        <w:t>ZooKeeper</w:t>
      </w:r>
      <w:proofErr w:type="spellEnd"/>
      <w:r w:rsidR="00A969B8">
        <w:t xml:space="preserve"> est</w:t>
      </w:r>
      <w:r w:rsidRPr="00A969B8">
        <w:t xml:space="preserve"> un service distribué pour la coordination de la communication entre les nœuds dans le cluster. </w:t>
      </w:r>
      <w:r w:rsidR="00A969B8">
        <w:t>Il</w:t>
      </w:r>
      <w:r w:rsidRPr="00A969B8">
        <w:t xml:space="preserve"> fournit un registre</w:t>
      </w:r>
      <w:r w:rsidR="00A969B8">
        <w:t>,</w:t>
      </w:r>
      <w:r w:rsidRPr="00A969B8">
        <w:t xml:space="preserve"> utilisé par les nœuds du cluster Storm pour stocker et mettre à disposition les données concernant l’état des topologies en cours d’exécution et le statut de tous les superviseurs.</w:t>
      </w:r>
    </w:p>
    <w:p w14:paraId="356603DC" w14:textId="77777777" w:rsidR="00B87C21" w:rsidRDefault="00B87C21" w:rsidP="00B87C21">
      <w:pPr>
        <w:pStyle w:val="Question"/>
      </w:pPr>
      <w:r w:rsidRPr="007A417F">
        <w:t>Quel est le mode de communication dans un cluster Storm ?</w:t>
      </w:r>
    </w:p>
    <w:p w14:paraId="25AEEA30" w14:textId="77777777" w:rsidR="00B87C21" w:rsidRPr="00C671D4" w:rsidRDefault="00B87C21" w:rsidP="00B87C21">
      <w:pPr>
        <w:pStyle w:val="ListeANumero"/>
      </w:pPr>
      <w:r>
        <w:t>...</w:t>
      </w:r>
      <w:r>
        <w:tab/>
        <w:t>Peer-to-Peer</w:t>
      </w:r>
    </w:p>
    <w:p w14:paraId="4A599CE7" w14:textId="77777777" w:rsidR="00B87C21" w:rsidRPr="007A417F" w:rsidRDefault="00B87C21" w:rsidP="00B87C21">
      <w:pPr>
        <w:pStyle w:val="Question"/>
      </w:pPr>
      <w:r>
        <w:t>Q</w:t>
      </w:r>
      <w:r w:rsidRPr="007A417F">
        <w:t xml:space="preserve">uelle est la différence entre Nimbus et le </w:t>
      </w:r>
      <w:proofErr w:type="spellStart"/>
      <w:r w:rsidRPr="007A417F">
        <w:t>JobTracker</w:t>
      </w:r>
      <w:proofErr w:type="spellEnd"/>
      <w:r w:rsidRPr="007A417F">
        <w:t> ?</w:t>
      </w:r>
    </w:p>
    <w:p w14:paraId="44CA8D2A" w14:textId="612BC9E3" w:rsidR="00B87C21" w:rsidRPr="00C634B7" w:rsidRDefault="00B87C21" w:rsidP="00C634B7">
      <w:pPr>
        <w:pStyle w:val="TexteCourant"/>
      </w:pPr>
      <w:r w:rsidRPr="00C634B7">
        <w:t xml:space="preserve">Nimbus n’est pas un point de défaillance unique comme le </w:t>
      </w:r>
      <w:proofErr w:type="spellStart"/>
      <w:r w:rsidRPr="00C634B7">
        <w:t>Jobtracker</w:t>
      </w:r>
      <w:proofErr w:type="spellEnd"/>
      <w:r w:rsidR="00C634B7">
        <w:t> ;</w:t>
      </w:r>
      <w:r w:rsidRPr="00C634B7">
        <w:t xml:space="preserve"> lorsqu’il tombe en panne, les topologies continuent de s’exécuter sans aucun problème</w:t>
      </w:r>
      <w:r w:rsidR="00C634B7">
        <w:t>.</w:t>
      </w:r>
    </w:p>
    <w:p w14:paraId="76541BB8" w14:textId="77777777" w:rsidR="00B87C21" w:rsidRPr="007A417F" w:rsidRDefault="00B87C21" w:rsidP="00B87C21">
      <w:pPr>
        <w:pStyle w:val="Question"/>
      </w:pPr>
      <w:r>
        <w:t>Q</w:t>
      </w:r>
      <w:r w:rsidRPr="007A417F">
        <w:t xml:space="preserve">uelle est la différence entre les superviseurs et les </w:t>
      </w:r>
      <w:proofErr w:type="spellStart"/>
      <w:r w:rsidRPr="007A417F">
        <w:t>Task</w:t>
      </w:r>
      <w:r>
        <w:t>T</w:t>
      </w:r>
      <w:r w:rsidRPr="007A417F">
        <w:t>rackers</w:t>
      </w:r>
      <w:proofErr w:type="spellEnd"/>
      <w:r w:rsidRPr="007A417F">
        <w:t> ?</w:t>
      </w:r>
    </w:p>
    <w:p w14:paraId="0A9E9FFF" w14:textId="0F8ADF21" w:rsidR="00B87C21" w:rsidRPr="00153967" w:rsidRDefault="00B87C21" w:rsidP="00153967">
      <w:pPr>
        <w:pStyle w:val="TexteCourant"/>
      </w:pPr>
      <w:r w:rsidRPr="00153967">
        <w:t xml:space="preserve">Les superviseurs gèrent l’exécution d’au moins une tâche, tandis que les </w:t>
      </w:r>
      <w:proofErr w:type="spellStart"/>
      <w:r w:rsidR="00153967">
        <w:t>T</w:t>
      </w:r>
      <w:r w:rsidRPr="00153967">
        <w:t>ask</w:t>
      </w:r>
      <w:r w:rsidR="00153967">
        <w:t>T</w:t>
      </w:r>
      <w:r w:rsidRPr="00153967">
        <w:t>rackers</w:t>
      </w:r>
      <w:proofErr w:type="spellEnd"/>
      <w:r w:rsidRPr="00153967">
        <w:t xml:space="preserve"> correspondent à une seule tâche</w:t>
      </w:r>
      <w:r w:rsidR="00153967">
        <w:t>.</w:t>
      </w:r>
    </w:p>
    <w:p w14:paraId="22EF7F9C" w14:textId="77777777" w:rsidR="00B87C21" w:rsidRPr="000F64E7" w:rsidRDefault="00B87C21" w:rsidP="00B87C21">
      <w:pPr>
        <w:pStyle w:val="Question"/>
      </w:pPr>
      <w:r w:rsidRPr="000F64E7">
        <w:t xml:space="preserve">Quel est le rôle de </w:t>
      </w:r>
      <w:proofErr w:type="spellStart"/>
      <w:r w:rsidRPr="000F64E7">
        <w:t>ZooKeeper</w:t>
      </w:r>
      <w:proofErr w:type="spellEnd"/>
      <w:r w:rsidRPr="000F64E7">
        <w:t xml:space="preserve"> dans un cluster Storm ?</w:t>
      </w:r>
    </w:p>
    <w:p w14:paraId="1EB2BDC7" w14:textId="2C441CCC" w:rsidR="00B87C21" w:rsidRPr="00153967" w:rsidRDefault="00B87C21" w:rsidP="00153967">
      <w:pPr>
        <w:pStyle w:val="TexteCourant"/>
      </w:pPr>
      <w:proofErr w:type="spellStart"/>
      <w:r w:rsidRPr="000F64E7">
        <w:t>ZooKeeper</w:t>
      </w:r>
      <w:proofErr w:type="spellEnd"/>
      <w:r w:rsidRPr="000F64E7">
        <w:t xml:space="preserve"> fournit un registre</w:t>
      </w:r>
      <w:r w:rsidR="00153967" w:rsidRPr="000F64E7">
        <w:t>,</w:t>
      </w:r>
      <w:r w:rsidRPr="000F64E7">
        <w:t xml:space="preserve"> utilisé par les nœuds du cluster Storm pour stocker et mettre à disposition les données concernant l’état des topologies en cours d’exécution et le statut de tous les superviseurs.</w:t>
      </w:r>
    </w:p>
    <w:p w14:paraId="5440C3F7" w14:textId="77777777" w:rsidR="00B87C21" w:rsidRPr="00AF57E3" w:rsidRDefault="00B87C21" w:rsidP="00B87C21">
      <w:pPr>
        <w:pStyle w:val="Question"/>
      </w:pPr>
      <w:r>
        <w:t>E</w:t>
      </w:r>
      <w:r w:rsidRPr="00AF57E3">
        <w:t>xpliquez le mécanisme par lequel un cluster Storm obtient la haute disponibilité.</w:t>
      </w:r>
    </w:p>
    <w:p w14:paraId="5EF784AF" w14:textId="0624F790" w:rsidR="00B87C21" w:rsidRPr="00153967" w:rsidRDefault="00B87C21" w:rsidP="00153967">
      <w:pPr>
        <w:pStyle w:val="TexteCourant"/>
      </w:pPr>
      <w:r w:rsidRPr="00153967">
        <w:t xml:space="preserve">Toute communication entre Nimbus et les superviseurs </w:t>
      </w:r>
      <w:r w:rsidR="00153967">
        <w:t>transite par</w:t>
      </w:r>
      <w:r w:rsidRPr="00153967">
        <w:t xml:space="preserve"> </w:t>
      </w:r>
      <w:proofErr w:type="spellStart"/>
      <w:r w:rsidRPr="00153967">
        <w:t>ZooKeeper</w:t>
      </w:r>
      <w:proofErr w:type="spellEnd"/>
      <w:r w:rsidRPr="00153967">
        <w:t xml:space="preserve"> et leur état est enregistré sur leur disque local ou dans le registre </w:t>
      </w:r>
      <w:proofErr w:type="spellStart"/>
      <w:r w:rsidRPr="00153967">
        <w:t>ZooKeeper</w:t>
      </w:r>
      <w:proofErr w:type="spellEnd"/>
      <w:r w:rsidRPr="00153967">
        <w:t>.</w:t>
      </w:r>
    </w:p>
    <w:p w14:paraId="56AD38E9" w14:textId="77777777" w:rsidR="00B87C21" w:rsidRPr="00AF57E3" w:rsidRDefault="00B87C21" w:rsidP="00B87C21">
      <w:pPr>
        <w:pStyle w:val="Question"/>
      </w:pPr>
      <w:r>
        <w:t>Q</w:t>
      </w:r>
      <w:r w:rsidRPr="00AF57E3">
        <w:t xml:space="preserve">uelle est la différence entre un </w:t>
      </w:r>
      <w:proofErr w:type="spellStart"/>
      <w:r>
        <w:t>s</w:t>
      </w:r>
      <w:r w:rsidRPr="00AF57E3">
        <w:t>pout</w:t>
      </w:r>
      <w:proofErr w:type="spellEnd"/>
      <w:r w:rsidRPr="00AF57E3">
        <w:t xml:space="preserve"> et un </w:t>
      </w:r>
      <w:proofErr w:type="spellStart"/>
      <w:r>
        <w:t>b</w:t>
      </w:r>
      <w:r w:rsidRPr="00AF57E3">
        <w:t>olt</w:t>
      </w:r>
      <w:proofErr w:type="spellEnd"/>
      <w:r w:rsidRPr="00AF57E3">
        <w:t> ?</w:t>
      </w:r>
    </w:p>
    <w:p w14:paraId="11077B5C" w14:textId="5B34EE6E" w:rsidR="00B87C21" w:rsidRPr="00153967" w:rsidRDefault="00B87C21" w:rsidP="00153967">
      <w:pPr>
        <w:pStyle w:val="TexteCourant"/>
      </w:pPr>
      <w:r w:rsidRPr="00153967">
        <w:t xml:space="preserve">Le </w:t>
      </w:r>
      <w:proofErr w:type="spellStart"/>
      <w:r w:rsidR="00153967">
        <w:t>s</w:t>
      </w:r>
      <w:r w:rsidRPr="00153967">
        <w:t>pout</w:t>
      </w:r>
      <w:proofErr w:type="spellEnd"/>
      <w:r w:rsidRPr="00153967">
        <w:t xml:space="preserve"> </w:t>
      </w:r>
      <w:r w:rsidR="00153967">
        <w:t>est</w:t>
      </w:r>
      <w:r w:rsidRPr="00153967">
        <w:t xml:space="preserve"> une source de données, tandis que le </w:t>
      </w:r>
      <w:proofErr w:type="spellStart"/>
      <w:r w:rsidRPr="00153967">
        <w:t>bolt</w:t>
      </w:r>
      <w:proofErr w:type="spellEnd"/>
      <w:r w:rsidRPr="00153967">
        <w:t xml:space="preserve"> correspond à une unité de calcul.</w:t>
      </w:r>
    </w:p>
    <w:p w14:paraId="49D97F01" w14:textId="77777777" w:rsidR="00B87C21" w:rsidRPr="00AF57E3" w:rsidRDefault="00B87C21" w:rsidP="00B87C21">
      <w:pPr>
        <w:pStyle w:val="Question"/>
      </w:pPr>
      <w:r>
        <w:lastRenderedPageBreak/>
        <w:t>C</w:t>
      </w:r>
      <w:r w:rsidRPr="00AF57E3">
        <w:t xml:space="preserve">itez et expliquez </w:t>
      </w:r>
      <w:r>
        <w:t>trois</w:t>
      </w:r>
      <w:r w:rsidRPr="00AF57E3">
        <w:t xml:space="preserve"> techni</w:t>
      </w:r>
      <w:r>
        <w:t>ques de partitionnement de tuples offertes</w:t>
      </w:r>
      <w:r w:rsidRPr="00AF57E3">
        <w:t xml:space="preserve"> par Storm</w:t>
      </w:r>
      <w:r>
        <w:t>.</w:t>
      </w:r>
    </w:p>
    <w:p w14:paraId="1AE90F39" w14:textId="76583C07" w:rsidR="00B87C21" w:rsidRPr="00153967" w:rsidRDefault="00153967" w:rsidP="00153967">
      <w:pPr>
        <w:pStyle w:val="ListeAPuce"/>
      </w:pPr>
      <w:r>
        <w:t>R</w:t>
      </w:r>
      <w:r w:rsidR="00B87C21" w:rsidRPr="00153967">
        <w:t xml:space="preserve">egroupement par </w:t>
      </w:r>
      <w:proofErr w:type="spellStart"/>
      <w:r w:rsidR="00B87C21" w:rsidRPr="00153967">
        <w:t>Shuffle</w:t>
      </w:r>
      <w:proofErr w:type="spellEnd"/>
      <w:r w:rsidR="00B87C21" w:rsidRPr="00153967">
        <w:t xml:space="preserve"> (</w:t>
      </w:r>
      <w:proofErr w:type="spellStart"/>
      <w:r w:rsidR="00B87C21" w:rsidRPr="00153967">
        <w:t>Shuffle</w:t>
      </w:r>
      <w:proofErr w:type="spellEnd"/>
      <w:r w:rsidR="00B87C21" w:rsidRPr="00153967">
        <w:t xml:space="preserve"> </w:t>
      </w:r>
      <w:proofErr w:type="spellStart"/>
      <w:r w:rsidR="00B87C21" w:rsidRPr="00153967">
        <w:t>grouping</w:t>
      </w:r>
      <w:proofErr w:type="spellEnd"/>
      <w:r w:rsidR="00B87C21" w:rsidRPr="00153967">
        <w:t>) : les tuples sont partitionnés de façon aléatoire</w:t>
      </w:r>
      <w:r>
        <w:t>.</w:t>
      </w:r>
    </w:p>
    <w:p w14:paraId="79F9CC61" w14:textId="29F17FF1" w:rsidR="00B87C21" w:rsidRPr="00153967" w:rsidRDefault="00153967" w:rsidP="00153967">
      <w:pPr>
        <w:pStyle w:val="ListeAPuce"/>
      </w:pPr>
      <w:r>
        <w:t>R</w:t>
      </w:r>
      <w:r w:rsidR="00B87C21" w:rsidRPr="00153967">
        <w:t xml:space="preserve">egroupement par champ (Field </w:t>
      </w:r>
      <w:proofErr w:type="spellStart"/>
      <w:r w:rsidR="00B87C21" w:rsidRPr="00153967">
        <w:t>grouping</w:t>
      </w:r>
      <w:proofErr w:type="spellEnd"/>
      <w:r w:rsidR="00B87C21" w:rsidRPr="00153967">
        <w:t xml:space="preserve">) : les </w:t>
      </w:r>
      <w:proofErr w:type="spellStart"/>
      <w:r w:rsidR="00B87C21" w:rsidRPr="00153967">
        <w:t>tuples</w:t>
      </w:r>
      <w:proofErr w:type="spellEnd"/>
      <w:r w:rsidR="00B87C21" w:rsidRPr="00153967">
        <w:t xml:space="preserve"> sont partitionnés selon une colonne précise</w:t>
      </w:r>
      <w:r>
        <w:t>.</w:t>
      </w:r>
    </w:p>
    <w:p w14:paraId="7F229ACC" w14:textId="490C5447" w:rsidR="00B87C21" w:rsidRPr="00153967" w:rsidRDefault="00153967" w:rsidP="00153967">
      <w:pPr>
        <w:pStyle w:val="ListeAPuce"/>
      </w:pPr>
      <w:r>
        <w:t>R</w:t>
      </w:r>
      <w:r w:rsidR="00B87C21" w:rsidRPr="00153967">
        <w:t>egroupement total (All</w:t>
      </w:r>
      <w:r>
        <w:t> </w:t>
      </w:r>
      <w:proofErr w:type="spellStart"/>
      <w:r w:rsidR="00B87C21" w:rsidRPr="00153967">
        <w:t>grouping</w:t>
      </w:r>
      <w:proofErr w:type="spellEnd"/>
      <w:r w:rsidR="00B87C21" w:rsidRPr="00153967">
        <w:t xml:space="preserve">) : la source de données streaming est entièrement répliquée </w:t>
      </w:r>
      <w:r>
        <w:t>sur</w:t>
      </w:r>
      <w:r w:rsidR="00B87C21" w:rsidRPr="00153967">
        <w:t xml:space="preserve"> tous les</w:t>
      </w:r>
      <w:r>
        <w:t> </w:t>
      </w:r>
      <w:proofErr w:type="spellStart"/>
      <w:r w:rsidR="00B87C21" w:rsidRPr="00153967">
        <w:t>bolts</w:t>
      </w:r>
      <w:proofErr w:type="spellEnd"/>
      <w:r w:rsidR="00B87C21" w:rsidRPr="00153967">
        <w:t>.</w:t>
      </w:r>
    </w:p>
    <w:p w14:paraId="2D71E6C3" w14:textId="77777777" w:rsidR="00B87C21" w:rsidRPr="00AF57E3" w:rsidRDefault="00B87C21" w:rsidP="00B87C21">
      <w:pPr>
        <w:pStyle w:val="Question"/>
      </w:pPr>
      <w:r>
        <w:t>C</w:t>
      </w:r>
      <w:r w:rsidRPr="00AF57E3">
        <w:t>ochez la(</w:t>
      </w:r>
      <w:r>
        <w:t>le</w:t>
      </w:r>
      <w:r w:rsidRPr="00AF57E3">
        <w:t>s) proposition(s) correcte(s)</w:t>
      </w:r>
      <w:r>
        <w:t>.</w:t>
      </w:r>
    </w:p>
    <w:p w14:paraId="05AE87E2" w14:textId="77777777" w:rsidR="00B87C21" w:rsidRPr="00AF57E3" w:rsidRDefault="00B87C21" w:rsidP="00B87C21">
      <w:pPr>
        <w:pStyle w:val="ListeANumero"/>
      </w:pPr>
      <w:r>
        <w:t>...</w:t>
      </w:r>
      <w:r>
        <w:tab/>
        <w:t xml:space="preserve">Le </w:t>
      </w:r>
      <w:proofErr w:type="spellStart"/>
      <w:r>
        <w:t>bolt</w:t>
      </w:r>
      <w:proofErr w:type="spellEnd"/>
      <w:r>
        <w:t xml:space="preserve"> est distribué et traité en parallèle dans les nœuds du cluster.</w:t>
      </w:r>
    </w:p>
    <w:p w14:paraId="6B5841AE" w14:textId="77777777" w:rsidR="00B87C21" w:rsidRPr="000754A4" w:rsidRDefault="00B87C21" w:rsidP="00B87C21">
      <w:pPr>
        <w:pStyle w:val="ListeANumero"/>
      </w:pPr>
      <w:r>
        <w:rPr>
          <w:i/>
        </w:rPr>
        <w:t>...</w:t>
      </w:r>
      <w:r>
        <w:rPr>
          <w:i/>
        </w:rPr>
        <w:tab/>
      </w:r>
      <w:r>
        <w:t xml:space="preserve">Les tâches du </w:t>
      </w:r>
      <w:proofErr w:type="spellStart"/>
      <w:r>
        <w:t>bolt</w:t>
      </w:r>
      <w:proofErr w:type="spellEnd"/>
      <w:r>
        <w:t xml:space="preserve"> sont distribuées dans le cluster et traitées en parallèle.</w:t>
      </w:r>
    </w:p>
    <w:p w14:paraId="33DC9BE2" w14:textId="77777777" w:rsidR="00B87C21" w:rsidRPr="000754A4" w:rsidRDefault="00B87C21" w:rsidP="00B87C21">
      <w:pPr>
        <w:pStyle w:val="ListeANumero"/>
      </w:pPr>
      <w:r>
        <w:t>...</w:t>
      </w:r>
      <w:r>
        <w:tab/>
        <w:t xml:space="preserve">Les tâches du </w:t>
      </w:r>
      <w:proofErr w:type="spellStart"/>
      <w:r>
        <w:t>bolt</w:t>
      </w:r>
      <w:proofErr w:type="spellEnd"/>
      <w:r>
        <w:t xml:space="preserve"> sont traitées sur un nœud différent du cluster.</w:t>
      </w:r>
    </w:p>
    <w:p w14:paraId="315507B1" w14:textId="77777777" w:rsidR="00B87C21" w:rsidRPr="00AF57E3" w:rsidRDefault="00B87C21" w:rsidP="00B87C21">
      <w:pPr>
        <w:pStyle w:val="Question"/>
      </w:pPr>
      <w:r w:rsidRPr="00153967">
        <w:t>D</w:t>
      </w:r>
      <w:r w:rsidRPr="00AF57E3">
        <w:t xml:space="preserve">écrivez en </w:t>
      </w:r>
      <w:r>
        <w:t>cinq</w:t>
      </w:r>
      <w:r w:rsidRPr="00AF57E3">
        <w:t xml:space="preserve"> lignes</w:t>
      </w:r>
      <w:r>
        <w:t xml:space="preserve"> maximum</w:t>
      </w:r>
      <w:r w:rsidRPr="00AF57E3">
        <w:t xml:space="preserve"> l’exécution d’un calcul </w:t>
      </w:r>
      <w:proofErr w:type="spellStart"/>
      <w:r>
        <w:t>s</w:t>
      </w:r>
      <w:r w:rsidRPr="00AF57E3">
        <w:t>tream</w:t>
      </w:r>
      <w:proofErr w:type="spellEnd"/>
      <w:r w:rsidRPr="00AF57E3">
        <w:t xml:space="preserve"> en Storm</w:t>
      </w:r>
      <w:r>
        <w:t>.</w:t>
      </w:r>
    </w:p>
    <w:p w14:paraId="35700312" w14:textId="615B2086" w:rsidR="00B87C21" w:rsidRPr="00153967" w:rsidRDefault="00B87C21" w:rsidP="00153967">
      <w:pPr>
        <w:pStyle w:val="TexteCourant"/>
      </w:pPr>
      <w:r w:rsidRPr="00153967">
        <w:t xml:space="preserve">L’exécution d’une topologie par Storm commence toujours par un </w:t>
      </w:r>
      <w:proofErr w:type="spellStart"/>
      <w:r w:rsidR="0065240C">
        <w:t>s</w:t>
      </w:r>
      <w:r w:rsidRPr="00153967">
        <w:t>pout</w:t>
      </w:r>
      <w:proofErr w:type="spellEnd"/>
      <w:r w:rsidRPr="00153967">
        <w:t xml:space="preserve">. </w:t>
      </w:r>
      <w:r w:rsidR="0065240C">
        <w:t>L</w:t>
      </w:r>
      <w:r w:rsidRPr="00153967">
        <w:t xml:space="preserve">es données streaming </w:t>
      </w:r>
      <w:r w:rsidR="0065240C">
        <w:t xml:space="preserve">y </w:t>
      </w:r>
      <w:r w:rsidRPr="00153967">
        <w:t xml:space="preserve">sont transformées en tuples. Ces </w:t>
      </w:r>
      <w:r w:rsidR="0065240C">
        <w:t>derniers</w:t>
      </w:r>
      <w:r w:rsidRPr="00153967">
        <w:t xml:space="preserve"> sont partitionnés en lots et chaque lot est envoyé à un ou plusieurs </w:t>
      </w:r>
      <w:proofErr w:type="spellStart"/>
      <w:r w:rsidRPr="00153967">
        <w:t>bolts</w:t>
      </w:r>
      <w:proofErr w:type="spellEnd"/>
      <w:r w:rsidRPr="00153967">
        <w:t xml:space="preserve">, </w:t>
      </w:r>
      <w:r w:rsidR="0065240C">
        <w:t>lesquels</w:t>
      </w:r>
      <w:r w:rsidRPr="00153967">
        <w:t xml:space="preserve"> sont répartis et exécutés sur le cluster.</w:t>
      </w:r>
    </w:p>
    <w:p w14:paraId="09461002" w14:textId="77777777" w:rsidR="00B87C21" w:rsidRPr="00AF57E3" w:rsidRDefault="00B87C21" w:rsidP="00B87C21">
      <w:pPr>
        <w:pStyle w:val="Question"/>
      </w:pPr>
      <w:r>
        <w:t>C</w:t>
      </w:r>
      <w:r w:rsidRPr="00AF57E3">
        <w:t>itez deux langages offerts par Storm pour le développement des topologies.</w:t>
      </w:r>
    </w:p>
    <w:p w14:paraId="75368F5D" w14:textId="70372EEE" w:rsidR="00B87C21" w:rsidRPr="00E754E6" w:rsidRDefault="00B87C21" w:rsidP="0065240C">
      <w:pPr>
        <w:pStyle w:val="ListeAPuce"/>
      </w:pPr>
      <w:r w:rsidRPr="00E754E6">
        <w:t>Flux</w:t>
      </w:r>
    </w:p>
    <w:p w14:paraId="4926D4D3" w14:textId="35E75FD9" w:rsidR="00B87C21" w:rsidRPr="00E754E6" w:rsidRDefault="00B87C21" w:rsidP="0065240C">
      <w:pPr>
        <w:pStyle w:val="ListeAPuce"/>
      </w:pPr>
      <w:r w:rsidRPr="00E754E6">
        <w:t>SQL</w:t>
      </w:r>
    </w:p>
    <w:p w14:paraId="4D725A24" w14:textId="77777777" w:rsidR="00B87C21" w:rsidRPr="00AF57E3" w:rsidRDefault="00B87C21" w:rsidP="00B87C21">
      <w:pPr>
        <w:pStyle w:val="Question"/>
      </w:pPr>
      <w:r>
        <w:t>Q</w:t>
      </w:r>
      <w:r w:rsidRPr="00AF57E3">
        <w:t>uelle est la relation entre Trident et le</w:t>
      </w:r>
      <w:r>
        <w:t> </w:t>
      </w:r>
      <w:r w:rsidRPr="00AF57E3">
        <w:t>SQL ?</w:t>
      </w:r>
    </w:p>
    <w:p w14:paraId="5CBE20EC" w14:textId="0854E0ED" w:rsidR="00B87C21" w:rsidRPr="0065240C" w:rsidRDefault="00B87C21" w:rsidP="0065240C">
      <w:pPr>
        <w:pStyle w:val="TexteCourant"/>
      </w:pPr>
      <w:r w:rsidRPr="0065240C">
        <w:t>Les requêtes SQL de l’utilisateur sont compilées en topologies Trident et ensuite exécutées en Storm. Ainsi, le SQL dans Storm est une abstraction de Trident</w:t>
      </w:r>
      <w:r w:rsidR="0065240C">
        <w:t>.</w:t>
      </w:r>
    </w:p>
    <w:p w14:paraId="262CB191" w14:textId="67D47063" w:rsidR="00083115" w:rsidRDefault="005C0EDF" w:rsidP="003F7E56">
      <w:pPr>
        <w:pStyle w:val="TitreNiveau1"/>
      </w:pPr>
      <w:r>
        <w:t>Chapitre 1</w:t>
      </w:r>
      <w:r w:rsidR="003077C1">
        <w:t xml:space="preserve">3 </w:t>
      </w:r>
    </w:p>
    <w:p w14:paraId="28412A4F" w14:textId="77777777" w:rsidR="000653E6" w:rsidRDefault="000653E6" w:rsidP="000653E6">
      <w:pPr>
        <w:pStyle w:val="Question"/>
      </w:pPr>
      <w:r w:rsidRPr="006102D8">
        <w:t>D</w:t>
      </w:r>
      <w:r w:rsidRPr="00A06CB5">
        <w:t>onnez la définition d’</w:t>
      </w:r>
      <w:proofErr w:type="spellStart"/>
      <w:r w:rsidRPr="00A06CB5">
        <w:t>Oozie</w:t>
      </w:r>
      <w:proofErr w:type="spellEnd"/>
      <w:r>
        <w:t>.</w:t>
      </w:r>
    </w:p>
    <w:p w14:paraId="7DCAA784" w14:textId="201CC5AD" w:rsidR="005675A5" w:rsidRPr="006102D8" w:rsidRDefault="005675A5" w:rsidP="006102D8">
      <w:pPr>
        <w:pStyle w:val="TexteCourant"/>
      </w:pPr>
      <w:proofErr w:type="spellStart"/>
      <w:r w:rsidRPr="006102D8">
        <w:t>Oozie</w:t>
      </w:r>
      <w:proofErr w:type="spellEnd"/>
      <w:r w:rsidRPr="006102D8">
        <w:t xml:space="preserve"> est un planificateur d’exécution des jobs</w:t>
      </w:r>
      <w:r w:rsidR="00CB0F48">
        <w:t>,</w:t>
      </w:r>
      <w:r w:rsidRPr="006102D8">
        <w:t xml:space="preserve"> qui fonctionne comme un service sur un cluster Hadoop. Il est utilisé aussi bien pour Hadoop que pour </w:t>
      </w:r>
      <w:r w:rsidR="00CB0F48">
        <w:t>les autres</w:t>
      </w:r>
      <w:r w:rsidRPr="006102D8">
        <w:t xml:space="preserve"> jobs qui peuvent s’exécuter sur un cluster.</w:t>
      </w:r>
    </w:p>
    <w:p w14:paraId="2809C4F7" w14:textId="77777777" w:rsidR="000653E6" w:rsidRDefault="000653E6" w:rsidP="000653E6">
      <w:pPr>
        <w:pStyle w:val="Question"/>
      </w:pPr>
      <w:r w:rsidRPr="00CB0F48">
        <w:lastRenderedPageBreak/>
        <w:t>Q</w:t>
      </w:r>
      <w:r w:rsidRPr="00A06CB5">
        <w:t xml:space="preserve">uelle est la différence entre </w:t>
      </w:r>
      <w:proofErr w:type="spellStart"/>
      <w:r w:rsidRPr="00A06CB5">
        <w:t>Oozie</w:t>
      </w:r>
      <w:proofErr w:type="spellEnd"/>
      <w:r w:rsidRPr="00A06CB5">
        <w:t xml:space="preserve"> et YARN ?</w:t>
      </w:r>
    </w:p>
    <w:p w14:paraId="4CD1A5C3" w14:textId="7A0BB835" w:rsidR="005675A5" w:rsidRPr="00CB0F48" w:rsidRDefault="005675A5" w:rsidP="00CB0F48">
      <w:pPr>
        <w:pStyle w:val="TexteCourant"/>
      </w:pPr>
      <w:proofErr w:type="spellStart"/>
      <w:r w:rsidRPr="00CB0F48">
        <w:t>Oozie</w:t>
      </w:r>
      <w:proofErr w:type="spellEnd"/>
      <w:r w:rsidRPr="00CB0F48">
        <w:t xml:space="preserve"> planifi</w:t>
      </w:r>
      <w:r w:rsidR="00CB0F48">
        <w:t>e le</w:t>
      </w:r>
      <w:r w:rsidRPr="00CB0F48">
        <w:t xml:space="preserve"> moment et l’ordre de soumission des jobs à YARN</w:t>
      </w:r>
      <w:r w:rsidR="00CB0F48">
        <w:t>,</w:t>
      </w:r>
      <w:r w:rsidRPr="00CB0F48">
        <w:t xml:space="preserve"> qui s’occupe </w:t>
      </w:r>
      <w:r w:rsidR="00CB0F48">
        <w:t xml:space="preserve">alors </w:t>
      </w:r>
      <w:r w:rsidRPr="00CB0F48">
        <w:t>de leur exécution proprement dit</w:t>
      </w:r>
      <w:r w:rsidR="00CB0F48">
        <w:t>e</w:t>
      </w:r>
      <w:r w:rsidRPr="00CB0F48">
        <w:t xml:space="preserve"> sur le cluster.</w:t>
      </w:r>
    </w:p>
    <w:p w14:paraId="41D1FDB7" w14:textId="77777777" w:rsidR="000653E6" w:rsidRDefault="000653E6" w:rsidP="000653E6">
      <w:pPr>
        <w:pStyle w:val="Question"/>
      </w:pPr>
      <w:r>
        <w:t>Q</w:t>
      </w:r>
      <w:r w:rsidRPr="00A06CB5">
        <w:t xml:space="preserve">uelle est la différence entre </w:t>
      </w:r>
      <w:proofErr w:type="spellStart"/>
      <w:r w:rsidRPr="00A06CB5">
        <w:t>Oozie</w:t>
      </w:r>
      <w:proofErr w:type="spellEnd"/>
      <w:r w:rsidRPr="00A06CB5">
        <w:t xml:space="preserve"> et le </w:t>
      </w:r>
      <w:proofErr w:type="spellStart"/>
      <w:r w:rsidRPr="00A06CB5">
        <w:t>JobTracker</w:t>
      </w:r>
      <w:proofErr w:type="spellEnd"/>
      <w:r w:rsidRPr="00A06CB5">
        <w:t> ?</w:t>
      </w:r>
    </w:p>
    <w:p w14:paraId="6BAF0E8F" w14:textId="0FD1BACC" w:rsidR="005675A5" w:rsidRPr="00CB0F48" w:rsidRDefault="005675A5" w:rsidP="00CB0F48">
      <w:pPr>
        <w:pStyle w:val="TexteCourant"/>
      </w:pPr>
      <w:proofErr w:type="spellStart"/>
      <w:r w:rsidRPr="00CB0F48">
        <w:t>Oozie</w:t>
      </w:r>
      <w:proofErr w:type="spellEnd"/>
      <w:r w:rsidRPr="00CB0F48">
        <w:t xml:space="preserve"> planifi</w:t>
      </w:r>
      <w:r w:rsidR="00CB0F48">
        <w:t>e</w:t>
      </w:r>
      <w:r w:rsidRPr="00CB0F48">
        <w:t xml:space="preserve"> </w:t>
      </w:r>
      <w:r w:rsidR="00CB0F48">
        <w:t>le</w:t>
      </w:r>
      <w:r w:rsidRPr="00CB0F48">
        <w:t xml:space="preserve"> moment et l’ordre de soumission des jobs au </w:t>
      </w:r>
      <w:proofErr w:type="spellStart"/>
      <w:r w:rsidRPr="00CB0F48">
        <w:t>JobTracker</w:t>
      </w:r>
      <w:proofErr w:type="spellEnd"/>
      <w:r w:rsidR="00CB0F48">
        <w:t>,</w:t>
      </w:r>
      <w:r w:rsidRPr="00CB0F48">
        <w:t xml:space="preserve"> qui s’occupe </w:t>
      </w:r>
      <w:r w:rsidR="00CB0F48">
        <w:t xml:space="preserve">alors </w:t>
      </w:r>
      <w:r w:rsidRPr="00CB0F48">
        <w:t>de leur exécution proprement dit</w:t>
      </w:r>
      <w:r w:rsidR="00CB0F48">
        <w:t>e</w:t>
      </w:r>
      <w:r w:rsidRPr="00CB0F48">
        <w:t xml:space="preserve"> sur le cluster.</w:t>
      </w:r>
    </w:p>
    <w:p w14:paraId="6B42F468" w14:textId="77777777" w:rsidR="000653E6" w:rsidRPr="00A06CB5" w:rsidRDefault="000653E6" w:rsidP="000653E6">
      <w:pPr>
        <w:pStyle w:val="Question"/>
      </w:pPr>
      <w:r>
        <w:t>C</w:t>
      </w:r>
      <w:r w:rsidRPr="00A06CB5">
        <w:t xml:space="preserve">ochez la bonne réponse. </w:t>
      </w:r>
      <w:proofErr w:type="spellStart"/>
      <w:r w:rsidRPr="00A06CB5">
        <w:t>Oozie</w:t>
      </w:r>
      <w:proofErr w:type="spellEnd"/>
      <w:r w:rsidRPr="00A06CB5">
        <w:t xml:space="preserve"> fonctionne comme</w:t>
      </w:r>
      <w:r>
        <w:t>...</w:t>
      </w:r>
    </w:p>
    <w:p w14:paraId="02A7374A" w14:textId="77777777" w:rsidR="000653E6" w:rsidRPr="001A751B" w:rsidRDefault="000653E6" w:rsidP="000653E6">
      <w:pPr>
        <w:pStyle w:val="ListeANumero"/>
      </w:pPr>
      <w:r>
        <w:t>...</w:t>
      </w:r>
      <w:r>
        <w:tab/>
        <w:t>Un service qui exécute les jobs chaînés sur le cluster.</w:t>
      </w:r>
    </w:p>
    <w:p w14:paraId="1AFD771E" w14:textId="77777777" w:rsidR="000653E6" w:rsidRPr="00A06CB5" w:rsidRDefault="000653E6" w:rsidP="000653E6">
      <w:pPr>
        <w:pStyle w:val="Question"/>
      </w:pPr>
      <w:proofErr w:type="spellStart"/>
      <w:r w:rsidRPr="00A06CB5">
        <w:t>Oozie</w:t>
      </w:r>
      <w:proofErr w:type="spellEnd"/>
      <w:r w:rsidRPr="00A06CB5">
        <w:t xml:space="preserve"> peut-il s’utiliser dans un cadre autre qu’Hadoop ? Justifiez votre réponse.</w:t>
      </w:r>
    </w:p>
    <w:p w14:paraId="4E4082E2" w14:textId="1E169724" w:rsidR="005675A5" w:rsidRPr="00CB0F48" w:rsidRDefault="005675A5" w:rsidP="00CB0F48">
      <w:pPr>
        <w:pStyle w:val="TexteCourant"/>
      </w:pPr>
      <w:r w:rsidRPr="00CB0F48">
        <w:t>Non</w:t>
      </w:r>
      <w:r w:rsidR="00CB0F48">
        <w:t>. I</w:t>
      </w:r>
      <w:r w:rsidRPr="00CB0F48">
        <w:t>l tourne comme un</w:t>
      </w:r>
      <w:r w:rsidR="00CB0F48">
        <w:t xml:space="preserve"> service sur le cluster Hadoop.</w:t>
      </w:r>
    </w:p>
    <w:p w14:paraId="1CBA1E7A" w14:textId="77777777" w:rsidR="000653E6" w:rsidRPr="00A06CB5" w:rsidRDefault="000653E6" w:rsidP="000653E6">
      <w:pPr>
        <w:pStyle w:val="Question"/>
      </w:pPr>
      <w:r>
        <w:t>U</w:t>
      </w:r>
      <w:r w:rsidRPr="00A06CB5">
        <w:t xml:space="preserve">n workflow </w:t>
      </w:r>
      <w:proofErr w:type="spellStart"/>
      <w:r w:rsidRPr="00A06CB5">
        <w:t>Oozie</w:t>
      </w:r>
      <w:proofErr w:type="spellEnd"/>
      <w:r w:rsidRPr="00A06CB5">
        <w:t xml:space="preserve"> peut</w:t>
      </w:r>
      <w:r>
        <w:t>-il</w:t>
      </w:r>
      <w:r w:rsidRPr="00A06CB5">
        <w:t xml:space="preserve"> exécuter des programmes autres que ceux écrits avec les outils de l’écosystème Hadoop</w:t>
      </w:r>
      <w:r>
        <w:t> ?</w:t>
      </w:r>
    </w:p>
    <w:p w14:paraId="2B2FDD74" w14:textId="0886BFC3" w:rsidR="000653E6" w:rsidRDefault="005675A5" w:rsidP="000653E6">
      <w:pPr>
        <w:pStyle w:val="TexteCourant"/>
        <w:rPr>
          <w:i/>
        </w:rPr>
      </w:pPr>
      <w:r>
        <w:t>Oui.</w:t>
      </w:r>
    </w:p>
    <w:p w14:paraId="664F6848" w14:textId="77777777" w:rsidR="000653E6" w:rsidRPr="00A06CB5" w:rsidRDefault="000653E6" w:rsidP="000653E6">
      <w:pPr>
        <w:pStyle w:val="Question"/>
      </w:pPr>
      <w:r w:rsidRPr="00CB0F48">
        <w:t>C</w:t>
      </w:r>
      <w:r w:rsidRPr="00A06CB5">
        <w:t>itez les deux composants d’</w:t>
      </w:r>
      <w:proofErr w:type="spellStart"/>
      <w:r w:rsidRPr="00A06CB5">
        <w:t>Oozie</w:t>
      </w:r>
      <w:proofErr w:type="spellEnd"/>
      <w:r w:rsidRPr="00A06CB5">
        <w:t xml:space="preserve"> et donnez leur rôle.</w:t>
      </w:r>
    </w:p>
    <w:p w14:paraId="78D4C6D5" w14:textId="7730A8C8" w:rsidR="005675A5" w:rsidRPr="00CB0F48" w:rsidRDefault="00CB0F48" w:rsidP="00CB0F48">
      <w:pPr>
        <w:pStyle w:val="ListeAPuce"/>
      </w:pPr>
      <w:r>
        <w:t>L</w:t>
      </w:r>
      <w:r w:rsidR="005675A5" w:rsidRPr="00CB0F48">
        <w:t>e moteur de workflow gère et exécute les chaînes de jobs Hadoop</w:t>
      </w:r>
      <w:r>
        <w:t>.</w:t>
      </w:r>
    </w:p>
    <w:p w14:paraId="15DCDD2E" w14:textId="67EB0E77" w:rsidR="005675A5" w:rsidRPr="00CB0F48" w:rsidRDefault="00CB0F48" w:rsidP="00CB0F48">
      <w:pPr>
        <w:pStyle w:val="ListeAPuce"/>
      </w:pPr>
      <w:r>
        <w:t>L</w:t>
      </w:r>
      <w:r w:rsidR="005675A5" w:rsidRPr="00CB0F48">
        <w:t>e moteur de coordination des jobs planifi</w:t>
      </w:r>
      <w:r>
        <w:t>e</w:t>
      </w:r>
      <w:r w:rsidR="005675A5" w:rsidRPr="00CB0F48">
        <w:t xml:space="preserve"> automatique</w:t>
      </w:r>
      <w:r>
        <w:t>ment</w:t>
      </w:r>
      <w:r w:rsidR="005675A5" w:rsidRPr="00CB0F48">
        <w:t xml:space="preserve"> l’exécution des chaînes de</w:t>
      </w:r>
      <w:r>
        <w:t> </w:t>
      </w:r>
      <w:r w:rsidR="005675A5" w:rsidRPr="00CB0F48">
        <w:t>jobs</w:t>
      </w:r>
      <w:r>
        <w:t>.</w:t>
      </w:r>
    </w:p>
    <w:p w14:paraId="025DD8D4" w14:textId="77777777" w:rsidR="000653E6" w:rsidRDefault="000653E6" w:rsidP="000653E6">
      <w:pPr>
        <w:pStyle w:val="Question"/>
      </w:pPr>
      <w:r>
        <w:t>Q</w:t>
      </w:r>
      <w:r w:rsidRPr="00A06CB5">
        <w:t>u’est</w:t>
      </w:r>
      <w:r>
        <w:t>-</w:t>
      </w:r>
      <w:r w:rsidRPr="00A06CB5">
        <w:t xml:space="preserve">ce qu’un workflow </w:t>
      </w:r>
      <w:proofErr w:type="spellStart"/>
      <w:r w:rsidRPr="00A06CB5">
        <w:t>Oozie</w:t>
      </w:r>
      <w:proofErr w:type="spellEnd"/>
      <w:r w:rsidRPr="00A06CB5">
        <w:t> ?</w:t>
      </w:r>
    </w:p>
    <w:p w14:paraId="79401E7B" w14:textId="0C695B13" w:rsidR="005675A5" w:rsidRPr="00F473B9" w:rsidRDefault="005675A5" w:rsidP="00F473B9">
      <w:pPr>
        <w:pStyle w:val="TexteCourant"/>
      </w:pPr>
      <w:r w:rsidRPr="00F473B9">
        <w:t xml:space="preserve">Un workflow </w:t>
      </w:r>
      <w:proofErr w:type="spellStart"/>
      <w:r w:rsidRPr="00F473B9">
        <w:t>Oozie</w:t>
      </w:r>
      <w:proofErr w:type="spellEnd"/>
      <w:r w:rsidRPr="00F473B9">
        <w:t xml:space="preserve"> ou chaîne de jobs est un graphe acyclique direct de nœuds d’actions </w:t>
      </w:r>
      <w:r w:rsidR="00F473B9">
        <w:t xml:space="preserve">(qui </w:t>
      </w:r>
      <w:r w:rsidRPr="00F473B9">
        <w:t>déclenche</w:t>
      </w:r>
      <w:r w:rsidR="00F473B9">
        <w:t>nt</w:t>
      </w:r>
      <w:r w:rsidRPr="00F473B9">
        <w:t xml:space="preserve"> </w:t>
      </w:r>
      <w:r w:rsidR="00F473B9">
        <w:t>des</w:t>
      </w:r>
      <w:r w:rsidRPr="00F473B9">
        <w:t xml:space="preserve"> action</w:t>
      </w:r>
      <w:r w:rsidR="00F473B9">
        <w:t>s</w:t>
      </w:r>
      <w:r w:rsidRPr="00F473B9">
        <w:t xml:space="preserve"> particulière</w:t>
      </w:r>
      <w:r w:rsidR="00F473B9">
        <w:t xml:space="preserve">s) </w:t>
      </w:r>
      <w:r w:rsidRPr="00F473B9">
        <w:t xml:space="preserve">et </w:t>
      </w:r>
      <w:r w:rsidR="00F473B9">
        <w:t>de</w:t>
      </w:r>
      <w:r w:rsidRPr="00F473B9">
        <w:t xml:space="preserve"> nœud</w:t>
      </w:r>
      <w:r w:rsidR="00F473B9">
        <w:t>s</w:t>
      </w:r>
      <w:r w:rsidRPr="00F473B9">
        <w:t xml:space="preserve"> de contrôle de flux </w:t>
      </w:r>
      <w:r w:rsidR="00F473B9">
        <w:t xml:space="preserve">(qui </w:t>
      </w:r>
      <w:r w:rsidRPr="00F473B9">
        <w:t>détermine</w:t>
      </w:r>
      <w:r w:rsidR="00F473B9">
        <w:t>nt</w:t>
      </w:r>
      <w:r w:rsidRPr="00F473B9">
        <w:t xml:space="preserve"> l’ordre d’exécution des actions</w:t>
      </w:r>
      <w:r w:rsidR="00F473B9">
        <w:t>)</w:t>
      </w:r>
      <w:r w:rsidRPr="00F473B9">
        <w:t>.</w:t>
      </w:r>
    </w:p>
    <w:p w14:paraId="5FFEA64B" w14:textId="77777777" w:rsidR="000653E6" w:rsidRPr="00A06CB5" w:rsidRDefault="000653E6" w:rsidP="000653E6">
      <w:pPr>
        <w:pStyle w:val="Question"/>
      </w:pPr>
      <w:r>
        <w:t>C</w:t>
      </w:r>
      <w:r w:rsidRPr="00A06CB5">
        <w:t xml:space="preserve">itez les deux composants d’un workflow </w:t>
      </w:r>
      <w:proofErr w:type="spellStart"/>
      <w:r w:rsidRPr="00A06CB5">
        <w:t>Oozie</w:t>
      </w:r>
      <w:proofErr w:type="spellEnd"/>
      <w:r w:rsidRPr="00A06CB5">
        <w:t xml:space="preserve"> et donnez leur rôle</w:t>
      </w:r>
      <w:r>
        <w:t>.</w:t>
      </w:r>
    </w:p>
    <w:p w14:paraId="1CB112B3" w14:textId="49AA533E" w:rsidR="005675A5" w:rsidRPr="00F473B9" w:rsidRDefault="00F473B9" w:rsidP="00F473B9">
      <w:pPr>
        <w:pStyle w:val="ListeAPuce"/>
      </w:pPr>
      <w:r>
        <w:t>L</w:t>
      </w:r>
      <w:r w:rsidR="005675A5" w:rsidRPr="00F473B9">
        <w:t xml:space="preserve">e fichier XML de configuration du moteur </w:t>
      </w:r>
      <w:proofErr w:type="spellStart"/>
      <w:r w:rsidR="005675A5" w:rsidRPr="00F473B9">
        <w:t>Oozie</w:t>
      </w:r>
      <w:proofErr w:type="spellEnd"/>
      <w:r w:rsidR="005675A5" w:rsidRPr="00F473B9">
        <w:t xml:space="preserve"> contient tous les paramètres relatifs à la planification </w:t>
      </w:r>
      <w:r>
        <w:t xml:space="preserve">et l’exécution </w:t>
      </w:r>
      <w:r w:rsidR="005675A5" w:rsidRPr="00F473B9">
        <w:t>des jobs du workflow</w:t>
      </w:r>
      <w:r>
        <w:t>.</w:t>
      </w:r>
    </w:p>
    <w:p w14:paraId="50270C02" w14:textId="0ED6551A" w:rsidR="005675A5" w:rsidRPr="00F473B9" w:rsidRDefault="00F473B9" w:rsidP="00F473B9">
      <w:pPr>
        <w:pStyle w:val="ListeAPuce"/>
      </w:pPr>
      <w:r>
        <w:t>L</w:t>
      </w:r>
      <w:r w:rsidR="005675A5" w:rsidRPr="00F473B9">
        <w:t>e fichier XML de configuration du workflow des jobs contient tous les paramètres relatifs à la planification et l’exécution des actions du workflow</w:t>
      </w:r>
      <w:r>
        <w:t>.</w:t>
      </w:r>
    </w:p>
    <w:p w14:paraId="3F70F1E6" w14:textId="77777777" w:rsidR="000653E6" w:rsidRPr="00A06CB5" w:rsidRDefault="000653E6" w:rsidP="000653E6">
      <w:pPr>
        <w:pStyle w:val="Question"/>
      </w:pPr>
      <w:r>
        <w:t>E</w:t>
      </w:r>
      <w:r w:rsidRPr="00A06CB5">
        <w:t xml:space="preserve">n quoi le développement d’un workflow </w:t>
      </w:r>
      <w:proofErr w:type="spellStart"/>
      <w:r w:rsidRPr="00A06CB5">
        <w:t>Oozie</w:t>
      </w:r>
      <w:proofErr w:type="spellEnd"/>
      <w:r>
        <w:t xml:space="preserve"> consiste-t-il</w:t>
      </w:r>
      <w:r w:rsidRPr="00A06CB5">
        <w:t> ?</w:t>
      </w:r>
    </w:p>
    <w:p w14:paraId="186DEDB9" w14:textId="7F69054E" w:rsidR="005675A5" w:rsidRPr="0094013E" w:rsidRDefault="0094013E" w:rsidP="0094013E">
      <w:pPr>
        <w:pStyle w:val="TexteCourant"/>
      </w:pPr>
      <w:r>
        <w:lastRenderedPageBreak/>
        <w:t>Il s’agit de</w:t>
      </w:r>
      <w:r w:rsidR="005675A5" w:rsidRPr="0094013E">
        <w:t xml:space="preserve"> développe</w:t>
      </w:r>
      <w:r>
        <w:t>r</w:t>
      </w:r>
      <w:r w:rsidR="005675A5" w:rsidRPr="0094013E">
        <w:t xml:space="preserve"> </w:t>
      </w:r>
      <w:r>
        <w:t>l</w:t>
      </w:r>
      <w:r w:rsidR="005675A5" w:rsidRPr="0094013E">
        <w:t xml:space="preserve">es jobs à chaîner, </w:t>
      </w:r>
      <w:r>
        <w:t>puis</w:t>
      </w:r>
      <w:r w:rsidR="005675A5" w:rsidRPr="0094013E">
        <w:t xml:space="preserve"> paramétr</w:t>
      </w:r>
      <w:r>
        <w:t>er</w:t>
      </w:r>
      <w:r w:rsidR="005675A5" w:rsidRPr="0094013E">
        <w:t xml:space="preserve"> </w:t>
      </w:r>
      <w:r>
        <w:t>les</w:t>
      </w:r>
      <w:r w:rsidR="005675A5" w:rsidRPr="0094013E">
        <w:t xml:space="preserve"> fichier</w:t>
      </w:r>
      <w:r>
        <w:t>s</w:t>
      </w:r>
      <w:r w:rsidR="005675A5" w:rsidRPr="0094013E">
        <w:t xml:space="preserve"> XML de configuration du moteur </w:t>
      </w:r>
      <w:proofErr w:type="spellStart"/>
      <w:r w:rsidR="005675A5" w:rsidRPr="0094013E">
        <w:t>Oozie</w:t>
      </w:r>
      <w:proofErr w:type="spellEnd"/>
      <w:r w:rsidR="005675A5" w:rsidRPr="0094013E">
        <w:t xml:space="preserve"> et de configuration du workflow des jobs. </w:t>
      </w:r>
    </w:p>
    <w:p w14:paraId="000C8FF7" w14:textId="20BD35E5" w:rsidR="000653E6" w:rsidRPr="00A06CB5" w:rsidRDefault="000653E6" w:rsidP="000653E6">
      <w:pPr>
        <w:pStyle w:val="Question"/>
      </w:pPr>
      <w:r>
        <w:t>S</w:t>
      </w:r>
      <w:r w:rsidRPr="00A06CB5">
        <w:t xml:space="preserve">upposez que </w:t>
      </w:r>
      <w:r>
        <w:t>v</w:t>
      </w:r>
      <w:r w:rsidRPr="00A06CB5">
        <w:t>ous voul</w:t>
      </w:r>
      <w:r>
        <w:t>ez</w:t>
      </w:r>
      <w:r w:rsidRPr="00A06CB5">
        <w:t xml:space="preserve"> exécuter un programme MapReduce tous les jours à 12</w:t>
      </w:r>
      <w:r w:rsidR="0074774B">
        <w:t> h </w:t>
      </w:r>
      <w:r w:rsidRPr="00A06CB5">
        <w:t>00</w:t>
      </w:r>
      <w:r>
        <w:t>. Q</w:t>
      </w:r>
      <w:r w:rsidRPr="00A06CB5">
        <w:t xml:space="preserve">uelles sont les trois propriétés obligatoires que </w:t>
      </w:r>
      <w:r>
        <w:t>v</w:t>
      </w:r>
      <w:r w:rsidRPr="00A06CB5">
        <w:t>ous dev</w:t>
      </w:r>
      <w:r>
        <w:t>ez</w:t>
      </w:r>
      <w:r w:rsidRPr="00A06CB5">
        <w:t xml:space="preserve"> renseigner dans le fichier XML de configuration du moteur de coordination d’</w:t>
      </w:r>
      <w:proofErr w:type="spellStart"/>
      <w:r w:rsidRPr="00A06CB5">
        <w:t>Oozie</w:t>
      </w:r>
      <w:proofErr w:type="spellEnd"/>
      <w:r>
        <w:t> </w:t>
      </w:r>
      <w:r w:rsidRPr="00A06CB5">
        <w:t xml:space="preserve">? </w:t>
      </w:r>
      <w:r>
        <w:t>Q</w:t>
      </w:r>
      <w:r w:rsidRPr="00A06CB5">
        <w:t>uelles valeurs leur attribuerez-vous ?</w:t>
      </w:r>
    </w:p>
    <w:p w14:paraId="729C21AE" w14:textId="479765DE" w:rsidR="005675A5" w:rsidRPr="0094013E" w:rsidRDefault="005675A5" w:rsidP="0094013E">
      <w:pPr>
        <w:pStyle w:val="TexteCourant"/>
      </w:pPr>
      <w:r w:rsidRPr="0094013E">
        <w:t xml:space="preserve">Dans la balise </w:t>
      </w:r>
      <w:r w:rsidRPr="0094013E">
        <w:rPr>
          <w:rStyle w:val="CodeDansTexte"/>
        </w:rPr>
        <w:t>&lt;</w:t>
      </w:r>
      <w:proofErr w:type="spellStart"/>
      <w:r w:rsidRPr="0094013E">
        <w:rPr>
          <w:rStyle w:val="CodeDansTexte"/>
        </w:rPr>
        <w:t>coordinator-app</w:t>
      </w:r>
      <w:proofErr w:type="spellEnd"/>
      <w:r w:rsidRPr="0094013E">
        <w:rPr>
          <w:rStyle w:val="CodeDansTexte"/>
        </w:rPr>
        <w:t>&gt;</w:t>
      </w:r>
      <w:r w:rsidRPr="0094013E">
        <w:t xml:space="preserve">, il faut modifier les valeurs des propriétés </w:t>
      </w:r>
      <w:proofErr w:type="spellStart"/>
      <w:r w:rsidRPr="0094013E">
        <w:rPr>
          <w:rStyle w:val="CodeDansTexte"/>
        </w:rPr>
        <w:t>frequency</w:t>
      </w:r>
      <w:proofErr w:type="spellEnd"/>
      <w:r w:rsidRPr="0094013E">
        <w:t xml:space="preserve">, </w:t>
      </w:r>
      <w:proofErr w:type="spellStart"/>
      <w:r w:rsidRPr="0094013E">
        <w:rPr>
          <w:rStyle w:val="CodeDansTexte"/>
        </w:rPr>
        <w:t>start</w:t>
      </w:r>
      <w:proofErr w:type="spellEnd"/>
      <w:r w:rsidRPr="0094013E">
        <w:t xml:space="preserve"> et </w:t>
      </w:r>
      <w:r w:rsidRPr="0094013E">
        <w:rPr>
          <w:rStyle w:val="CodeDansTexte"/>
        </w:rPr>
        <w:t>end</w:t>
      </w:r>
      <w:r w:rsidRPr="0094013E">
        <w:t> :</w:t>
      </w:r>
    </w:p>
    <w:p w14:paraId="6AC50F23" w14:textId="77777777" w:rsidR="005675A5" w:rsidRPr="00C40593" w:rsidRDefault="005675A5" w:rsidP="005675A5">
      <w:pPr>
        <w:pStyle w:val="Code"/>
        <w:rPr>
          <w:lang w:val="en-US"/>
        </w:rPr>
      </w:pPr>
      <w:r w:rsidRPr="00C40593">
        <w:rPr>
          <w:lang w:val="en-US"/>
        </w:rPr>
        <w:t>&lt;coordinator-app name="</w:t>
      </w:r>
      <w:proofErr w:type="spellStart"/>
      <w:r w:rsidRPr="00C40593">
        <w:rPr>
          <w:lang w:val="en-US"/>
        </w:rPr>
        <w:t>oozie_exemple</w:t>
      </w:r>
      <w:proofErr w:type="spellEnd"/>
      <w:r w:rsidRPr="00C40593">
        <w:rPr>
          <w:lang w:val="en-US"/>
        </w:rPr>
        <w:t>"</w:t>
      </w:r>
    </w:p>
    <w:p w14:paraId="24E2A688" w14:textId="536EFB3E" w:rsidR="005675A5" w:rsidRDefault="0094013E" w:rsidP="005675A5">
      <w:pPr>
        <w:pStyle w:val="Code"/>
        <w:rPr>
          <w:lang w:val="en-US"/>
        </w:rPr>
      </w:pPr>
      <w:r w:rsidRPr="00C40593">
        <w:rPr>
          <w:lang w:val="en-US"/>
        </w:rPr>
        <w:t xml:space="preserve"> </w:t>
      </w:r>
      <w:proofErr w:type="gramStart"/>
      <w:r w:rsidR="005675A5">
        <w:rPr>
          <w:lang w:val="en-US"/>
        </w:rPr>
        <w:t>frequency</w:t>
      </w:r>
      <w:proofErr w:type="gramEnd"/>
      <w:r w:rsidR="005675A5">
        <w:rPr>
          <w:lang w:val="en-US"/>
        </w:rPr>
        <w:t>="${</w:t>
      </w:r>
      <w:proofErr w:type="spellStart"/>
      <w:r w:rsidR="005675A5">
        <w:rPr>
          <w:lang w:val="en-US"/>
        </w:rPr>
        <w:t>coord:days</w:t>
      </w:r>
      <w:proofErr w:type="spellEnd"/>
      <w:r w:rsidR="005675A5">
        <w:rPr>
          <w:lang w:val="en-US"/>
        </w:rPr>
        <w:t>(1)}"</w:t>
      </w:r>
    </w:p>
    <w:p w14:paraId="261B69C7" w14:textId="2ECF2380" w:rsidR="005675A5" w:rsidRDefault="0094013E" w:rsidP="005675A5">
      <w:pPr>
        <w:pStyle w:val="Code"/>
        <w:rPr>
          <w:lang w:val="en-US"/>
        </w:rPr>
      </w:pPr>
      <w:r>
        <w:rPr>
          <w:lang w:val="en-US"/>
        </w:rPr>
        <w:t xml:space="preserve"> </w:t>
      </w:r>
      <w:r w:rsidR="005675A5">
        <w:rPr>
          <w:lang w:val="en-US"/>
        </w:rPr>
        <w:t>start="2016-01-01T12:00Z"   end="2020-12-04T12:00Z"</w:t>
      </w:r>
    </w:p>
    <w:p w14:paraId="5B919EE5" w14:textId="77777777" w:rsidR="009471F1" w:rsidRDefault="0094013E" w:rsidP="005675A5">
      <w:pPr>
        <w:pStyle w:val="Code"/>
      </w:pPr>
      <w:r w:rsidRPr="00C40593">
        <w:rPr>
          <w:lang w:val="en-US"/>
        </w:rPr>
        <w:t xml:space="preserve"> </w:t>
      </w:r>
      <w:proofErr w:type="spellStart"/>
      <w:proofErr w:type="gramStart"/>
      <w:r w:rsidR="005675A5">
        <w:t>xmlns</w:t>
      </w:r>
      <w:proofErr w:type="spellEnd"/>
      <w:proofErr w:type="gramEnd"/>
      <w:r w:rsidR="005675A5">
        <w:t>="uri:oozie:coordinator:0.1"</w:t>
      </w:r>
    </w:p>
    <w:p w14:paraId="04B5BDE1" w14:textId="7C899646" w:rsidR="005675A5" w:rsidRDefault="005675A5" w:rsidP="005675A5">
      <w:pPr>
        <w:pStyle w:val="Code"/>
      </w:pPr>
      <w:r>
        <w:t>&gt;</w:t>
      </w:r>
    </w:p>
    <w:p w14:paraId="5D560995" w14:textId="77777777" w:rsidR="000653E6" w:rsidRPr="00A06CB5" w:rsidRDefault="000653E6" w:rsidP="000653E6">
      <w:pPr>
        <w:pStyle w:val="Question"/>
      </w:pPr>
      <w:r>
        <w:t>Quelle définition donneriez-vous de</w:t>
      </w:r>
      <w:r w:rsidRPr="00A06CB5">
        <w:t xml:space="preserve"> </w:t>
      </w:r>
      <w:proofErr w:type="spellStart"/>
      <w:r w:rsidRPr="00A06CB5">
        <w:t>Sqoop</w:t>
      </w:r>
      <w:proofErr w:type="spellEnd"/>
      <w:r w:rsidRPr="00A06CB5">
        <w:t> ?</w:t>
      </w:r>
    </w:p>
    <w:p w14:paraId="41A98CAB" w14:textId="3731D18C" w:rsidR="005675A5" w:rsidRPr="009471F1" w:rsidRDefault="005675A5" w:rsidP="009471F1">
      <w:pPr>
        <w:pStyle w:val="TexteCourant"/>
      </w:pPr>
      <w:proofErr w:type="spellStart"/>
      <w:r w:rsidRPr="009471F1">
        <w:t>Sqoop</w:t>
      </w:r>
      <w:proofErr w:type="spellEnd"/>
      <w:r w:rsidRPr="009471F1">
        <w:t xml:space="preserve"> </w:t>
      </w:r>
      <w:r w:rsidR="00072612">
        <w:t>(</w:t>
      </w:r>
      <w:r w:rsidRPr="009471F1">
        <w:t>SQL-to-</w:t>
      </w:r>
      <w:proofErr w:type="spellStart"/>
      <w:r w:rsidRPr="009471F1">
        <w:t>Hadoop</w:t>
      </w:r>
      <w:proofErr w:type="spellEnd"/>
      <w:r w:rsidR="00072612">
        <w:t>)</w:t>
      </w:r>
      <w:r w:rsidRPr="009471F1">
        <w:t xml:space="preserve"> est un outil qui permet aux utilisateurs </w:t>
      </w:r>
      <w:r w:rsidR="00072612">
        <w:t>de transférer les données entre le</w:t>
      </w:r>
      <w:r w:rsidRPr="009471F1">
        <w:t xml:space="preserve"> HDFS d</w:t>
      </w:r>
      <w:r w:rsidR="00072612">
        <w:t xml:space="preserve">e </w:t>
      </w:r>
      <w:r w:rsidRPr="009471F1">
        <w:t>Hadoop et les bases de données relationnelles.</w:t>
      </w:r>
    </w:p>
    <w:p w14:paraId="3515978A" w14:textId="77777777" w:rsidR="000653E6" w:rsidRPr="00A06CB5" w:rsidRDefault="000653E6" w:rsidP="000653E6">
      <w:pPr>
        <w:pStyle w:val="Question"/>
      </w:pPr>
      <w:r>
        <w:t>Quel est le rôle de</w:t>
      </w:r>
      <w:r w:rsidRPr="00A06CB5">
        <w:t xml:space="preserve"> </w:t>
      </w:r>
      <w:proofErr w:type="spellStart"/>
      <w:r w:rsidRPr="00A06CB5">
        <w:t>Sqoop</w:t>
      </w:r>
      <w:proofErr w:type="spellEnd"/>
      <w:r>
        <w:t xml:space="preserve"> dans l’écosystème </w:t>
      </w:r>
      <w:proofErr w:type="spellStart"/>
      <w:r>
        <w:t>Hadoop</w:t>
      </w:r>
      <w:proofErr w:type="spellEnd"/>
      <w:r>
        <w:t> </w:t>
      </w:r>
      <w:r w:rsidRPr="00A06CB5">
        <w:t>?</w:t>
      </w:r>
    </w:p>
    <w:p w14:paraId="5DB0839F" w14:textId="1CCDC51B" w:rsidR="005675A5" w:rsidRPr="00072612" w:rsidRDefault="005675A5" w:rsidP="00072612">
      <w:pPr>
        <w:pStyle w:val="TexteCourant"/>
      </w:pPr>
      <w:r w:rsidRPr="00072612">
        <w:t xml:space="preserve">Son rôle est de planifier l’ingestion des données des SGBDR </w:t>
      </w:r>
      <w:r w:rsidR="00072612">
        <w:t>dans</w:t>
      </w:r>
      <w:r w:rsidRPr="00072612">
        <w:t xml:space="preserve"> Hadoop et d</w:t>
      </w:r>
      <w:r w:rsidR="00072612">
        <w:t xml:space="preserve">e </w:t>
      </w:r>
      <w:r w:rsidRPr="00072612">
        <w:t>Hadoop vers les</w:t>
      </w:r>
      <w:r w:rsidR="00072612">
        <w:t> </w:t>
      </w:r>
      <w:r w:rsidRPr="00072612">
        <w:t>SGBDR.</w:t>
      </w:r>
    </w:p>
    <w:p w14:paraId="38D5B0C0" w14:textId="736A6571" w:rsidR="000653E6" w:rsidRDefault="000653E6" w:rsidP="000653E6">
      <w:pPr>
        <w:pStyle w:val="Question"/>
      </w:pPr>
      <w:r>
        <w:t>Q</w:t>
      </w:r>
      <w:r w:rsidRPr="00A06CB5">
        <w:t xml:space="preserve">uelle est la différence entre </w:t>
      </w:r>
      <w:proofErr w:type="spellStart"/>
      <w:r w:rsidRPr="00A06CB5">
        <w:t>Sqoop</w:t>
      </w:r>
      <w:proofErr w:type="spellEnd"/>
      <w:r w:rsidRPr="00A06CB5">
        <w:t xml:space="preserve"> et</w:t>
      </w:r>
      <w:r w:rsidR="00072612">
        <w:t> </w:t>
      </w:r>
      <w:proofErr w:type="spellStart"/>
      <w:r w:rsidRPr="00A06CB5">
        <w:t>Pig</w:t>
      </w:r>
      <w:proofErr w:type="spellEnd"/>
      <w:r w:rsidRPr="00A06CB5">
        <w:t> ?</w:t>
      </w:r>
    </w:p>
    <w:p w14:paraId="0A552CE0" w14:textId="6E9F1DF3" w:rsidR="005675A5" w:rsidRPr="00072612" w:rsidRDefault="005675A5" w:rsidP="00072612">
      <w:pPr>
        <w:pStyle w:val="TexteCourant"/>
      </w:pPr>
      <w:proofErr w:type="spellStart"/>
      <w:r w:rsidRPr="00072612">
        <w:t>Pig</w:t>
      </w:r>
      <w:proofErr w:type="spellEnd"/>
      <w:r w:rsidRPr="00072612">
        <w:t xml:space="preserve"> est un environnement qui fournit un langage d’abstraction pour la rédaction des jobs MapReduce. </w:t>
      </w:r>
      <w:proofErr w:type="spellStart"/>
      <w:r w:rsidRPr="00072612">
        <w:t>Sqoop</w:t>
      </w:r>
      <w:proofErr w:type="spellEnd"/>
      <w:r w:rsidRPr="00072612">
        <w:t xml:space="preserve"> est un outil de transfert des données </w:t>
      </w:r>
      <w:r w:rsidR="00072612">
        <w:t xml:space="preserve">entre </w:t>
      </w:r>
      <w:r w:rsidRPr="00072612">
        <w:t xml:space="preserve">un SGBDR </w:t>
      </w:r>
      <w:r w:rsidR="00072612">
        <w:t>et</w:t>
      </w:r>
      <w:r w:rsidRPr="00072612">
        <w:t xml:space="preserve"> Hadoop</w:t>
      </w:r>
      <w:r w:rsidR="00072612">
        <w:t>,</w:t>
      </w:r>
      <w:r w:rsidRPr="00072612">
        <w:t xml:space="preserve"> </w:t>
      </w:r>
      <w:r w:rsidR="00072612">
        <w:t>qui</w:t>
      </w:r>
      <w:r w:rsidRPr="00072612">
        <w:t xml:space="preserve"> utilis</w:t>
      </w:r>
      <w:r w:rsidR="00072612">
        <w:t>e</w:t>
      </w:r>
      <w:r w:rsidRPr="00072612">
        <w:t xml:space="preserve"> le SQL et le MapReduce.</w:t>
      </w:r>
    </w:p>
    <w:p w14:paraId="56E7444E" w14:textId="11CC7F2D" w:rsidR="000653E6" w:rsidRPr="00A06CB5" w:rsidRDefault="000653E6" w:rsidP="000653E6">
      <w:pPr>
        <w:pStyle w:val="Question"/>
      </w:pPr>
      <w:r>
        <w:t>L</w:t>
      </w:r>
      <w:r w:rsidRPr="00A06CB5">
        <w:t xml:space="preserve">’import de données par </w:t>
      </w:r>
      <w:proofErr w:type="spellStart"/>
      <w:r w:rsidRPr="00A06CB5">
        <w:t>Sqoop</w:t>
      </w:r>
      <w:proofErr w:type="spellEnd"/>
      <w:r w:rsidRPr="00A06CB5">
        <w:t xml:space="preserve"> se fait</w:t>
      </w:r>
      <w:r>
        <w:t>-il</w:t>
      </w:r>
      <w:r w:rsidRPr="00A06CB5">
        <w:t xml:space="preserve"> uniquement d’un SGBDR </w:t>
      </w:r>
      <w:r>
        <w:t>vers le</w:t>
      </w:r>
      <w:r w:rsidRPr="00A06CB5">
        <w:t xml:space="preserve"> HDFS</w:t>
      </w:r>
      <w:r>
        <w:t> ?</w:t>
      </w:r>
    </w:p>
    <w:p w14:paraId="01345375" w14:textId="1BFC2690" w:rsidR="000653E6" w:rsidRPr="00A06CB5" w:rsidRDefault="005675A5" w:rsidP="000653E6">
      <w:pPr>
        <w:pStyle w:val="TexteCourant"/>
      </w:pPr>
      <w:r>
        <w:t>Non.</w:t>
      </w:r>
    </w:p>
    <w:p w14:paraId="4F72714A" w14:textId="77777777" w:rsidR="000653E6" w:rsidRDefault="000653E6" w:rsidP="000653E6">
      <w:pPr>
        <w:pStyle w:val="Question"/>
      </w:pPr>
      <w:r w:rsidRPr="00072612">
        <w:t>C</w:t>
      </w:r>
      <w:r w:rsidRPr="00A06CB5">
        <w:t xml:space="preserve">itez les </w:t>
      </w:r>
      <w:r>
        <w:t>cinq</w:t>
      </w:r>
      <w:r w:rsidRPr="00A06CB5">
        <w:t xml:space="preserve"> étapes du processus d’import de </w:t>
      </w:r>
      <w:proofErr w:type="spellStart"/>
      <w:r w:rsidRPr="00A06CB5">
        <w:t>Sqoop</w:t>
      </w:r>
      <w:proofErr w:type="spellEnd"/>
      <w:r>
        <w:t>.</w:t>
      </w:r>
    </w:p>
    <w:p w14:paraId="3C816FC5" w14:textId="0D7EA385" w:rsidR="005675A5" w:rsidRDefault="00072612" w:rsidP="00072612">
      <w:pPr>
        <w:pStyle w:val="ListeANumero"/>
      </w:pPr>
      <w:r>
        <w:t>1.</w:t>
      </w:r>
      <w:r>
        <w:tab/>
        <w:t>I</w:t>
      </w:r>
      <w:r w:rsidR="005675A5">
        <w:t>mport par le client</w:t>
      </w:r>
      <w:r>
        <w:t>.</w:t>
      </w:r>
    </w:p>
    <w:p w14:paraId="4CA9A717" w14:textId="53EDFB70" w:rsidR="005675A5" w:rsidRDefault="00072612" w:rsidP="00072612">
      <w:pPr>
        <w:pStyle w:val="ListeANumero"/>
      </w:pPr>
      <w:r>
        <w:t>2.</w:t>
      </w:r>
      <w:r>
        <w:tab/>
        <w:t>R</w:t>
      </w:r>
      <w:r w:rsidR="005675A5">
        <w:t>écupération des métadonnées de la base relationnelle à importer</w:t>
      </w:r>
      <w:r>
        <w:t>.</w:t>
      </w:r>
    </w:p>
    <w:p w14:paraId="237C04FC" w14:textId="383177E2" w:rsidR="005675A5" w:rsidRDefault="00072612" w:rsidP="00072612">
      <w:pPr>
        <w:pStyle w:val="ListeANumero"/>
      </w:pPr>
      <w:r>
        <w:t>3.</w:t>
      </w:r>
      <w:r>
        <w:tab/>
        <w:t>E</w:t>
      </w:r>
      <w:r w:rsidR="005675A5">
        <w:t>xécution du job MapReduce d’</w:t>
      </w:r>
      <w:r>
        <w:t>i</w:t>
      </w:r>
      <w:r w:rsidR="005675A5">
        <w:t>mport</w:t>
      </w:r>
      <w:r>
        <w:t>.</w:t>
      </w:r>
    </w:p>
    <w:p w14:paraId="67D7F30A" w14:textId="6EF73220" w:rsidR="005675A5" w:rsidRDefault="00072612" w:rsidP="00072612">
      <w:pPr>
        <w:pStyle w:val="ListeANumero"/>
      </w:pPr>
      <w:r>
        <w:t>4.</w:t>
      </w:r>
      <w:r>
        <w:tab/>
        <w:t>I</w:t>
      </w:r>
      <w:r w:rsidR="005675A5">
        <w:t>mport des données de la base de données</w:t>
      </w:r>
      <w:r>
        <w:t>.</w:t>
      </w:r>
    </w:p>
    <w:p w14:paraId="6293A903" w14:textId="3C9366A5" w:rsidR="005675A5" w:rsidRDefault="00072612" w:rsidP="00072612">
      <w:pPr>
        <w:pStyle w:val="ListeANumero"/>
      </w:pPr>
      <w:r>
        <w:t>5.</w:t>
      </w:r>
      <w:r>
        <w:tab/>
        <w:t>É</w:t>
      </w:r>
      <w:r w:rsidR="005675A5">
        <w:t>criture des données im</w:t>
      </w:r>
      <w:r>
        <w:t>portées dans le cluster Hadoop.</w:t>
      </w:r>
    </w:p>
    <w:p w14:paraId="30859F88" w14:textId="77777777" w:rsidR="000653E6" w:rsidRDefault="000653E6" w:rsidP="000653E6">
      <w:pPr>
        <w:pStyle w:val="Question"/>
      </w:pPr>
      <w:r>
        <w:lastRenderedPageBreak/>
        <w:t>E</w:t>
      </w:r>
      <w:r w:rsidRPr="00A06CB5">
        <w:t xml:space="preserve">xpliquez le procédé utilisé par </w:t>
      </w:r>
      <w:proofErr w:type="spellStart"/>
      <w:r w:rsidRPr="00A06CB5">
        <w:t>Sqoop</w:t>
      </w:r>
      <w:proofErr w:type="spellEnd"/>
      <w:r w:rsidRPr="00A06CB5">
        <w:t xml:space="preserve"> pour paralléliser l’import de données.</w:t>
      </w:r>
    </w:p>
    <w:p w14:paraId="17AAE8B3" w14:textId="69328FEB" w:rsidR="005675A5" w:rsidRPr="00072612" w:rsidRDefault="00072612" w:rsidP="00072612">
      <w:pPr>
        <w:pStyle w:val="TexteCourant"/>
      </w:pPr>
      <w:r>
        <w:t>À</w:t>
      </w:r>
      <w:r w:rsidR="005675A5" w:rsidRPr="00072612">
        <w:t xml:space="preserve"> l’aide d’une interface d’accès au SGBDR et des métadonnées de la base à importer, </w:t>
      </w:r>
      <w:proofErr w:type="spellStart"/>
      <w:r w:rsidR="005675A5" w:rsidRPr="00072612">
        <w:t>Sqoop</w:t>
      </w:r>
      <w:proofErr w:type="spellEnd"/>
      <w:r w:rsidR="005675A5" w:rsidRPr="00072612">
        <w:t xml:space="preserve"> accède à la table à importer et déclenche au niveau du cluster Hadoop un job MapReduce qui va paralléliser le processus</w:t>
      </w:r>
      <w:r>
        <w:t xml:space="preserve"> (p</w:t>
      </w:r>
      <w:r w:rsidR="005675A5" w:rsidRPr="00072612">
        <w:t xml:space="preserve">ar défaut, en </w:t>
      </w:r>
      <w:r>
        <w:t>quatre</w:t>
      </w:r>
      <w:r w:rsidR="005675A5" w:rsidRPr="00072612">
        <w:t xml:space="preserve"> threads, correspond</w:t>
      </w:r>
      <w:r>
        <w:t>ant</w:t>
      </w:r>
      <w:r w:rsidR="005675A5" w:rsidRPr="00072612">
        <w:t xml:space="preserve"> à </w:t>
      </w:r>
      <w:r>
        <w:t>quatre</w:t>
      </w:r>
      <w:r w:rsidR="005675A5" w:rsidRPr="00072612">
        <w:t xml:space="preserve"> tâches </w:t>
      </w:r>
      <w:proofErr w:type="spellStart"/>
      <w:r>
        <w:t>M</w:t>
      </w:r>
      <w:r w:rsidR="005675A5" w:rsidRPr="00072612">
        <w:t>ap</w:t>
      </w:r>
      <w:proofErr w:type="spellEnd"/>
      <w:r>
        <w:t>)</w:t>
      </w:r>
      <w:r w:rsidR="005675A5" w:rsidRPr="00072612">
        <w:t xml:space="preserve">. Lorsque le processus d’import commence, </w:t>
      </w:r>
      <w:proofErr w:type="spellStart"/>
      <w:r w:rsidR="005675A5" w:rsidRPr="00072612">
        <w:t>Sqoop</w:t>
      </w:r>
      <w:proofErr w:type="spellEnd"/>
      <w:r w:rsidR="005675A5" w:rsidRPr="00072612">
        <w:t xml:space="preserve"> cherche une colonne comme critère selon lequel il va diviser et répartir la charge de travail entre les tâches </w:t>
      </w:r>
      <w:proofErr w:type="spellStart"/>
      <w:r>
        <w:t>M</w:t>
      </w:r>
      <w:r w:rsidR="005675A5" w:rsidRPr="00072612">
        <w:t>ap</w:t>
      </w:r>
      <w:proofErr w:type="spellEnd"/>
      <w:r w:rsidR="005675A5" w:rsidRPr="00072612">
        <w:t>. Par défaut</w:t>
      </w:r>
      <w:r>
        <w:t>,</w:t>
      </w:r>
      <w:r w:rsidR="005675A5" w:rsidRPr="00072612">
        <w:t xml:space="preserve"> c’est la clé primaire de la table qui </w:t>
      </w:r>
      <w:r>
        <w:t xml:space="preserve">est </w:t>
      </w:r>
      <w:r w:rsidR="005675A5" w:rsidRPr="00072612">
        <w:t xml:space="preserve">utilisée. </w:t>
      </w:r>
      <w:r w:rsidR="00E43621">
        <w:t>Ensuite</w:t>
      </w:r>
      <w:r w:rsidR="005675A5" w:rsidRPr="00072612">
        <w:t>, il calcule l</w:t>
      </w:r>
      <w:r w:rsidR="00E43621">
        <w:t>es</w:t>
      </w:r>
      <w:r w:rsidR="005675A5" w:rsidRPr="00072612">
        <w:t xml:space="preserve"> limite</w:t>
      </w:r>
      <w:r w:rsidR="00E43621">
        <w:t>s</w:t>
      </w:r>
      <w:r w:rsidR="005675A5" w:rsidRPr="00072612">
        <w:t xml:space="preserve"> inférieure et supérieure de la colonne :</w:t>
      </w:r>
    </w:p>
    <w:p w14:paraId="12ADEC1B" w14:textId="469B389A" w:rsidR="005675A5" w:rsidRPr="00072612" w:rsidRDefault="005675A5" w:rsidP="00E43621">
      <w:pPr>
        <w:pStyle w:val="Code"/>
      </w:pPr>
      <w:r w:rsidRPr="00E43621">
        <w:rPr>
          <w:rStyle w:val="CodeCouleur"/>
        </w:rPr>
        <w:t>SELECT</w:t>
      </w:r>
      <w:r w:rsidRPr="00072612">
        <w:t xml:space="preserve"> </w:t>
      </w:r>
      <w:r w:rsidRPr="00E43621">
        <w:rPr>
          <w:rStyle w:val="CodeCouleur"/>
        </w:rPr>
        <w:t>min</w:t>
      </w:r>
      <w:r w:rsidRPr="00072612">
        <w:t>(</w:t>
      </w:r>
      <w:proofErr w:type="spellStart"/>
      <w:r w:rsidRPr="00072612">
        <w:t>colonne_critere</w:t>
      </w:r>
      <w:proofErr w:type="spellEnd"/>
      <w:r w:rsidRPr="00072612">
        <w:t xml:space="preserve">), </w:t>
      </w:r>
      <w:r w:rsidRPr="00E43621">
        <w:rPr>
          <w:rStyle w:val="CodeCouleur"/>
        </w:rPr>
        <w:t>max</w:t>
      </w:r>
      <w:r w:rsidRPr="00072612">
        <w:t>(</w:t>
      </w:r>
      <w:proofErr w:type="spellStart"/>
      <w:r w:rsidRPr="00072612">
        <w:t>colonne_critere</w:t>
      </w:r>
      <w:proofErr w:type="spellEnd"/>
      <w:r w:rsidRPr="00072612">
        <w:t xml:space="preserve">) </w:t>
      </w:r>
      <w:r w:rsidRPr="00E43621">
        <w:rPr>
          <w:rStyle w:val="CodeCouleur"/>
        </w:rPr>
        <w:t>FROM</w:t>
      </w:r>
      <w:r w:rsidR="00E43621">
        <w:t> </w:t>
      </w:r>
      <w:proofErr w:type="spellStart"/>
      <w:r w:rsidRPr="00072612">
        <w:t>table_import</w:t>
      </w:r>
      <w:proofErr w:type="spellEnd"/>
    </w:p>
    <w:p w14:paraId="354777D2" w14:textId="4B3D241D" w:rsidR="005675A5" w:rsidRPr="00072612" w:rsidRDefault="005675A5" w:rsidP="00072612">
      <w:pPr>
        <w:pStyle w:val="TexteCourant"/>
      </w:pPr>
      <w:r w:rsidRPr="00072612">
        <w:t>Par la suite</w:t>
      </w:r>
      <w:r w:rsidR="00E43621">
        <w:t>,</w:t>
      </w:r>
      <w:r w:rsidRPr="00072612">
        <w:t xml:space="preserve"> il divise les données de cet intervalle en </w:t>
      </w:r>
      <w:r w:rsidR="00E43621">
        <w:t>quatre</w:t>
      </w:r>
      <w:r w:rsidRPr="00072612">
        <w:t xml:space="preserve"> parties de taille égale, qu’il </w:t>
      </w:r>
      <w:r w:rsidR="00E43621">
        <w:t>affecte</w:t>
      </w:r>
      <w:r w:rsidRPr="00072612">
        <w:t xml:space="preserve"> aux </w:t>
      </w:r>
      <w:r w:rsidR="00E43621">
        <w:t>quatre</w:t>
      </w:r>
      <w:r w:rsidRPr="00072612">
        <w:t xml:space="preserve"> tâches </w:t>
      </w:r>
      <w:proofErr w:type="spellStart"/>
      <w:r w:rsidR="00E43621">
        <w:t>M</w:t>
      </w:r>
      <w:r w:rsidRPr="00072612">
        <w:t>ap</w:t>
      </w:r>
      <w:proofErr w:type="spellEnd"/>
      <w:r w:rsidRPr="00072612">
        <w:t>.</w:t>
      </w:r>
    </w:p>
    <w:p w14:paraId="4182F33C" w14:textId="77777777" w:rsidR="000653E6" w:rsidRPr="00A06CB5" w:rsidRDefault="000653E6" w:rsidP="000653E6">
      <w:pPr>
        <w:pStyle w:val="Question"/>
      </w:pPr>
      <w:r>
        <w:t>P</w:t>
      </w:r>
      <w:r w:rsidRPr="00A06CB5">
        <w:t>ouvez</w:t>
      </w:r>
      <w:r>
        <w:t>-vous</w:t>
      </w:r>
      <w:r w:rsidRPr="00A06CB5">
        <w:t xml:space="preserve"> utiliser </w:t>
      </w:r>
      <w:proofErr w:type="spellStart"/>
      <w:r w:rsidRPr="00A06CB5">
        <w:t>Sqoop</w:t>
      </w:r>
      <w:proofErr w:type="spellEnd"/>
      <w:r w:rsidRPr="00A06CB5">
        <w:t xml:space="preserve"> pour transférer les données d’une base de données distribuée comme HBase vers le HDFS</w:t>
      </w:r>
      <w:r>
        <w:t> ?</w:t>
      </w:r>
    </w:p>
    <w:p w14:paraId="57BA2F6B" w14:textId="500A3137" w:rsidR="000653E6" w:rsidRPr="00A06CB5" w:rsidRDefault="005675A5" w:rsidP="000653E6">
      <w:pPr>
        <w:pStyle w:val="TexteCourant"/>
      </w:pPr>
      <w:r>
        <w:t>Non.</w:t>
      </w:r>
    </w:p>
    <w:p w14:paraId="1CBA07EC" w14:textId="77777777" w:rsidR="000653E6" w:rsidRPr="00A06CB5" w:rsidRDefault="000653E6" w:rsidP="000653E6">
      <w:pPr>
        <w:pStyle w:val="Question"/>
      </w:pPr>
      <w:r w:rsidRPr="00E43621">
        <w:t>L</w:t>
      </w:r>
      <w:r w:rsidRPr="00A06CB5">
        <w:t>’import est</w:t>
      </w:r>
      <w:r>
        <w:t>-il</w:t>
      </w:r>
      <w:r w:rsidRPr="00A06CB5">
        <w:t xml:space="preserve"> une opération de lecture de la base de données relationnelle vers le HDFS</w:t>
      </w:r>
      <w:r>
        <w:t> ?</w:t>
      </w:r>
    </w:p>
    <w:p w14:paraId="27CE995D" w14:textId="7FE3242A" w:rsidR="000653E6" w:rsidRPr="00A06CB5" w:rsidRDefault="005675A5" w:rsidP="000653E6">
      <w:pPr>
        <w:pStyle w:val="TexteCourant"/>
      </w:pPr>
      <w:r>
        <w:t>Oui.</w:t>
      </w:r>
    </w:p>
    <w:p w14:paraId="3BDE5A34" w14:textId="77777777" w:rsidR="000653E6" w:rsidRPr="00A06CB5" w:rsidRDefault="000653E6" w:rsidP="000653E6">
      <w:pPr>
        <w:pStyle w:val="Question"/>
      </w:pPr>
      <w:r w:rsidRPr="00E43621">
        <w:t>L</w:t>
      </w:r>
      <w:r w:rsidRPr="00A06CB5">
        <w:t>’import est</w:t>
      </w:r>
      <w:r>
        <w:t>-il</w:t>
      </w:r>
      <w:r w:rsidRPr="00A06CB5">
        <w:t xml:space="preserve"> une opération d’écriture du HDFS vers une base de données relationnelle</w:t>
      </w:r>
      <w:r>
        <w:t> ?</w:t>
      </w:r>
    </w:p>
    <w:p w14:paraId="5C37596D" w14:textId="4602BA0B" w:rsidR="000653E6" w:rsidRPr="00A06CB5" w:rsidRDefault="005675A5" w:rsidP="000653E6">
      <w:pPr>
        <w:pStyle w:val="TexteCourant"/>
      </w:pPr>
      <w:r>
        <w:t>Non.</w:t>
      </w:r>
    </w:p>
    <w:p w14:paraId="526E90F3" w14:textId="77777777" w:rsidR="000653E6" w:rsidRDefault="000653E6" w:rsidP="000653E6">
      <w:pPr>
        <w:pStyle w:val="Question"/>
      </w:pPr>
      <w:r w:rsidRPr="00E43621">
        <w:t>Q</w:t>
      </w:r>
      <w:r w:rsidRPr="00A06CB5">
        <w:t>u’est</w:t>
      </w:r>
      <w:r>
        <w:t>-</w:t>
      </w:r>
      <w:r w:rsidRPr="00A06CB5">
        <w:t>ce qu’une transaction ?</w:t>
      </w:r>
    </w:p>
    <w:p w14:paraId="5905E1CD" w14:textId="61735E97" w:rsidR="005675A5" w:rsidRPr="00E43621" w:rsidRDefault="005675A5" w:rsidP="00E43621">
      <w:pPr>
        <w:pStyle w:val="TexteCourant"/>
      </w:pPr>
      <w:r w:rsidRPr="00E43621">
        <w:t>Une transaction est une série d’opérations atomiques. La particularité de la transaction est qu’elle s’exécute selon le principe du tout ou rien</w:t>
      </w:r>
      <w:r w:rsidR="00E43621">
        <w:t>,</w:t>
      </w:r>
      <w:r w:rsidRPr="00E43621">
        <w:t xml:space="preserve"> de sorte que l’échec d’une des opérations entraîne </w:t>
      </w:r>
      <w:r w:rsidR="00E43621">
        <w:t>celui</w:t>
      </w:r>
      <w:r w:rsidRPr="00E43621">
        <w:t xml:space="preserve"> de toute la transaction.</w:t>
      </w:r>
    </w:p>
    <w:p w14:paraId="15E04C8E" w14:textId="77777777" w:rsidR="000653E6" w:rsidRDefault="000653E6" w:rsidP="000653E6">
      <w:pPr>
        <w:pStyle w:val="Question"/>
      </w:pPr>
      <w:r>
        <w:t>Q</w:t>
      </w:r>
      <w:r w:rsidRPr="00A06CB5">
        <w:t xml:space="preserve">ue représente une écriture en </w:t>
      </w:r>
      <w:proofErr w:type="spellStart"/>
      <w:r w:rsidRPr="00A06CB5">
        <w:t>Sqoop</w:t>
      </w:r>
      <w:proofErr w:type="spellEnd"/>
      <w:r w:rsidRPr="00A06CB5">
        <w:t> ?</w:t>
      </w:r>
    </w:p>
    <w:p w14:paraId="0C790B91" w14:textId="7D2B4C81" w:rsidR="005675A5" w:rsidRPr="00E43621" w:rsidRDefault="005675A5" w:rsidP="00E43621">
      <w:pPr>
        <w:pStyle w:val="TexteCourant"/>
      </w:pPr>
      <w:r w:rsidRPr="00E43621">
        <w:t>L’écriture correspond à l’exécution d’une instruction</w:t>
      </w:r>
      <w:r w:rsidR="00E43621">
        <w:t> </w:t>
      </w:r>
      <w:r w:rsidRPr="00E43621">
        <w:t xml:space="preserve">SQL </w:t>
      </w:r>
      <w:r w:rsidRPr="00E43621">
        <w:rPr>
          <w:rStyle w:val="CodeDansTexte"/>
        </w:rPr>
        <w:t>INSERT</w:t>
      </w:r>
      <w:r w:rsidRPr="00E43621">
        <w:t xml:space="preserve"> ou </w:t>
      </w:r>
      <w:r w:rsidRPr="00E43621">
        <w:rPr>
          <w:rStyle w:val="CodeDansTexte"/>
        </w:rPr>
        <w:t>UPDATE</w:t>
      </w:r>
      <w:r w:rsidRPr="00E43621">
        <w:t>.</w:t>
      </w:r>
    </w:p>
    <w:p w14:paraId="7CC3FCC1" w14:textId="77777777" w:rsidR="000653E6" w:rsidRPr="00A06CB5" w:rsidRDefault="000653E6" w:rsidP="000653E6">
      <w:pPr>
        <w:pStyle w:val="Question"/>
      </w:pPr>
      <w:r>
        <w:t>U</w:t>
      </w:r>
      <w:r w:rsidRPr="00A06CB5">
        <w:t>ne écriture représente</w:t>
      </w:r>
      <w:r>
        <w:t>-elle</w:t>
      </w:r>
      <w:r w:rsidRPr="00A06CB5">
        <w:t xml:space="preserve"> une transaction à part entière pour le SGBDR</w:t>
      </w:r>
      <w:r>
        <w:t> ?</w:t>
      </w:r>
    </w:p>
    <w:p w14:paraId="05C47612" w14:textId="4FD65293" w:rsidR="000653E6" w:rsidRPr="00A06CB5" w:rsidRDefault="005675A5" w:rsidP="000653E6">
      <w:pPr>
        <w:pStyle w:val="TexteCourant"/>
      </w:pPr>
      <w:r>
        <w:t>Non.</w:t>
      </w:r>
    </w:p>
    <w:p w14:paraId="5CF2510D" w14:textId="77777777" w:rsidR="000653E6" w:rsidRDefault="000653E6" w:rsidP="000653E6">
      <w:pPr>
        <w:pStyle w:val="Question"/>
      </w:pPr>
      <w:r w:rsidRPr="00E43621">
        <w:t>Q</w:t>
      </w:r>
      <w:r w:rsidRPr="00A06CB5">
        <w:t xml:space="preserve">uel est l’impact des transactions dans l’export </w:t>
      </w:r>
      <w:proofErr w:type="spellStart"/>
      <w:r w:rsidRPr="00A06CB5">
        <w:t>Sqoop</w:t>
      </w:r>
      <w:proofErr w:type="spellEnd"/>
      <w:r w:rsidRPr="00A06CB5">
        <w:t> ?</w:t>
      </w:r>
    </w:p>
    <w:p w14:paraId="70F178C0" w14:textId="35EE3AAF" w:rsidR="005675A5" w:rsidRPr="00E43621" w:rsidRDefault="005675A5" w:rsidP="00E43621">
      <w:pPr>
        <w:pStyle w:val="TexteCourant"/>
      </w:pPr>
      <w:r w:rsidRPr="00E43621">
        <w:t xml:space="preserve">Grâce aux transactions, </w:t>
      </w:r>
      <w:proofErr w:type="spellStart"/>
      <w:r w:rsidRPr="00E43621">
        <w:t>Sqoop</w:t>
      </w:r>
      <w:proofErr w:type="spellEnd"/>
      <w:r w:rsidRPr="00E43621">
        <w:t xml:space="preserve"> peut paralléliser le processus d’export des données dans le</w:t>
      </w:r>
      <w:r w:rsidR="00E43621">
        <w:t> </w:t>
      </w:r>
      <w:r w:rsidRPr="00E43621">
        <w:t>SGBDR.</w:t>
      </w:r>
    </w:p>
    <w:p w14:paraId="731AE0FD" w14:textId="77777777" w:rsidR="000653E6" w:rsidRPr="00A06CB5" w:rsidRDefault="000653E6" w:rsidP="000653E6">
      <w:pPr>
        <w:pStyle w:val="Question"/>
      </w:pPr>
      <w:r>
        <w:lastRenderedPageBreak/>
        <w:t>E</w:t>
      </w:r>
      <w:r w:rsidRPr="00A06CB5">
        <w:t xml:space="preserve">xpliquez de façon détaillée le processus d’export </w:t>
      </w:r>
      <w:proofErr w:type="spellStart"/>
      <w:r w:rsidRPr="00A06CB5">
        <w:t>Sqoop</w:t>
      </w:r>
      <w:proofErr w:type="spellEnd"/>
      <w:r>
        <w:t>.</w:t>
      </w:r>
    </w:p>
    <w:p w14:paraId="2C826CBE" w14:textId="312C2572" w:rsidR="005675A5" w:rsidRPr="00C746DA" w:rsidRDefault="005675A5" w:rsidP="00C746DA">
      <w:pPr>
        <w:pStyle w:val="TexteCourant"/>
      </w:pPr>
      <w:r w:rsidRPr="00C746DA">
        <w:t>La table cible doit déjà exister dans la base de données. Les fichiers à exporter sont lus et structurés en jeu</w:t>
      </w:r>
      <w:r w:rsidR="00C746DA">
        <w:t>x</w:t>
      </w:r>
      <w:r w:rsidRPr="00C746DA">
        <w:t xml:space="preserve"> de lignes selon les séparateurs de colonnes que vous fournissez. L’export </w:t>
      </w:r>
      <w:r w:rsidR="00C746DA">
        <w:t xml:space="preserve">les </w:t>
      </w:r>
      <w:r w:rsidRPr="00C746DA">
        <w:t>transforme en instructions</w:t>
      </w:r>
      <w:r w:rsidR="00C746DA">
        <w:t> </w:t>
      </w:r>
      <w:r w:rsidRPr="00C746DA">
        <w:t xml:space="preserve">SQL </w:t>
      </w:r>
      <w:r w:rsidRPr="00C746DA">
        <w:rPr>
          <w:rStyle w:val="CodeDansTexte"/>
        </w:rPr>
        <w:t>INSERT</w:t>
      </w:r>
      <w:r w:rsidRPr="00C746DA">
        <w:t xml:space="preserve"> ou </w:t>
      </w:r>
      <w:r w:rsidRPr="00C746DA">
        <w:rPr>
          <w:rStyle w:val="CodeDansTexte"/>
        </w:rPr>
        <w:t>UPDATE</w:t>
      </w:r>
      <w:r w:rsidRPr="00C746DA">
        <w:t xml:space="preserve"> qui injectent les lignes des fichiers dans la base de données. Le processus d’export est exécuté de façon parallèle par des tâches </w:t>
      </w:r>
      <w:proofErr w:type="spellStart"/>
      <w:r w:rsidRPr="00C746DA">
        <w:t>Map</w:t>
      </w:r>
      <w:proofErr w:type="spellEnd"/>
      <w:r w:rsidRPr="00C746DA">
        <w:t xml:space="preserve"> d’écriture. Cha</w:t>
      </w:r>
      <w:r w:rsidR="00C746DA">
        <w:t>cune</w:t>
      </w:r>
      <w:r w:rsidRPr="00C746DA">
        <w:t xml:space="preserve"> se connecte séparément à la base de données et insère </w:t>
      </w:r>
      <w:r w:rsidR="00C746DA">
        <w:t>les lignes par groupes de </w:t>
      </w:r>
      <w:r w:rsidRPr="00C746DA">
        <w:t>100</w:t>
      </w:r>
      <w:r w:rsidR="00C746DA">
        <w:t>, que le</w:t>
      </w:r>
      <w:r w:rsidRPr="00C746DA">
        <w:t xml:space="preserve"> SGBDR </w:t>
      </w:r>
      <w:r w:rsidR="00C746DA">
        <w:t xml:space="preserve">sauvegarde par un </w:t>
      </w:r>
      <w:r w:rsidR="00C746DA" w:rsidRPr="00C746DA">
        <w:rPr>
          <w:rStyle w:val="CodeDansTexte"/>
        </w:rPr>
        <w:t>commit</w:t>
      </w:r>
      <w:r w:rsidRPr="00C746DA">
        <w:t>, entraînant ainsi la persistance de 10 000 lignes par transaction.</w:t>
      </w:r>
    </w:p>
    <w:p w14:paraId="5F4DD451" w14:textId="77777777" w:rsidR="000653E6" w:rsidRDefault="000653E6" w:rsidP="000653E6">
      <w:pPr>
        <w:pStyle w:val="Question"/>
      </w:pPr>
      <w:r>
        <w:t>P</w:t>
      </w:r>
      <w:r w:rsidRPr="00A06CB5">
        <w:t xml:space="preserve">ourquoi le processus d’export </w:t>
      </w:r>
      <w:proofErr w:type="spellStart"/>
      <w:r w:rsidRPr="00A06CB5">
        <w:t>Sqoop</w:t>
      </w:r>
      <w:proofErr w:type="spellEnd"/>
      <w:r>
        <w:t xml:space="preserve"> </w:t>
      </w:r>
      <w:r w:rsidRPr="00A06CB5">
        <w:t>n’est-il pas atomique</w:t>
      </w:r>
      <w:r>
        <w:t> </w:t>
      </w:r>
      <w:r w:rsidRPr="00A06CB5">
        <w:t>?</w:t>
      </w:r>
    </w:p>
    <w:p w14:paraId="6993FC12" w14:textId="682AC659" w:rsidR="005675A5" w:rsidRPr="00C746DA" w:rsidRDefault="00C746DA" w:rsidP="00C746DA">
      <w:pPr>
        <w:pStyle w:val="TexteCourant"/>
      </w:pPr>
      <w:r>
        <w:t>L</w:t>
      </w:r>
      <w:r w:rsidR="005675A5" w:rsidRPr="00C746DA">
        <w:t>es tâches d’écriture se connectent séparément à la base de données relationnelle.</w:t>
      </w:r>
    </w:p>
    <w:p w14:paraId="217A5B4C" w14:textId="77777777" w:rsidR="000653E6" w:rsidRPr="000F64E7" w:rsidRDefault="000653E6" w:rsidP="000653E6">
      <w:pPr>
        <w:pStyle w:val="Question"/>
      </w:pPr>
      <w:r w:rsidRPr="000F64E7">
        <w:t xml:space="preserve">Combien de transactions </w:t>
      </w:r>
      <w:proofErr w:type="spellStart"/>
      <w:r w:rsidRPr="000F64E7">
        <w:t>Sqoop</w:t>
      </w:r>
      <w:proofErr w:type="spellEnd"/>
      <w:r w:rsidRPr="000F64E7">
        <w:t xml:space="preserve"> déclenche-t-il lors de l’export ?</w:t>
      </w:r>
    </w:p>
    <w:p w14:paraId="2C296B3D" w14:textId="77777777" w:rsidR="000653E6" w:rsidRPr="001A751B" w:rsidRDefault="000653E6" w:rsidP="000653E6">
      <w:pPr>
        <w:pStyle w:val="ListeANumero"/>
      </w:pPr>
      <w:r w:rsidRPr="000F64E7">
        <w:t>...</w:t>
      </w:r>
      <w:r w:rsidRPr="000F64E7">
        <w:tab/>
        <w:t>100 × (nombre de lignes du fichier/100) × nombre de tâches.</w:t>
      </w:r>
    </w:p>
    <w:p w14:paraId="4C03DBBA" w14:textId="77777777" w:rsidR="000653E6" w:rsidRPr="00A06CB5" w:rsidRDefault="000653E6" w:rsidP="000653E6">
      <w:pPr>
        <w:pStyle w:val="Question"/>
      </w:pPr>
      <w:r w:rsidRPr="00C62754">
        <w:t>C</w:t>
      </w:r>
      <w:r w:rsidRPr="00A06CB5">
        <w:t xml:space="preserve">itez </w:t>
      </w:r>
      <w:r>
        <w:t>trois</w:t>
      </w:r>
      <w:r w:rsidRPr="00A06CB5">
        <w:t xml:space="preserve"> raisons qui peuvent entra</w:t>
      </w:r>
      <w:r>
        <w:t>î</w:t>
      </w:r>
      <w:r w:rsidRPr="00A06CB5">
        <w:t>ner l’échec d’un export</w:t>
      </w:r>
      <w:r>
        <w:t>.</w:t>
      </w:r>
    </w:p>
    <w:p w14:paraId="5ADEB28C" w14:textId="77777777" w:rsidR="005675A5" w:rsidRDefault="005675A5" w:rsidP="00C62754">
      <w:pPr>
        <w:pStyle w:val="ListeAPuce"/>
      </w:pPr>
      <w:r>
        <w:t>Perte de la connexion du cluster Hadoop vers la base de données ;</w:t>
      </w:r>
    </w:p>
    <w:p w14:paraId="2C747B2E" w14:textId="5914DC0C" w:rsidR="005675A5" w:rsidRDefault="005675A5" w:rsidP="00C62754">
      <w:pPr>
        <w:pStyle w:val="ListeAPuce"/>
      </w:pPr>
      <w:r>
        <w:t>Tentative d’insertion de doublons ou de lignes non</w:t>
      </w:r>
      <w:r w:rsidR="00C62754">
        <w:t xml:space="preserve"> </w:t>
      </w:r>
      <w:r>
        <w:t>conformes aux contraintes d’intégrité référentielles ou sémantiques de la base de données</w:t>
      </w:r>
      <w:r w:rsidR="00C62754">
        <w:t> </w:t>
      </w:r>
      <w:r>
        <w:t>;</w:t>
      </w:r>
    </w:p>
    <w:p w14:paraId="0BA650C8" w14:textId="375FA0F3" w:rsidR="005675A5" w:rsidRDefault="00C62754" w:rsidP="00C62754">
      <w:pPr>
        <w:pStyle w:val="ListeAPuce"/>
      </w:pPr>
      <w:r>
        <w:t>É</w:t>
      </w:r>
      <w:r w:rsidR="005675A5">
        <w:t>chec de structuration des fichiers du</w:t>
      </w:r>
      <w:r>
        <w:t> </w:t>
      </w:r>
      <w:r w:rsidR="005675A5">
        <w:t>HDFS</w:t>
      </w:r>
      <w:r>
        <w:t>.</w:t>
      </w:r>
    </w:p>
    <w:p w14:paraId="6F5909BB" w14:textId="77777777" w:rsidR="000653E6" w:rsidRPr="009939A2" w:rsidRDefault="000653E6" w:rsidP="009939A2">
      <w:pPr>
        <w:pStyle w:val="Question"/>
      </w:pPr>
      <w:r w:rsidRPr="009939A2">
        <w:t xml:space="preserve">Supposez que vous souhaitez importer en batch une table MySQL </w:t>
      </w:r>
      <w:proofErr w:type="spellStart"/>
      <w:r w:rsidRPr="009939A2">
        <w:rPr>
          <w:rStyle w:val="CodeDansTexte"/>
        </w:rPr>
        <w:t>table_exo</w:t>
      </w:r>
      <w:proofErr w:type="spellEnd"/>
      <w:r w:rsidRPr="009939A2">
        <w:t xml:space="preserve"> dans le HDFS. La colonne qui sert de critère de division pour les </w:t>
      </w:r>
      <w:proofErr w:type="spellStart"/>
      <w:r w:rsidRPr="009939A2">
        <w:rPr>
          <w:i/>
        </w:rPr>
        <w:t>mappers</w:t>
      </w:r>
      <w:proofErr w:type="spellEnd"/>
      <w:r w:rsidRPr="009939A2">
        <w:t xml:space="preserve"> est </w:t>
      </w:r>
      <w:proofErr w:type="spellStart"/>
      <w:r w:rsidRPr="009939A2">
        <w:rPr>
          <w:rStyle w:val="CodeDansTexte"/>
        </w:rPr>
        <w:t>id_exo</w:t>
      </w:r>
      <w:proofErr w:type="spellEnd"/>
      <w:r w:rsidRPr="009939A2">
        <w:t xml:space="preserve">. Fixez le nombre de tâches </w:t>
      </w:r>
      <w:proofErr w:type="spellStart"/>
      <w:r w:rsidRPr="009939A2">
        <w:t>Map</w:t>
      </w:r>
      <w:proofErr w:type="spellEnd"/>
      <w:r w:rsidRPr="009939A2">
        <w:t xml:space="preserve"> à 6 et importez la table dans le répertoire HDFS </w:t>
      </w:r>
      <w:proofErr w:type="spellStart"/>
      <w:r w:rsidRPr="009939A2">
        <w:rPr>
          <w:rStyle w:val="CodeDansTexte"/>
        </w:rPr>
        <w:t>lab</w:t>
      </w:r>
      <w:proofErr w:type="spellEnd"/>
      <w:r w:rsidRPr="009939A2">
        <w:rPr>
          <w:rStyle w:val="CodeDansTexte"/>
        </w:rPr>
        <w:t>/import/data</w:t>
      </w:r>
      <w:r w:rsidRPr="009939A2">
        <w:t>. Écrivez le script nécessaire pour réaliser cette opération.</w:t>
      </w:r>
    </w:p>
    <w:p w14:paraId="3626E09A" w14:textId="292BC8A1" w:rsidR="009939A2" w:rsidRDefault="005675A5" w:rsidP="009939A2">
      <w:pPr>
        <w:pStyle w:val="Code"/>
      </w:pPr>
      <w:r w:rsidRPr="009939A2">
        <w:t xml:space="preserve">$ </w:t>
      </w:r>
      <w:proofErr w:type="spellStart"/>
      <w:r w:rsidRPr="009939A2">
        <w:rPr>
          <w:rStyle w:val="CodeCouleur"/>
        </w:rPr>
        <w:t>sqoop</w:t>
      </w:r>
      <w:proofErr w:type="spellEnd"/>
      <w:r w:rsidRPr="009939A2">
        <w:rPr>
          <w:rStyle w:val="CodeCouleur"/>
        </w:rPr>
        <w:t xml:space="preserve"> import</w:t>
      </w:r>
      <w:r w:rsidRPr="009939A2">
        <w:t xml:space="preserve">                                    </w:t>
      </w:r>
      <w:r w:rsidR="009939A2">
        <w:t xml:space="preserve"> </w:t>
      </w:r>
      <w:r w:rsidRPr="009939A2">
        <w:t>\</w:t>
      </w:r>
    </w:p>
    <w:p w14:paraId="42365A4C" w14:textId="77777777" w:rsidR="009939A2" w:rsidRPr="001A53C7" w:rsidRDefault="005675A5" w:rsidP="009939A2">
      <w:pPr>
        <w:pStyle w:val="Code"/>
        <w:rPr>
          <w:lang w:val="en-US"/>
        </w:rPr>
      </w:pPr>
      <w:r w:rsidRPr="009939A2">
        <w:t xml:space="preserve">     </w:t>
      </w:r>
      <w:r w:rsidRPr="001A53C7">
        <w:rPr>
          <w:rStyle w:val="CodeCouleur"/>
          <w:lang w:val="en-US"/>
        </w:rPr>
        <w:t>--connect</w:t>
      </w:r>
      <w:r w:rsidRPr="001A53C7">
        <w:rPr>
          <w:lang w:val="en-US"/>
        </w:rPr>
        <w:t xml:space="preserve"> </w:t>
      </w:r>
      <w:proofErr w:type="spellStart"/>
      <w:r w:rsidRPr="001A53C7">
        <w:rPr>
          <w:lang w:val="en-US"/>
        </w:rPr>
        <w:t>jdbc</w:t>
      </w:r>
      <w:proofErr w:type="gramStart"/>
      <w:r w:rsidRPr="001A53C7">
        <w:rPr>
          <w:lang w:val="en-US"/>
        </w:rPr>
        <w:t>:mysql</w:t>
      </w:r>
      <w:proofErr w:type="spellEnd"/>
      <w:proofErr w:type="gramEnd"/>
      <w:r w:rsidRPr="001A53C7">
        <w:rPr>
          <w:lang w:val="en-US"/>
        </w:rPr>
        <w:t>://localhost/</w:t>
      </w:r>
      <w:proofErr w:type="spellStart"/>
      <w:r w:rsidRPr="001A53C7">
        <w:rPr>
          <w:lang w:val="en-US"/>
        </w:rPr>
        <w:t>sqoop_test</w:t>
      </w:r>
      <w:proofErr w:type="spellEnd"/>
      <w:r w:rsidRPr="001A53C7">
        <w:rPr>
          <w:lang w:val="en-US"/>
        </w:rPr>
        <w:t xml:space="preserve">   \</w:t>
      </w:r>
    </w:p>
    <w:p w14:paraId="0ACACDA9" w14:textId="37FFE216" w:rsidR="009939A2" w:rsidRPr="00C40593" w:rsidRDefault="005675A5" w:rsidP="009939A2">
      <w:pPr>
        <w:pStyle w:val="Code"/>
        <w:rPr>
          <w:lang w:val="en-US"/>
        </w:rPr>
      </w:pPr>
      <w:r w:rsidRPr="001A53C7">
        <w:rPr>
          <w:lang w:val="en-US"/>
        </w:rPr>
        <w:t xml:space="preserve">     </w:t>
      </w:r>
      <w:r w:rsidRPr="00C40593">
        <w:rPr>
          <w:rStyle w:val="CodeCouleur"/>
          <w:lang w:val="en-US"/>
        </w:rPr>
        <w:t>--table</w:t>
      </w:r>
      <w:r w:rsidRPr="00C40593">
        <w:rPr>
          <w:lang w:val="en-US"/>
        </w:rPr>
        <w:t xml:space="preserve"> </w:t>
      </w:r>
      <w:proofErr w:type="spellStart"/>
      <w:r w:rsidRPr="00C40593">
        <w:rPr>
          <w:lang w:val="en-US"/>
        </w:rPr>
        <w:t>table_exo</w:t>
      </w:r>
      <w:proofErr w:type="spellEnd"/>
      <w:r w:rsidR="009939A2" w:rsidRPr="00C40593">
        <w:rPr>
          <w:lang w:val="en-US"/>
        </w:rPr>
        <w:t xml:space="preserve"> </w:t>
      </w:r>
      <w:r w:rsidRPr="00C40593">
        <w:rPr>
          <w:lang w:val="en-US"/>
        </w:rPr>
        <w:t xml:space="preserve">                            \</w:t>
      </w:r>
    </w:p>
    <w:p w14:paraId="400B8B6D" w14:textId="609E275E" w:rsidR="009939A2" w:rsidRPr="00C40593" w:rsidRDefault="005675A5" w:rsidP="009939A2">
      <w:pPr>
        <w:pStyle w:val="Code"/>
        <w:rPr>
          <w:lang w:val="en-US"/>
        </w:rPr>
      </w:pPr>
      <w:r w:rsidRPr="00C40593">
        <w:rPr>
          <w:lang w:val="en-US"/>
        </w:rPr>
        <w:t xml:space="preserve">     </w:t>
      </w:r>
      <w:r w:rsidRPr="00C40593">
        <w:rPr>
          <w:rStyle w:val="CodeCouleur"/>
          <w:lang w:val="en-US"/>
        </w:rPr>
        <w:t>--split</w:t>
      </w:r>
      <w:r w:rsidRPr="00C40593">
        <w:rPr>
          <w:lang w:val="en-US"/>
        </w:rPr>
        <w:t xml:space="preserve"> </w:t>
      </w:r>
      <w:r w:rsidRPr="00C40593">
        <w:rPr>
          <w:rStyle w:val="CodeCouleur"/>
          <w:lang w:val="en-US"/>
        </w:rPr>
        <w:t>–by</w:t>
      </w:r>
      <w:r w:rsidR="009939A2" w:rsidRPr="00C40593">
        <w:rPr>
          <w:lang w:val="en-US"/>
        </w:rPr>
        <w:t> </w:t>
      </w:r>
      <w:proofErr w:type="spellStart"/>
      <w:r w:rsidRPr="00C40593">
        <w:rPr>
          <w:lang w:val="en-US"/>
        </w:rPr>
        <w:t>id_exo</w:t>
      </w:r>
      <w:proofErr w:type="spellEnd"/>
      <w:r w:rsidRPr="00C40593">
        <w:rPr>
          <w:lang w:val="en-US"/>
        </w:rPr>
        <w:t xml:space="preserve">                            \</w:t>
      </w:r>
    </w:p>
    <w:p w14:paraId="5CCE5109" w14:textId="48672A1E" w:rsidR="009939A2" w:rsidRPr="00C40593" w:rsidRDefault="005675A5" w:rsidP="009939A2">
      <w:pPr>
        <w:pStyle w:val="Code"/>
        <w:rPr>
          <w:lang w:val="en-US"/>
        </w:rPr>
      </w:pPr>
      <w:r w:rsidRPr="00C40593">
        <w:rPr>
          <w:lang w:val="en-US"/>
        </w:rPr>
        <w:t xml:space="preserve">     </w:t>
      </w:r>
      <w:r w:rsidRPr="00C40593">
        <w:rPr>
          <w:rStyle w:val="CodeCouleur"/>
          <w:lang w:val="en-US"/>
        </w:rPr>
        <w:t>--num-mappers</w:t>
      </w:r>
      <w:r w:rsidR="009939A2" w:rsidRPr="00C40593">
        <w:rPr>
          <w:lang w:val="en-US"/>
        </w:rPr>
        <w:t> </w:t>
      </w:r>
      <w:r w:rsidRPr="00C40593">
        <w:rPr>
          <w:lang w:val="en-US"/>
        </w:rPr>
        <w:t>6                               \</w:t>
      </w:r>
    </w:p>
    <w:p w14:paraId="2F370FB4" w14:textId="09A8CC2D" w:rsidR="005675A5" w:rsidRPr="00C40593" w:rsidRDefault="005675A5" w:rsidP="009939A2">
      <w:pPr>
        <w:pStyle w:val="Code"/>
        <w:rPr>
          <w:lang w:val="en-US"/>
        </w:rPr>
      </w:pPr>
      <w:r w:rsidRPr="00C40593">
        <w:rPr>
          <w:lang w:val="en-US"/>
        </w:rPr>
        <w:t xml:space="preserve">     </w:t>
      </w:r>
      <w:r w:rsidRPr="00C40593">
        <w:rPr>
          <w:rStyle w:val="CodeCouleur"/>
          <w:lang w:val="en-US"/>
        </w:rPr>
        <w:t>--target-</w:t>
      </w:r>
      <w:proofErr w:type="spellStart"/>
      <w:r w:rsidRPr="00C40593">
        <w:rPr>
          <w:rStyle w:val="CodeCouleur"/>
          <w:lang w:val="en-US"/>
        </w:rPr>
        <w:t>dir</w:t>
      </w:r>
      <w:proofErr w:type="spellEnd"/>
      <w:r w:rsidRPr="00C40593">
        <w:rPr>
          <w:lang w:val="en-US"/>
        </w:rPr>
        <w:t xml:space="preserve"> lab/import/data</w:t>
      </w:r>
    </w:p>
    <w:p w14:paraId="6CB86E7F" w14:textId="77777777" w:rsidR="000653E6" w:rsidRPr="0038625B" w:rsidRDefault="000653E6" w:rsidP="0038625B">
      <w:pPr>
        <w:pStyle w:val="Question"/>
      </w:pPr>
      <w:r w:rsidRPr="0038625B">
        <w:t xml:space="preserve">Supposez que vous souhaitez importer de façon incrémentale une table MySQL </w:t>
      </w:r>
      <w:proofErr w:type="spellStart"/>
      <w:r w:rsidRPr="0038625B">
        <w:rPr>
          <w:rStyle w:val="CodeDansTexte"/>
        </w:rPr>
        <w:t>table_exo</w:t>
      </w:r>
      <w:proofErr w:type="spellEnd"/>
      <w:r w:rsidRPr="0038625B">
        <w:t xml:space="preserve"> dans le HDFS. L’incrément doit se faire à partir du 15/09/2010 et le </w:t>
      </w:r>
      <w:proofErr w:type="spellStart"/>
      <w:r w:rsidRPr="0038625B">
        <w:rPr>
          <w:i/>
        </w:rPr>
        <w:t>TimeStamp</w:t>
      </w:r>
      <w:proofErr w:type="spellEnd"/>
      <w:r w:rsidRPr="0038625B">
        <w:t xml:space="preserve"> de la table est </w:t>
      </w:r>
      <w:proofErr w:type="spellStart"/>
      <w:r w:rsidRPr="0038625B">
        <w:rPr>
          <w:rStyle w:val="CodeDansTexte"/>
        </w:rPr>
        <w:t>date_exo</w:t>
      </w:r>
      <w:proofErr w:type="spellEnd"/>
      <w:r w:rsidRPr="0038625B">
        <w:t xml:space="preserve">. La colonne qui sert de critère de division est </w:t>
      </w:r>
      <w:proofErr w:type="spellStart"/>
      <w:r w:rsidRPr="0038625B">
        <w:rPr>
          <w:rStyle w:val="CodeDansTexte"/>
        </w:rPr>
        <w:t>id_exo</w:t>
      </w:r>
      <w:proofErr w:type="spellEnd"/>
      <w:r w:rsidRPr="0038625B">
        <w:t xml:space="preserve">. Fixez le nombre de tâches </w:t>
      </w:r>
      <w:proofErr w:type="spellStart"/>
      <w:r w:rsidRPr="0038625B">
        <w:t>Map</w:t>
      </w:r>
      <w:proofErr w:type="spellEnd"/>
      <w:r w:rsidRPr="0038625B">
        <w:t xml:space="preserve"> à 6 et importez la table dans le répertoire HDFS </w:t>
      </w:r>
      <w:proofErr w:type="spellStart"/>
      <w:r w:rsidRPr="0038625B">
        <w:rPr>
          <w:rStyle w:val="CodeDansTexte"/>
        </w:rPr>
        <w:t>lab</w:t>
      </w:r>
      <w:proofErr w:type="spellEnd"/>
      <w:r w:rsidRPr="0038625B">
        <w:rPr>
          <w:rStyle w:val="CodeDansTexte"/>
        </w:rPr>
        <w:t>/import/data</w:t>
      </w:r>
      <w:r w:rsidRPr="0038625B">
        <w:t>. Écrivez le script nécessaire pour réaliser cette opération.</w:t>
      </w:r>
    </w:p>
    <w:p w14:paraId="771ECA0C" w14:textId="4E00A509" w:rsidR="0038625B" w:rsidRDefault="005675A5" w:rsidP="0038625B">
      <w:pPr>
        <w:pStyle w:val="Code"/>
      </w:pPr>
      <w:r w:rsidRPr="0038625B">
        <w:lastRenderedPageBreak/>
        <w:t xml:space="preserve">$ </w:t>
      </w:r>
      <w:proofErr w:type="spellStart"/>
      <w:r w:rsidRPr="0038625B">
        <w:rPr>
          <w:rStyle w:val="CodeCouleur"/>
        </w:rPr>
        <w:t>sqoop</w:t>
      </w:r>
      <w:proofErr w:type="spellEnd"/>
      <w:r w:rsidRPr="0038625B">
        <w:rPr>
          <w:rStyle w:val="CodeCouleur"/>
        </w:rPr>
        <w:t xml:space="preserve"> import</w:t>
      </w:r>
      <w:r w:rsidRPr="0038625B">
        <w:t xml:space="preserve">                                     \</w:t>
      </w:r>
    </w:p>
    <w:p w14:paraId="3C405C11" w14:textId="09C835A5" w:rsidR="0038625B" w:rsidRPr="001A53C7" w:rsidRDefault="005675A5" w:rsidP="0038625B">
      <w:pPr>
        <w:pStyle w:val="Code"/>
        <w:rPr>
          <w:lang w:val="en-US"/>
        </w:rPr>
      </w:pPr>
      <w:r w:rsidRPr="0038625B">
        <w:t xml:space="preserve">     </w:t>
      </w:r>
      <w:r w:rsidRPr="001A53C7">
        <w:rPr>
          <w:rStyle w:val="CodeCouleur"/>
          <w:lang w:val="en-US"/>
        </w:rPr>
        <w:t>--connect</w:t>
      </w:r>
      <w:r w:rsidRPr="001A53C7">
        <w:rPr>
          <w:lang w:val="en-US"/>
        </w:rPr>
        <w:t xml:space="preserve"> </w:t>
      </w:r>
      <w:proofErr w:type="spellStart"/>
      <w:r w:rsidRPr="001A53C7">
        <w:rPr>
          <w:lang w:val="en-US"/>
        </w:rPr>
        <w:t>jdbc</w:t>
      </w:r>
      <w:proofErr w:type="gramStart"/>
      <w:r w:rsidRPr="001A53C7">
        <w:rPr>
          <w:lang w:val="en-US"/>
        </w:rPr>
        <w:t>:mysql</w:t>
      </w:r>
      <w:proofErr w:type="spellEnd"/>
      <w:proofErr w:type="gramEnd"/>
      <w:r w:rsidRPr="001A53C7">
        <w:rPr>
          <w:lang w:val="en-US"/>
        </w:rPr>
        <w:t>://localhost/</w:t>
      </w:r>
      <w:proofErr w:type="spellStart"/>
      <w:r w:rsidRPr="001A53C7">
        <w:rPr>
          <w:lang w:val="en-US"/>
        </w:rPr>
        <w:t>sqoop_test</w:t>
      </w:r>
      <w:proofErr w:type="spellEnd"/>
      <w:r w:rsidRPr="001A53C7">
        <w:rPr>
          <w:lang w:val="en-US"/>
        </w:rPr>
        <w:t xml:space="preserve"> </w:t>
      </w:r>
      <w:r w:rsidR="0038625B" w:rsidRPr="001A53C7">
        <w:rPr>
          <w:lang w:val="en-US"/>
        </w:rPr>
        <w:t xml:space="preserve"> </w:t>
      </w:r>
      <w:r w:rsidRPr="001A53C7">
        <w:rPr>
          <w:lang w:val="en-US"/>
        </w:rPr>
        <w:t xml:space="preserve"> \</w:t>
      </w:r>
    </w:p>
    <w:p w14:paraId="65FD0FF9" w14:textId="60BEB994" w:rsidR="0038625B" w:rsidRPr="00C40593" w:rsidRDefault="005675A5" w:rsidP="0038625B">
      <w:pPr>
        <w:pStyle w:val="Code"/>
        <w:rPr>
          <w:lang w:val="en-US"/>
        </w:rPr>
      </w:pPr>
      <w:r w:rsidRPr="001A53C7">
        <w:rPr>
          <w:lang w:val="en-US"/>
        </w:rPr>
        <w:t xml:space="preserve">     </w:t>
      </w:r>
      <w:r w:rsidRPr="00C40593">
        <w:rPr>
          <w:rStyle w:val="CodeCouleur"/>
          <w:lang w:val="en-US"/>
        </w:rPr>
        <w:t>--table</w:t>
      </w:r>
      <w:r w:rsidRPr="00C40593">
        <w:rPr>
          <w:lang w:val="en-US"/>
        </w:rPr>
        <w:t xml:space="preserve"> </w:t>
      </w:r>
      <w:proofErr w:type="spellStart"/>
      <w:r w:rsidRPr="00C40593">
        <w:rPr>
          <w:lang w:val="en-US"/>
        </w:rPr>
        <w:t>table_exo</w:t>
      </w:r>
      <w:proofErr w:type="spellEnd"/>
      <w:r w:rsidRPr="00C40593">
        <w:rPr>
          <w:lang w:val="en-US"/>
        </w:rPr>
        <w:t xml:space="preserve"> </w:t>
      </w:r>
      <w:r w:rsidR="0038625B" w:rsidRPr="00C40593">
        <w:rPr>
          <w:lang w:val="en-US"/>
        </w:rPr>
        <w:t xml:space="preserve"> </w:t>
      </w:r>
      <w:r w:rsidRPr="00C40593">
        <w:rPr>
          <w:lang w:val="en-US"/>
        </w:rPr>
        <w:t xml:space="preserve">                          </w:t>
      </w:r>
      <w:r w:rsidR="0038625B" w:rsidRPr="00C40593">
        <w:rPr>
          <w:lang w:val="en-US"/>
        </w:rPr>
        <w:t xml:space="preserve"> </w:t>
      </w:r>
      <w:r w:rsidRPr="00C40593">
        <w:rPr>
          <w:lang w:val="en-US"/>
        </w:rPr>
        <w:t>\</w:t>
      </w:r>
    </w:p>
    <w:p w14:paraId="1DC7BFCB" w14:textId="0FE25D47" w:rsidR="005675A5" w:rsidRPr="00C40593" w:rsidRDefault="005675A5" w:rsidP="0038625B">
      <w:pPr>
        <w:pStyle w:val="Code"/>
        <w:rPr>
          <w:lang w:val="en-US"/>
        </w:rPr>
      </w:pPr>
      <w:r w:rsidRPr="00C40593">
        <w:rPr>
          <w:lang w:val="en-US"/>
        </w:rPr>
        <w:t xml:space="preserve">     </w:t>
      </w:r>
      <w:r w:rsidRPr="00C40593">
        <w:rPr>
          <w:rStyle w:val="CodeCouleur"/>
          <w:lang w:val="en-US"/>
        </w:rPr>
        <w:t>--split –by</w:t>
      </w:r>
      <w:r w:rsidR="0038625B" w:rsidRPr="00C40593">
        <w:rPr>
          <w:lang w:val="en-US"/>
        </w:rPr>
        <w:t> </w:t>
      </w:r>
      <w:proofErr w:type="spellStart"/>
      <w:r w:rsidRPr="00C40593">
        <w:rPr>
          <w:lang w:val="en-US"/>
        </w:rPr>
        <w:t>id_</w:t>
      </w:r>
      <w:r w:rsidR="0038625B" w:rsidRPr="00C40593">
        <w:rPr>
          <w:lang w:val="en-US"/>
        </w:rPr>
        <w:t>exo</w:t>
      </w:r>
      <w:proofErr w:type="spellEnd"/>
      <w:r w:rsidRPr="00C40593">
        <w:rPr>
          <w:lang w:val="en-US"/>
        </w:rPr>
        <w:t xml:space="preserve">                            \</w:t>
      </w:r>
    </w:p>
    <w:p w14:paraId="0FD5B659" w14:textId="7A211F97" w:rsidR="0038625B" w:rsidRPr="00C40593" w:rsidRDefault="0038625B" w:rsidP="0038625B">
      <w:pPr>
        <w:pStyle w:val="Code"/>
        <w:rPr>
          <w:lang w:val="en-US"/>
        </w:rPr>
      </w:pPr>
      <w:r w:rsidRPr="00C40593">
        <w:rPr>
          <w:lang w:val="en-US"/>
        </w:rPr>
        <w:t xml:space="preserve">     </w:t>
      </w:r>
      <w:r w:rsidR="005675A5" w:rsidRPr="00C40593">
        <w:rPr>
          <w:rStyle w:val="CodeCouleur"/>
          <w:lang w:val="en-US"/>
        </w:rPr>
        <w:t>--check-column</w:t>
      </w:r>
      <w:r w:rsidR="005675A5" w:rsidRPr="00C40593">
        <w:rPr>
          <w:lang w:val="en-US"/>
        </w:rPr>
        <w:t xml:space="preserve"> "</w:t>
      </w:r>
      <w:proofErr w:type="spellStart"/>
      <w:r w:rsidR="005675A5" w:rsidRPr="00C40593">
        <w:rPr>
          <w:lang w:val="en-US"/>
        </w:rPr>
        <w:t>date_exo</w:t>
      </w:r>
      <w:proofErr w:type="spellEnd"/>
      <w:r w:rsidR="005675A5" w:rsidRPr="00C40593">
        <w:rPr>
          <w:lang w:val="en-US"/>
        </w:rPr>
        <w:t xml:space="preserve">"                  </w:t>
      </w:r>
      <w:r w:rsidRPr="00C40593">
        <w:rPr>
          <w:lang w:val="en-US"/>
        </w:rPr>
        <w:t xml:space="preserve">   </w:t>
      </w:r>
      <w:r w:rsidR="005675A5" w:rsidRPr="00C40593">
        <w:rPr>
          <w:lang w:val="en-US"/>
        </w:rPr>
        <w:t>\</w:t>
      </w:r>
    </w:p>
    <w:p w14:paraId="13158380" w14:textId="63C5E9E6" w:rsidR="005675A5" w:rsidRPr="00C40593" w:rsidRDefault="0038625B" w:rsidP="0038625B">
      <w:pPr>
        <w:pStyle w:val="Code"/>
        <w:rPr>
          <w:lang w:val="en-US"/>
        </w:rPr>
      </w:pPr>
      <w:r w:rsidRPr="00C40593">
        <w:rPr>
          <w:lang w:val="en-US"/>
        </w:rPr>
        <w:t xml:space="preserve">     </w:t>
      </w:r>
      <w:r w:rsidR="005675A5" w:rsidRPr="00C40593">
        <w:rPr>
          <w:rStyle w:val="CodeCouleur"/>
          <w:lang w:val="en-US"/>
        </w:rPr>
        <w:t>--incremental</w:t>
      </w:r>
      <w:r w:rsidR="005675A5" w:rsidRPr="00C40593">
        <w:rPr>
          <w:lang w:val="en-US"/>
        </w:rPr>
        <w:t xml:space="preserve"> "</w:t>
      </w:r>
      <w:proofErr w:type="spellStart"/>
      <w:r w:rsidR="005675A5" w:rsidRPr="00C40593">
        <w:rPr>
          <w:lang w:val="en-US"/>
        </w:rPr>
        <w:t>lastmodified</w:t>
      </w:r>
      <w:proofErr w:type="spellEnd"/>
      <w:r w:rsidR="005675A5" w:rsidRPr="00C40593">
        <w:rPr>
          <w:lang w:val="en-US"/>
        </w:rPr>
        <w:t>"                  \</w:t>
      </w:r>
    </w:p>
    <w:p w14:paraId="3B62742E" w14:textId="3AAB1B1C" w:rsidR="005675A5" w:rsidRPr="00C40593" w:rsidRDefault="0038625B" w:rsidP="0038625B">
      <w:pPr>
        <w:pStyle w:val="Code"/>
        <w:rPr>
          <w:lang w:val="en-US"/>
        </w:rPr>
      </w:pPr>
      <w:r w:rsidRPr="00C40593">
        <w:rPr>
          <w:lang w:val="en-US"/>
        </w:rPr>
        <w:t xml:space="preserve">     </w:t>
      </w:r>
      <w:r w:rsidR="005675A5" w:rsidRPr="00C40593">
        <w:rPr>
          <w:rStyle w:val="CodeCouleur"/>
          <w:lang w:val="en-US"/>
        </w:rPr>
        <w:t>--last-value</w:t>
      </w:r>
      <w:r w:rsidR="005675A5" w:rsidRPr="00C40593">
        <w:rPr>
          <w:lang w:val="en-US"/>
        </w:rPr>
        <w:t xml:space="preserve"> "2010-09-15"                     \</w:t>
      </w:r>
    </w:p>
    <w:p w14:paraId="66D04455" w14:textId="513BD2FE" w:rsidR="0038625B" w:rsidRPr="00C40593" w:rsidRDefault="0038625B" w:rsidP="0038625B">
      <w:pPr>
        <w:pStyle w:val="Code"/>
        <w:rPr>
          <w:lang w:val="en-US"/>
        </w:rPr>
      </w:pPr>
      <w:r w:rsidRPr="00C40593">
        <w:rPr>
          <w:lang w:val="en-US"/>
        </w:rPr>
        <w:t xml:space="preserve">     </w:t>
      </w:r>
      <w:r w:rsidR="005675A5" w:rsidRPr="00C40593">
        <w:rPr>
          <w:rStyle w:val="CodeCouleur"/>
          <w:lang w:val="en-US"/>
        </w:rPr>
        <w:t>--num-mappers</w:t>
      </w:r>
      <w:r w:rsidRPr="00C40593">
        <w:rPr>
          <w:lang w:val="en-US"/>
        </w:rPr>
        <w:t> </w:t>
      </w:r>
      <w:r w:rsidR="005675A5" w:rsidRPr="00C40593">
        <w:rPr>
          <w:lang w:val="en-US"/>
        </w:rPr>
        <w:t>6                               \</w:t>
      </w:r>
    </w:p>
    <w:p w14:paraId="4B0FE8C5" w14:textId="277E99F9" w:rsidR="005675A5" w:rsidRPr="00C40593" w:rsidRDefault="0038625B" w:rsidP="0038625B">
      <w:pPr>
        <w:pStyle w:val="Code"/>
        <w:rPr>
          <w:lang w:val="en-US"/>
        </w:rPr>
      </w:pPr>
      <w:r w:rsidRPr="00C40593">
        <w:rPr>
          <w:lang w:val="en-US"/>
        </w:rPr>
        <w:t xml:space="preserve">     </w:t>
      </w:r>
      <w:r w:rsidR="005675A5" w:rsidRPr="00C40593">
        <w:rPr>
          <w:rStyle w:val="CodeCouleur"/>
          <w:lang w:val="en-US"/>
        </w:rPr>
        <w:t>--target-</w:t>
      </w:r>
      <w:proofErr w:type="spellStart"/>
      <w:r w:rsidR="005675A5" w:rsidRPr="00C40593">
        <w:rPr>
          <w:rStyle w:val="CodeCouleur"/>
          <w:lang w:val="en-US"/>
        </w:rPr>
        <w:t>dir</w:t>
      </w:r>
      <w:proofErr w:type="spellEnd"/>
      <w:r w:rsidR="005675A5" w:rsidRPr="00C40593">
        <w:rPr>
          <w:lang w:val="en-US"/>
        </w:rPr>
        <w:t xml:space="preserve"> lab/import/data</w:t>
      </w:r>
    </w:p>
    <w:p w14:paraId="4EA944A9" w14:textId="77777777" w:rsidR="000653E6" w:rsidRPr="00A06CB5" w:rsidRDefault="000653E6" w:rsidP="000653E6">
      <w:pPr>
        <w:pStyle w:val="Question"/>
      </w:pPr>
      <w:r>
        <w:t>V</w:t>
      </w:r>
      <w:r w:rsidRPr="00A06CB5">
        <w:t>ous av</w:t>
      </w:r>
      <w:r>
        <w:t>ez</w:t>
      </w:r>
      <w:r w:rsidRPr="00A06CB5">
        <w:t xml:space="preserve"> un répertoire de </w:t>
      </w:r>
      <w:r>
        <w:t>huit</w:t>
      </w:r>
      <w:r w:rsidRPr="00A06CB5">
        <w:t xml:space="preserve"> fichiers à exporter </w:t>
      </w:r>
      <w:r>
        <w:t>vers</w:t>
      </w:r>
      <w:r w:rsidRPr="00A06CB5">
        <w:t xml:space="preserve"> une table relationnelle. Le nombre de tâches </w:t>
      </w:r>
      <w:proofErr w:type="spellStart"/>
      <w:r>
        <w:t>Map</w:t>
      </w:r>
      <w:proofErr w:type="spellEnd"/>
      <w:r>
        <w:t xml:space="preserve"> </w:t>
      </w:r>
      <w:r w:rsidRPr="00A06CB5">
        <w:t>d’écriture sera</w:t>
      </w:r>
      <w:r>
        <w:t>-t-il</w:t>
      </w:r>
      <w:r w:rsidRPr="00A06CB5">
        <w:t xml:space="preserve"> égal à</w:t>
      </w:r>
      <w:r>
        <w:t> </w:t>
      </w:r>
      <w:r w:rsidRPr="00A06CB5">
        <w:t>8</w:t>
      </w:r>
      <w:r>
        <w:t> ?</w:t>
      </w:r>
    </w:p>
    <w:p w14:paraId="4EBBE2BB" w14:textId="42B8D270" w:rsidR="000653E6" w:rsidRPr="00A06CB5" w:rsidRDefault="005675A5" w:rsidP="000653E6">
      <w:pPr>
        <w:pStyle w:val="TexteCourant"/>
      </w:pPr>
      <w:r>
        <w:t>Non.</w:t>
      </w:r>
    </w:p>
    <w:p w14:paraId="18F609E3" w14:textId="77777777" w:rsidR="000653E6" w:rsidRPr="00A06CB5" w:rsidRDefault="000653E6" w:rsidP="000653E6">
      <w:pPr>
        <w:pStyle w:val="Question"/>
      </w:pPr>
      <w:r w:rsidRPr="007A3694">
        <w:t>À</w:t>
      </w:r>
      <w:r w:rsidRPr="00A06CB5">
        <w:t xml:space="preserve"> quoi l’argument</w:t>
      </w:r>
      <w:r w:rsidRPr="000754A4">
        <w:rPr>
          <w:color w:val="0070C0"/>
        </w:rPr>
        <w:t xml:space="preserve"> </w:t>
      </w:r>
      <w:r w:rsidRPr="000754A4">
        <w:rPr>
          <w:rStyle w:val="CodeDansTexte"/>
          <w:color w:val="0070C0"/>
        </w:rPr>
        <w:t>direct</w:t>
      </w:r>
      <w:r w:rsidRPr="000754A4">
        <w:rPr>
          <w:color w:val="0070C0"/>
        </w:rPr>
        <w:t xml:space="preserve"> </w:t>
      </w:r>
      <w:r>
        <w:t xml:space="preserve">sert-il </w:t>
      </w:r>
      <w:r w:rsidRPr="00A06CB5">
        <w:t xml:space="preserve">dans l’export </w:t>
      </w:r>
      <w:proofErr w:type="spellStart"/>
      <w:r w:rsidRPr="00A06CB5">
        <w:t>Sqoop</w:t>
      </w:r>
      <w:proofErr w:type="spellEnd"/>
      <w:r w:rsidRPr="00A06CB5">
        <w:t> ?</w:t>
      </w:r>
    </w:p>
    <w:p w14:paraId="5F6E04D5" w14:textId="2439193A" w:rsidR="005675A5" w:rsidRPr="007A3694" w:rsidRDefault="005675A5" w:rsidP="007A3694">
      <w:pPr>
        <w:pStyle w:val="TexteCourant"/>
      </w:pPr>
      <w:r w:rsidRPr="007A3694">
        <w:t xml:space="preserve">L’argument </w:t>
      </w:r>
      <w:r w:rsidRPr="007A3694">
        <w:rPr>
          <w:rStyle w:val="CodeDansTexte"/>
        </w:rPr>
        <w:t>direct</w:t>
      </w:r>
      <w:r w:rsidRPr="007A3694">
        <w:t xml:space="preserve"> permet à </w:t>
      </w:r>
      <w:proofErr w:type="spellStart"/>
      <w:r w:rsidRPr="007A3694">
        <w:t>Sqoop</w:t>
      </w:r>
      <w:proofErr w:type="spellEnd"/>
      <w:r w:rsidRPr="007A3694">
        <w:t xml:space="preserve"> d’exporter 100</w:t>
      </w:r>
      <w:r w:rsidR="007A3694">
        <w:t> </w:t>
      </w:r>
      <w:r w:rsidRPr="007A3694">
        <w:t xml:space="preserve">lignes en une instruction </w:t>
      </w:r>
      <w:r w:rsidRPr="007A3694">
        <w:rPr>
          <w:rStyle w:val="CodeDansTexte"/>
        </w:rPr>
        <w:t>INSERT</w:t>
      </w:r>
      <w:r w:rsidRPr="007A3694">
        <w:t xml:space="preserve">. Cela correspond à l’instruction </w:t>
      </w:r>
      <w:r w:rsidRPr="007A3694">
        <w:rPr>
          <w:rStyle w:val="CodeDansTexte"/>
        </w:rPr>
        <w:t>BULK INSERT</w:t>
      </w:r>
      <w:r w:rsidRPr="007A3694">
        <w:t xml:space="preserve"> en</w:t>
      </w:r>
      <w:r w:rsidR="007A3694">
        <w:t> </w:t>
      </w:r>
      <w:r w:rsidRPr="007A3694">
        <w:t>SQL qui effectue les insertions par lot</w:t>
      </w:r>
      <w:r w:rsidR="007A3694">
        <w:t>s</w:t>
      </w:r>
      <w:r w:rsidRPr="007A3694">
        <w:t xml:space="preserve"> dans la base de données.</w:t>
      </w:r>
    </w:p>
    <w:p w14:paraId="5E39C5D3" w14:textId="77777777" w:rsidR="000653E6" w:rsidRPr="00A06CB5" w:rsidRDefault="000653E6" w:rsidP="000653E6">
      <w:pPr>
        <w:pStyle w:val="Question"/>
      </w:pPr>
      <w:r>
        <w:t>L</w:t>
      </w:r>
      <w:r w:rsidRPr="00A06CB5">
        <w:t>’argument</w:t>
      </w:r>
      <w:r w:rsidRPr="000754A4">
        <w:rPr>
          <w:color w:val="0070C0"/>
        </w:rPr>
        <w:t xml:space="preserve"> </w:t>
      </w:r>
      <w:r w:rsidRPr="000754A4">
        <w:rPr>
          <w:rStyle w:val="CodeDansTexte"/>
          <w:color w:val="0070C0"/>
        </w:rPr>
        <w:t>direct</w:t>
      </w:r>
      <w:r w:rsidRPr="000754A4">
        <w:rPr>
          <w:color w:val="0070C0"/>
        </w:rPr>
        <w:t xml:space="preserve"> </w:t>
      </w:r>
      <w:r w:rsidRPr="00A06CB5">
        <w:t xml:space="preserve">peut-il être utilisé lors des mises à jour dans l’export </w:t>
      </w:r>
      <w:proofErr w:type="spellStart"/>
      <w:r w:rsidRPr="00A06CB5">
        <w:t>Sqoop</w:t>
      </w:r>
      <w:proofErr w:type="spellEnd"/>
      <w:r w:rsidRPr="00A06CB5">
        <w:t> ? Justifiez votre réponse.</w:t>
      </w:r>
    </w:p>
    <w:p w14:paraId="4652B852" w14:textId="5D9A6A6F" w:rsidR="005675A5" w:rsidRPr="003F0381" w:rsidRDefault="005675A5" w:rsidP="003F0381">
      <w:pPr>
        <w:pStyle w:val="TexteCourant"/>
      </w:pPr>
      <w:r w:rsidRPr="003F0381">
        <w:t>Non</w:t>
      </w:r>
      <w:r w:rsidR="003F0381">
        <w:t>. Les</w:t>
      </w:r>
      <w:r w:rsidRPr="003F0381">
        <w:t xml:space="preserve"> mise</w:t>
      </w:r>
      <w:r w:rsidR="003F0381">
        <w:t>s</w:t>
      </w:r>
      <w:r w:rsidRPr="003F0381">
        <w:t xml:space="preserve"> à jour sont des opérations unitaires.</w:t>
      </w:r>
    </w:p>
    <w:p w14:paraId="3578C3AE" w14:textId="77777777" w:rsidR="000653E6" w:rsidRPr="00CA7BC7" w:rsidRDefault="000653E6" w:rsidP="00CA7BC7">
      <w:pPr>
        <w:pStyle w:val="Question"/>
      </w:pPr>
      <w:r w:rsidRPr="00CA7BC7">
        <w:t xml:space="preserve">Vous souhaitez exporter les fichiers du répertoire HDFS </w:t>
      </w:r>
      <w:proofErr w:type="spellStart"/>
      <w:r w:rsidRPr="00CA7BC7">
        <w:rPr>
          <w:rStyle w:val="CodeDansTexte"/>
        </w:rPr>
        <w:t>lab</w:t>
      </w:r>
      <w:proofErr w:type="spellEnd"/>
      <w:r w:rsidRPr="00CA7BC7">
        <w:rPr>
          <w:rStyle w:val="CodeDansTexte"/>
        </w:rPr>
        <w:t>/import/data</w:t>
      </w:r>
      <w:r w:rsidRPr="00CA7BC7">
        <w:t xml:space="preserve"> vers la table MySQL </w:t>
      </w:r>
      <w:proofErr w:type="spellStart"/>
      <w:r w:rsidRPr="00CA7BC7">
        <w:rPr>
          <w:rStyle w:val="CodeDansTexte"/>
        </w:rPr>
        <w:t>exo_hadoop</w:t>
      </w:r>
      <w:proofErr w:type="spellEnd"/>
      <w:r w:rsidRPr="00CA7BC7">
        <w:t xml:space="preserve">. Fixez le nombre de tâches </w:t>
      </w:r>
      <w:proofErr w:type="spellStart"/>
      <w:r w:rsidRPr="00CA7BC7">
        <w:t>Map</w:t>
      </w:r>
      <w:proofErr w:type="spellEnd"/>
      <w:r w:rsidRPr="00CA7BC7">
        <w:t xml:space="preserve"> à 4. Le séparateur de colonnes est la virgule et le séparateur de lignes est le retour à la ligne. Écrivez le script nécessaire pour réaliser cette opération.</w:t>
      </w:r>
    </w:p>
    <w:p w14:paraId="63C7AA53" w14:textId="1098F909" w:rsidR="00CA7BC7" w:rsidRDefault="005675A5" w:rsidP="00CA7BC7">
      <w:pPr>
        <w:pStyle w:val="Code"/>
      </w:pPr>
      <w:r w:rsidRPr="00CA7BC7">
        <w:t xml:space="preserve">$ </w:t>
      </w:r>
      <w:proofErr w:type="spellStart"/>
      <w:r w:rsidRPr="00CA7BC7">
        <w:rPr>
          <w:rStyle w:val="CodeCouleur"/>
        </w:rPr>
        <w:t>sqoop</w:t>
      </w:r>
      <w:proofErr w:type="spellEnd"/>
      <w:r w:rsidRPr="00CA7BC7">
        <w:rPr>
          <w:rStyle w:val="CodeCouleur"/>
        </w:rPr>
        <w:t xml:space="preserve"> export</w:t>
      </w:r>
      <w:r w:rsidRPr="00CA7BC7">
        <w:t xml:space="preserve">                                     \</w:t>
      </w:r>
    </w:p>
    <w:p w14:paraId="47F332A8" w14:textId="57967EAC" w:rsidR="00CA7BC7" w:rsidRPr="001A53C7" w:rsidRDefault="005675A5" w:rsidP="00CA7BC7">
      <w:pPr>
        <w:pStyle w:val="Code"/>
        <w:rPr>
          <w:lang w:val="en-US"/>
        </w:rPr>
      </w:pPr>
      <w:r w:rsidRPr="00CA7BC7">
        <w:t xml:space="preserve">     </w:t>
      </w:r>
      <w:r w:rsidRPr="001A53C7">
        <w:rPr>
          <w:rStyle w:val="CodeCouleur"/>
          <w:lang w:val="en-US"/>
        </w:rPr>
        <w:t>--connect</w:t>
      </w:r>
      <w:r w:rsidRPr="001A53C7">
        <w:rPr>
          <w:lang w:val="en-US"/>
        </w:rPr>
        <w:t xml:space="preserve"> </w:t>
      </w:r>
      <w:proofErr w:type="spellStart"/>
      <w:r w:rsidRPr="001A53C7">
        <w:rPr>
          <w:lang w:val="en-US"/>
        </w:rPr>
        <w:t>jdbc</w:t>
      </w:r>
      <w:proofErr w:type="gramStart"/>
      <w:r w:rsidRPr="001A53C7">
        <w:rPr>
          <w:lang w:val="en-US"/>
        </w:rPr>
        <w:t>:mysql</w:t>
      </w:r>
      <w:proofErr w:type="spellEnd"/>
      <w:proofErr w:type="gramEnd"/>
      <w:r w:rsidRPr="001A53C7">
        <w:rPr>
          <w:lang w:val="en-US"/>
        </w:rPr>
        <w:t>://localhost/</w:t>
      </w:r>
      <w:proofErr w:type="spellStart"/>
      <w:r w:rsidRPr="001A53C7">
        <w:rPr>
          <w:lang w:val="en-US"/>
        </w:rPr>
        <w:t>sqoop_test</w:t>
      </w:r>
      <w:proofErr w:type="spellEnd"/>
      <w:r w:rsidRPr="001A53C7">
        <w:rPr>
          <w:lang w:val="en-US"/>
        </w:rPr>
        <w:t xml:space="preserve">   \</w:t>
      </w:r>
    </w:p>
    <w:p w14:paraId="7D024B6F" w14:textId="2D5376EE" w:rsidR="00CA7BC7" w:rsidRPr="00C40593" w:rsidRDefault="005675A5" w:rsidP="00CA7BC7">
      <w:pPr>
        <w:pStyle w:val="Code"/>
        <w:rPr>
          <w:lang w:val="en-US"/>
        </w:rPr>
      </w:pPr>
      <w:r w:rsidRPr="001A53C7">
        <w:rPr>
          <w:lang w:val="en-US"/>
        </w:rPr>
        <w:t xml:space="preserve">     </w:t>
      </w:r>
      <w:r w:rsidRPr="00C40593">
        <w:rPr>
          <w:rStyle w:val="CodeCouleur"/>
          <w:lang w:val="en-US"/>
        </w:rPr>
        <w:t>--table</w:t>
      </w:r>
      <w:r w:rsidRPr="00C40593">
        <w:rPr>
          <w:lang w:val="en-US"/>
        </w:rPr>
        <w:t xml:space="preserve"> </w:t>
      </w:r>
      <w:proofErr w:type="spellStart"/>
      <w:r w:rsidRPr="00C40593">
        <w:rPr>
          <w:lang w:val="en-US"/>
        </w:rPr>
        <w:t>exo_hadoop</w:t>
      </w:r>
      <w:proofErr w:type="spellEnd"/>
      <w:r w:rsidR="00CA7BC7" w:rsidRPr="00C40593">
        <w:rPr>
          <w:lang w:val="en-US"/>
        </w:rPr>
        <w:t xml:space="preserve"> </w:t>
      </w:r>
      <w:r w:rsidRPr="00C40593">
        <w:rPr>
          <w:lang w:val="en-US"/>
        </w:rPr>
        <w:t xml:space="preserve">                           \</w:t>
      </w:r>
    </w:p>
    <w:p w14:paraId="2509F0DC" w14:textId="20059681" w:rsidR="005675A5" w:rsidRPr="00C40593" w:rsidRDefault="005675A5" w:rsidP="00CA7BC7">
      <w:pPr>
        <w:pStyle w:val="Code"/>
        <w:rPr>
          <w:lang w:val="en-US"/>
        </w:rPr>
      </w:pPr>
      <w:r w:rsidRPr="00C40593">
        <w:rPr>
          <w:lang w:val="en-US"/>
        </w:rPr>
        <w:t xml:space="preserve">     </w:t>
      </w:r>
      <w:r w:rsidRPr="00C40593">
        <w:rPr>
          <w:rStyle w:val="CodeCouleur"/>
          <w:lang w:val="en-US"/>
        </w:rPr>
        <w:t>--export-</w:t>
      </w:r>
      <w:proofErr w:type="spellStart"/>
      <w:r w:rsidRPr="00C40593">
        <w:rPr>
          <w:rStyle w:val="CodeCouleur"/>
          <w:lang w:val="en-US"/>
        </w:rPr>
        <w:t>dir</w:t>
      </w:r>
      <w:proofErr w:type="spellEnd"/>
      <w:r w:rsidRPr="00C40593">
        <w:rPr>
          <w:lang w:val="en-US"/>
        </w:rPr>
        <w:t xml:space="preserve"> lab/import/data                  \</w:t>
      </w:r>
    </w:p>
    <w:p w14:paraId="67905DED" w14:textId="48DCE502" w:rsidR="00CA7BC7" w:rsidRPr="00C40593" w:rsidRDefault="00CA7BC7" w:rsidP="00CA7BC7">
      <w:pPr>
        <w:pStyle w:val="Code"/>
        <w:rPr>
          <w:lang w:val="en-US"/>
        </w:rPr>
      </w:pPr>
      <w:r w:rsidRPr="00C40593">
        <w:rPr>
          <w:lang w:val="en-US"/>
        </w:rPr>
        <w:t xml:space="preserve">     </w:t>
      </w:r>
      <w:r w:rsidR="005675A5" w:rsidRPr="00C40593">
        <w:rPr>
          <w:rStyle w:val="CodeCouleur"/>
          <w:lang w:val="en-US"/>
        </w:rPr>
        <w:t>--direct</w:t>
      </w:r>
      <w:r w:rsidR="005675A5" w:rsidRPr="00C40593">
        <w:rPr>
          <w:lang w:val="en-US"/>
        </w:rPr>
        <w:t xml:space="preserve">                                      \</w:t>
      </w:r>
    </w:p>
    <w:p w14:paraId="0969E165" w14:textId="6BFC0C67" w:rsidR="005675A5" w:rsidRPr="00C40593" w:rsidRDefault="00CA7BC7" w:rsidP="00CA7BC7">
      <w:pPr>
        <w:pStyle w:val="Code"/>
        <w:rPr>
          <w:lang w:val="en-US"/>
        </w:rPr>
      </w:pPr>
      <w:r w:rsidRPr="00C40593">
        <w:rPr>
          <w:lang w:val="en-US"/>
        </w:rPr>
        <w:t xml:space="preserve">     </w:t>
      </w:r>
      <w:r w:rsidR="005675A5" w:rsidRPr="00C40593">
        <w:rPr>
          <w:rStyle w:val="CodeCouleur"/>
          <w:lang w:val="en-US"/>
        </w:rPr>
        <w:t>--input-fields-terminated-by</w:t>
      </w:r>
      <w:r w:rsidRPr="00C40593">
        <w:rPr>
          <w:lang w:val="en-US"/>
        </w:rPr>
        <w:t> </w:t>
      </w:r>
      <w:r w:rsidR="005675A5" w:rsidRPr="00C40593">
        <w:rPr>
          <w:lang w:val="en-US"/>
        </w:rPr>
        <w:t>‘\001’           \</w:t>
      </w:r>
    </w:p>
    <w:p w14:paraId="3DF89F62" w14:textId="7E1EEB3B" w:rsidR="005675A5" w:rsidRPr="00C40593" w:rsidRDefault="00CA7BC7" w:rsidP="00CA7BC7">
      <w:pPr>
        <w:pStyle w:val="Code"/>
        <w:rPr>
          <w:lang w:val="en-US"/>
        </w:rPr>
      </w:pPr>
      <w:r w:rsidRPr="00C40593">
        <w:rPr>
          <w:lang w:val="en-US"/>
        </w:rPr>
        <w:t xml:space="preserve">     </w:t>
      </w:r>
      <w:r w:rsidR="005675A5" w:rsidRPr="00C40593">
        <w:rPr>
          <w:rStyle w:val="CodeCouleur"/>
          <w:lang w:val="en-US"/>
        </w:rPr>
        <w:t>--lines-terminated-by</w:t>
      </w:r>
      <w:r w:rsidRPr="00C40593">
        <w:rPr>
          <w:lang w:val="en-US"/>
        </w:rPr>
        <w:t> </w:t>
      </w:r>
      <w:r w:rsidR="005675A5" w:rsidRPr="00C40593">
        <w:rPr>
          <w:lang w:val="en-US"/>
        </w:rPr>
        <w:t>‘\n’                    \</w:t>
      </w:r>
    </w:p>
    <w:p w14:paraId="5D9144D0" w14:textId="03332D46" w:rsidR="005675A5" w:rsidRPr="00C40593" w:rsidRDefault="005675A5" w:rsidP="00CA7BC7">
      <w:pPr>
        <w:pStyle w:val="Code"/>
        <w:rPr>
          <w:lang w:val="en-US"/>
        </w:rPr>
      </w:pPr>
      <w:r w:rsidRPr="00C40593">
        <w:rPr>
          <w:lang w:val="en-US"/>
        </w:rPr>
        <w:t xml:space="preserve">     </w:t>
      </w:r>
      <w:r w:rsidRPr="00C40593">
        <w:rPr>
          <w:rStyle w:val="CodeCouleur"/>
          <w:lang w:val="en-US"/>
        </w:rPr>
        <w:t>--num-mappers</w:t>
      </w:r>
      <w:r w:rsidR="00CA7BC7" w:rsidRPr="00C40593">
        <w:rPr>
          <w:lang w:val="en-US"/>
        </w:rPr>
        <w:t> </w:t>
      </w:r>
      <w:r w:rsidRPr="00C40593">
        <w:rPr>
          <w:lang w:val="en-US"/>
        </w:rPr>
        <w:t>4</w:t>
      </w:r>
    </w:p>
    <w:p w14:paraId="4CBF868A" w14:textId="5BE87010" w:rsidR="00083115" w:rsidRDefault="005C0EDF" w:rsidP="003F7E56">
      <w:pPr>
        <w:pStyle w:val="TitreNiveau1"/>
      </w:pPr>
      <w:r>
        <w:t>Chapitre 1</w:t>
      </w:r>
      <w:r w:rsidR="003077C1">
        <w:t xml:space="preserve">4 </w:t>
      </w:r>
    </w:p>
    <w:p w14:paraId="07300EF3" w14:textId="77777777" w:rsidR="000965DD" w:rsidRPr="00855F09" w:rsidRDefault="000965DD" w:rsidP="000965DD">
      <w:pPr>
        <w:pStyle w:val="Question"/>
      </w:pPr>
      <w:r w:rsidRPr="00B60194">
        <w:t>Q</w:t>
      </w:r>
      <w:r w:rsidRPr="00855F09">
        <w:t>uel est le but de HUE dans l’écosystème Hadoop ?</w:t>
      </w:r>
    </w:p>
    <w:p w14:paraId="43D8B0A2" w14:textId="62233D38" w:rsidR="000965DD" w:rsidRPr="00B60194" w:rsidRDefault="000965DD" w:rsidP="00B60194">
      <w:pPr>
        <w:pStyle w:val="TexteCourant"/>
      </w:pPr>
      <w:r w:rsidRPr="00B60194">
        <w:t>HUE</w:t>
      </w:r>
      <w:r w:rsidR="00B60194">
        <w:t xml:space="preserve"> (</w:t>
      </w:r>
      <w:proofErr w:type="spellStart"/>
      <w:r w:rsidRPr="00B60194">
        <w:t>Hadoop</w:t>
      </w:r>
      <w:proofErr w:type="spellEnd"/>
      <w:r w:rsidRPr="00B60194">
        <w:t xml:space="preserve"> User </w:t>
      </w:r>
      <w:proofErr w:type="spellStart"/>
      <w:r w:rsidRPr="00B60194">
        <w:t>Experience</w:t>
      </w:r>
      <w:proofErr w:type="spellEnd"/>
      <w:r w:rsidR="00B60194">
        <w:t>)</w:t>
      </w:r>
      <w:r w:rsidRPr="00B60194">
        <w:t xml:space="preserve"> offre une interface utilisateur </w:t>
      </w:r>
      <w:r w:rsidR="00B60194">
        <w:t>w</w:t>
      </w:r>
      <w:r w:rsidRPr="00B60194">
        <w:t>eb qui simplifie le processus de création, de maintien et d</w:t>
      </w:r>
      <w:r w:rsidR="00B60194">
        <w:t>’</w:t>
      </w:r>
      <w:r w:rsidRPr="00B60194">
        <w:t>exécution de plusieurs types de jobs. En d</w:t>
      </w:r>
      <w:r w:rsidR="00B60194">
        <w:t>’</w:t>
      </w:r>
      <w:r w:rsidRPr="00B60194">
        <w:t>autres termes, c</w:t>
      </w:r>
      <w:r w:rsidR="00B60194">
        <w:t>’</w:t>
      </w:r>
      <w:r w:rsidRPr="00B60194">
        <w:t>est une interface unifiée de toutes les technologies de l</w:t>
      </w:r>
      <w:r w:rsidR="00B60194">
        <w:t>’</w:t>
      </w:r>
      <w:r w:rsidRPr="00B60194">
        <w:t>écosystème Hadoop.</w:t>
      </w:r>
    </w:p>
    <w:p w14:paraId="5823BBFD" w14:textId="77777777" w:rsidR="000965DD" w:rsidRPr="00855F09" w:rsidRDefault="000965DD" w:rsidP="000965DD">
      <w:pPr>
        <w:pStyle w:val="Question"/>
      </w:pPr>
      <w:r w:rsidRPr="00B60194">
        <w:t>C</w:t>
      </w:r>
      <w:r w:rsidRPr="00855F09">
        <w:t xml:space="preserve">itez </w:t>
      </w:r>
      <w:r>
        <w:t>trois</w:t>
      </w:r>
      <w:r w:rsidRPr="00855F09">
        <w:t xml:space="preserve"> composants de</w:t>
      </w:r>
      <w:r>
        <w:t> </w:t>
      </w:r>
      <w:r w:rsidRPr="00855F09">
        <w:t>HUE</w:t>
      </w:r>
      <w:r>
        <w:t>.</w:t>
      </w:r>
    </w:p>
    <w:p w14:paraId="63906A7C" w14:textId="3A7C102E" w:rsidR="000965DD" w:rsidRDefault="000965DD" w:rsidP="00B60194">
      <w:pPr>
        <w:pStyle w:val="ListeAPuce"/>
      </w:pPr>
      <w:proofErr w:type="spellStart"/>
      <w:r>
        <w:lastRenderedPageBreak/>
        <w:t>FileBrowser</w:t>
      </w:r>
      <w:proofErr w:type="spellEnd"/>
      <w:r>
        <w:t xml:space="preserve"> pour naviguer dans le HDFS</w:t>
      </w:r>
    </w:p>
    <w:p w14:paraId="3651FD53" w14:textId="4688D772" w:rsidR="000965DD" w:rsidRDefault="000965DD" w:rsidP="00B60194">
      <w:pPr>
        <w:pStyle w:val="ListeAPuce"/>
      </w:pPr>
      <w:proofErr w:type="spellStart"/>
      <w:r>
        <w:t>BeeWax</w:t>
      </w:r>
      <w:proofErr w:type="spellEnd"/>
      <w:r>
        <w:t xml:space="preserve"> pour l’écriture des scripts </w:t>
      </w:r>
      <w:proofErr w:type="spellStart"/>
      <w:r>
        <w:t>HiveQL</w:t>
      </w:r>
      <w:proofErr w:type="spellEnd"/>
    </w:p>
    <w:p w14:paraId="027030AC" w14:textId="79E3BFCA" w:rsidR="000965DD" w:rsidRDefault="000965DD" w:rsidP="00B60194">
      <w:pPr>
        <w:pStyle w:val="ListeAPuce"/>
      </w:pPr>
      <w:proofErr w:type="spellStart"/>
      <w:r>
        <w:t>Oozie</w:t>
      </w:r>
      <w:proofErr w:type="spellEnd"/>
      <w:r w:rsidR="00B60194">
        <w:t> </w:t>
      </w:r>
      <w:r>
        <w:t xml:space="preserve">App pour la création et la planification des workflows </w:t>
      </w:r>
      <w:proofErr w:type="spellStart"/>
      <w:r>
        <w:t>Oozie</w:t>
      </w:r>
      <w:proofErr w:type="spellEnd"/>
    </w:p>
    <w:p w14:paraId="23975429" w14:textId="77777777" w:rsidR="000965DD" w:rsidRPr="00855F09" w:rsidRDefault="000965DD" w:rsidP="000965DD">
      <w:pPr>
        <w:pStyle w:val="Question"/>
      </w:pPr>
      <w:r>
        <w:t>Q</w:t>
      </w:r>
      <w:r w:rsidRPr="00855F09">
        <w:t>uel est le but d’</w:t>
      </w:r>
      <w:proofErr w:type="spellStart"/>
      <w:r w:rsidRPr="00855F09">
        <w:t>A</w:t>
      </w:r>
      <w:r>
        <w:t>mbari</w:t>
      </w:r>
      <w:proofErr w:type="spellEnd"/>
      <w:r w:rsidRPr="00855F09">
        <w:t xml:space="preserve"> dans l’écosystème </w:t>
      </w:r>
      <w:proofErr w:type="spellStart"/>
      <w:r w:rsidRPr="00855F09">
        <w:t>Hadoop</w:t>
      </w:r>
      <w:proofErr w:type="spellEnd"/>
      <w:r w:rsidRPr="00855F09">
        <w:t> ?</w:t>
      </w:r>
    </w:p>
    <w:p w14:paraId="3C8D49B2" w14:textId="075B52A6" w:rsidR="000965DD" w:rsidRPr="00B60194" w:rsidRDefault="000965DD" w:rsidP="00B60194">
      <w:pPr>
        <w:pStyle w:val="TexteCourant"/>
      </w:pPr>
      <w:proofErr w:type="spellStart"/>
      <w:r w:rsidRPr="00B60194">
        <w:t>Ambari</w:t>
      </w:r>
      <w:proofErr w:type="spellEnd"/>
      <w:r w:rsidRPr="00B60194">
        <w:t xml:space="preserve"> a pour but d’aider les administrateurs à gérer les ressources d</w:t>
      </w:r>
      <w:r w:rsidR="00B60194">
        <w:t>’</w:t>
      </w:r>
      <w:r w:rsidRPr="00B60194">
        <w:t>un cluster Hadoop, à suivre sa performance et à gérer l’administration de sa sécurité.</w:t>
      </w:r>
    </w:p>
    <w:p w14:paraId="16176052" w14:textId="77777777" w:rsidR="000965DD" w:rsidRPr="00855F09" w:rsidRDefault="000965DD" w:rsidP="000965DD">
      <w:pPr>
        <w:pStyle w:val="Question"/>
      </w:pPr>
      <w:r>
        <w:t>P</w:t>
      </w:r>
      <w:r w:rsidRPr="00855F09">
        <w:t>ourquoi est-il important de surveiller l’utilisation des ressources du cluster Hadoop ?</w:t>
      </w:r>
    </w:p>
    <w:p w14:paraId="272A85ED" w14:textId="6EA902BC" w:rsidR="000965DD" w:rsidRPr="00B60194" w:rsidRDefault="00B60194" w:rsidP="00B60194">
      <w:pPr>
        <w:pStyle w:val="TexteCourant"/>
      </w:pPr>
      <w:r>
        <w:t>En surveillant l</w:t>
      </w:r>
      <w:r w:rsidR="000965DD" w:rsidRPr="00B60194">
        <w:t>es ressources du cluster</w:t>
      </w:r>
      <w:r>
        <w:t>, on s’assure</w:t>
      </w:r>
      <w:r w:rsidR="000965DD" w:rsidRPr="00B60194">
        <w:t xml:space="preserve"> que </w:t>
      </w:r>
      <w:r>
        <w:t>ce dernier</w:t>
      </w:r>
      <w:r w:rsidR="000965DD" w:rsidRPr="00B60194">
        <w:t xml:space="preserve"> n</w:t>
      </w:r>
      <w:r>
        <w:t>’</w:t>
      </w:r>
      <w:r w:rsidR="000965DD" w:rsidRPr="00B60194">
        <w:t xml:space="preserve">est pas sous-utilisé ou </w:t>
      </w:r>
      <w:proofErr w:type="spellStart"/>
      <w:r w:rsidR="000965DD" w:rsidRPr="00B60194">
        <w:t>sur-utilisé</w:t>
      </w:r>
      <w:proofErr w:type="spellEnd"/>
      <w:r w:rsidR="000965DD" w:rsidRPr="00B60194">
        <w:t>. S</w:t>
      </w:r>
      <w:r w:rsidR="005D4379">
        <w:t>’</w:t>
      </w:r>
      <w:r w:rsidR="000965DD" w:rsidRPr="00B60194">
        <w:t>il</w:t>
      </w:r>
      <w:r w:rsidR="005D4379">
        <w:t xml:space="preserve"> est</w:t>
      </w:r>
      <w:r w:rsidR="000965DD" w:rsidRPr="00B60194">
        <w:t xml:space="preserve"> </w:t>
      </w:r>
      <w:proofErr w:type="spellStart"/>
      <w:r w:rsidR="000965DD" w:rsidRPr="00B60194">
        <w:t>sur-utilisé</w:t>
      </w:r>
      <w:proofErr w:type="spellEnd"/>
      <w:r w:rsidR="005D4379">
        <w:t>,</w:t>
      </w:r>
      <w:r w:rsidR="000965DD" w:rsidRPr="00B60194">
        <w:t xml:space="preserve"> il y</w:t>
      </w:r>
      <w:r w:rsidR="005D4379">
        <w:t xml:space="preserve"> </w:t>
      </w:r>
      <w:r w:rsidR="000965DD" w:rsidRPr="00B60194">
        <w:t xml:space="preserve">a de fortes chances que les applications entrent en compétition les unes </w:t>
      </w:r>
      <w:r w:rsidR="005D4379">
        <w:t>avec l</w:t>
      </w:r>
      <w:r w:rsidR="000965DD" w:rsidRPr="00B60194">
        <w:t>es autres pour l</w:t>
      </w:r>
      <w:r w:rsidR="005D4379">
        <w:t>’</w:t>
      </w:r>
      <w:r w:rsidR="000965DD" w:rsidRPr="00B60194">
        <w:t xml:space="preserve">obtention des ressources, baissant ainsi leur performance. Si le cluster </w:t>
      </w:r>
      <w:r w:rsidR="005D4379">
        <w:t>est</w:t>
      </w:r>
      <w:r w:rsidR="000965DD" w:rsidRPr="00B60194">
        <w:t xml:space="preserve"> sous-utilisé, alors vous ne rentrez pas dans vos investissements.</w:t>
      </w:r>
    </w:p>
    <w:p w14:paraId="65DEA9C0" w14:textId="77777777" w:rsidR="000965DD" w:rsidRPr="00855F09" w:rsidRDefault="000965DD" w:rsidP="000965DD">
      <w:pPr>
        <w:pStyle w:val="Question"/>
      </w:pPr>
      <w:r>
        <w:t>C</w:t>
      </w:r>
      <w:r w:rsidRPr="00855F09">
        <w:t>itez deux fonctions d’</w:t>
      </w:r>
      <w:proofErr w:type="spellStart"/>
      <w:r w:rsidRPr="00855F09">
        <w:t>A</w:t>
      </w:r>
      <w:r>
        <w:t>mbari</w:t>
      </w:r>
      <w:proofErr w:type="spellEnd"/>
      <w:r>
        <w:t>.</w:t>
      </w:r>
    </w:p>
    <w:p w14:paraId="35DD13E8" w14:textId="1E38733D" w:rsidR="000965DD" w:rsidRPr="005D4379" w:rsidRDefault="005D4379" w:rsidP="005D4379">
      <w:pPr>
        <w:pStyle w:val="ListeAPuce"/>
      </w:pPr>
      <w:r>
        <w:t>S</w:t>
      </w:r>
      <w:r w:rsidR="000965DD" w:rsidRPr="005D4379">
        <w:t xml:space="preserve">tatistiques via </w:t>
      </w:r>
      <w:proofErr w:type="spellStart"/>
      <w:r w:rsidR="000965DD" w:rsidRPr="005D4379">
        <w:t>Ambari</w:t>
      </w:r>
      <w:proofErr w:type="spellEnd"/>
      <w:r w:rsidR="000965DD" w:rsidRPr="005D4379">
        <w:t xml:space="preserve"> </w:t>
      </w:r>
      <w:proofErr w:type="spellStart"/>
      <w:r w:rsidR="000965DD" w:rsidRPr="005D4379">
        <w:t>Metric</w:t>
      </w:r>
      <w:proofErr w:type="spellEnd"/>
      <w:r w:rsidR="000965DD" w:rsidRPr="005D4379">
        <w:t xml:space="preserve"> System pour suivre la performance du </w:t>
      </w:r>
      <w:r>
        <w:t>c</w:t>
      </w:r>
      <w:r w:rsidR="000965DD" w:rsidRPr="005D4379">
        <w:t>luster</w:t>
      </w:r>
      <w:r>
        <w:t>.</w:t>
      </w:r>
    </w:p>
    <w:p w14:paraId="31454C9E" w14:textId="51D389B7" w:rsidR="00083115" w:rsidRPr="005D4379" w:rsidRDefault="005D4379" w:rsidP="005D4379">
      <w:pPr>
        <w:pStyle w:val="ListeAPuce"/>
      </w:pPr>
      <w:r>
        <w:t>S</w:t>
      </w:r>
      <w:r w:rsidR="000965DD" w:rsidRPr="005D4379">
        <w:t xml:space="preserve">urveillance de l’utilisation des ressources du cluster via </w:t>
      </w:r>
      <w:proofErr w:type="spellStart"/>
      <w:r w:rsidR="000965DD" w:rsidRPr="005D4379">
        <w:t>Ambari</w:t>
      </w:r>
      <w:proofErr w:type="spellEnd"/>
      <w:r w:rsidR="000965DD" w:rsidRPr="005D4379">
        <w:t xml:space="preserve"> </w:t>
      </w:r>
      <w:proofErr w:type="spellStart"/>
      <w:r w:rsidR="000965DD" w:rsidRPr="005D4379">
        <w:t>Alert</w:t>
      </w:r>
      <w:proofErr w:type="spellEnd"/>
      <w:r w:rsidR="000965DD" w:rsidRPr="005D4379">
        <w:t xml:space="preserve"> Framework</w:t>
      </w:r>
      <w:r>
        <w:t>.</w:t>
      </w:r>
    </w:p>
    <w:p w14:paraId="4A9905DE" w14:textId="7F1FF771" w:rsidR="00083115" w:rsidRDefault="005C0EDF" w:rsidP="003F7E56">
      <w:pPr>
        <w:pStyle w:val="TitreNiveau1"/>
      </w:pPr>
      <w:r>
        <w:t>Chapitre 1</w:t>
      </w:r>
      <w:r w:rsidR="003077C1">
        <w:t xml:space="preserve">5 </w:t>
      </w:r>
    </w:p>
    <w:p w14:paraId="5BEC23FC" w14:textId="77777777" w:rsidR="0026596C" w:rsidRDefault="0026596C" w:rsidP="0026596C">
      <w:pPr>
        <w:pStyle w:val="Question"/>
      </w:pPr>
      <w:r w:rsidRPr="00E11511">
        <w:t>Q</w:t>
      </w:r>
      <w:r w:rsidRPr="004443A6">
        <w:t xml:space="preserve">uels sont les freins </w:t>
      </w:r>
      <w:r>
        <w:t>à</w:t>
      </w:r>
      <w:r w:rsidRPr="004443A6">
        <w:t xml:space="preserve"> l</w:t>
      </w:r>
      <w:r>
        <w:t>’</w:t>
      </w:r>
      <w:r w:rsidRPr="004443A6">
        <w:t>adoption d</w:t>
      </w:r>
      <w:r>
        <w:t xml:space="preserve">e </w:t>
      </w:r>
      <w:r w:rsidRPr="004443A6">
        <w:t>Hadoop en entreprise</w:t>
      </w:r>
      <w:r>
        <w:t> </w:t>
      </w:r>
      <w:r w:rsidRPr="004443A6">
        <w:t>?</w:t>
      </w:r>
    </w:p>
    <w:p w14:paraId="42CDB69C" w14:textId="77777777" w:rsidR="00E11511" w:rsidRDefault="00900615" w:rsidP="00E11511">
      <w:pPr>
        <w:pStyle w:val="TexteCourant"/>
      </w:pPr>
      <w:r w:rsidRPr="00E11511">
        <w:t>Hadoop est open source</w:t>
      </w:r>
      <w:r w:rsidR="00E11511">
        <w:t>, ce qui implique :</w:t>
      </w:r>
    </w:p>
    <w:p w14:paraId="3AA68AF5" w14:textId="77777777" w:rsidR="00E11511" w:rsidRDefault="00900615" w:rsidP="00E11511">
      <w:pPr>
        <w:pStyle w:val="ListeAPuce"/>
      </w:pPr>
      <w:r w:rsidRPr="00E11511">
        <w:t>une multiplicité de licences et de versions de logiciels difficile à suivre</w:t>
      </w:r>
      <w:r w:rsidR="00E11511">
        <w:t> ;</w:t>
      </w:r>
    </w:p>
    <w:p w14:paraId="174C211A" w14:textId="72F1169C" w:rsidR="00E11511" w:rsidRDefault="00900615" w:rsidP="00E11511">
      <w:pPr>
        <w:pStyle w:val="ListeAPuce"/>
      </w:pPr>
      <w:r w:rsidRPr="00E11511">
        <w:t>l</w:t>
      </w:r>
      <w:r w:rsidR="00E11511">
        <w:t>’</w:t>
      </w:r>
      <w:r w:rsidRPr="00E11511">
        <w:t>ouverture du code source</w:t>
      </w:r>
      <w:r w:rsidR="00E11511">
        <w:t xml:space="preserve">, ce qui représente </w:t>
      </w:r>
      <w:r w:rsidRPr="00E11511">
        <w:t>un risque de sécurité</w:t>
      </w:r>
      <w:r w:rsidR="00E11511">
        <w:t>.</w:t>
      </w:r>
    </w:p>
    <w:p w14:paraId="47F292F7" w14:textId="3D9860C5" w:rsidR="00900615" w:rsidRPr="00E11511" w:rsidRDefault="00E11511" w:rsidP="00E11511">
      <w:pPr>
        <w:pStyle w:val="TexteCourant"/>
      </w:pPr>
      <w:r>
        <w:t xml:space="preserve">De plus, </w:t>
      </w:r>
      <w:r w:rsidR="00900615" w:rsidRPr="00E11511">
        <w:t>Hadoop a été conçu à la base pour les développeurs, pas les métiers.</w:t>
      </w:r>
    </w:p>
    <w:p w14:paraId="1F58C826" w14:textId="77777777" w:rsidR="0026596C" w:rsidRPr="004443A6" w:rsidRDefault="0026596C" w:rsidP="0026596C">
      <w:pPr>
        <w:pStyle w:val="Question"/>
      </w:pPr>
      <w:r w:rsidRPr="00E11511">
        <w:t>D</w:t>
      </w:r>
      <w:r w:rsidRPr="004443A6">
        <w:t>écrivez le modèle de développement communautaire</w:t>
      </w:r>
      <w:r>
        <w:t>.</w:t>
      </w:r>
    </w:p>
    <w:p w14:paraId="646F1C28" w14:textId="4A3E6CB5" w:rsidR="00900615" w:rsidRPr="00E11511" w:rsidRDefault="00900615" w:rsidP="00E11511">
      <w:pPr>
        <w:pStyle w:val="TexteCourant"/>
      </w:pPr>
      <w:r w:rsidRPr="00E11511">
        <w:t xml:space="preserve">En open source, les logiciels </w:t>
      </w:r>
      <w:r w:rsidR="005C0268">
        <w:t>sont écrits</w:t>
      </w:r>
      <w:r w:rsidRPr="00E11511">
        <w:t xml:space="preserve"> par des communautés de développeurs physiquement distantes les unes des autres</w:t>
      </w:r>
      <w:r w:rsidR="005C0268">
        <w:t>,</w:t>
      </w:r>
      <w:r w:rsidRPr="00E11511">
        <w:t xml:space="preserve"> mais fédérées par des organisations </w:t>
      </w:r>
      <w:r w:rsidR="005C0268">
        <w:t>comme</w:t>
      </w:r>
      <w:r w:rsidRPr="00E11511">
        <w:t xml:space="preserve"> la fondation Apache, GitHub, Hacker News, </w:t>
      </w:r>
      <w:proofErr w:type="spellStart"/>
      <w:r w:rsidRPr="00E11511">
        <w:t>Stack</w:t>
      </w:r>
      <w:proofErr w:type="spellEnd"/>
      <w:r w:rsidRPr="00E11511">
        <w:t xml:space="preserve"> </w:t>
      </w:r>
      <w:proofErr w:type="spellStart"/>
      <w:r w:rsidRPr="00E11511">
        <w:t>Overflow</w:t>
      </w:r>
      <w:proofErr w:type="spellEnd"/>
      <w:r w:rsidRPr="00E11511">
        <w:t xml:space="preserve"> ou encore la Free Software </w:t>
      </w:r>
      <w:proofErr w:type="spellStart"/>
      <w:r w:rsidRPr="00E11511">
        <w:lastRenderedPageBreak/>
        <w:t>Foundation</w:t>
      </w:r>
      <w:proofErr w:type="spellEnd"/>
      <w:r w:rsidRPr="00E11511">
        <w:t>. Lorsqu</w:t>
      </w:r>
      <w:r w:rsidR="005C0268">
        <w:t>’</w:t>
      </w:r>
      <w:r w:rsidRPr="00E11511">
        <w:t>une communauté finit le développement d</w:t>
      </w:r>
      <w:r w:rsidR="005C0268">
        <w:t>’</w:t>
      </w:r>
      <w:r w:rsidRPr="00E11511">
        <w:t>un logiciel, elle le distribue sous licence libre ou GNU</w:t>
      </w:r>
      <w:r w:rsidR="005C0268">
        <w:t> </w:t>
      </w:r>
      <w:r w:rsidRPr="00E11511">
        <w:t>GPL</w:t>
      </w:r>
      <w:r w:rsidR="005C0268">
        <w:t>, qui</w:t>
      </w:r>
      <w:r w:rsidRPr="00E11511">
        <w:t xml:space="preserve"> autorise n</w:t>
      </w:r>
      <w:r w:rsidR="005C0268">
        <w:t>’</w:t>
      </w:r>
      <w:r w:rsidRPr="00E11511">
        <w:t xml:space="preserve">importe qui (développeur ou pas) à utiliser le logiciel, à </w:t>
      </w:r>
      <w:r w:rsidR="005C0268">
        <w:t xml:space="preserve">en </w:t>
      </w:r>
      <w:r w:rsidRPr="00E11511">
        <w:t xml:space="preserve">modifier </w:t>
      </w:r>
      <w:r w:rsidR="005C0268">
        <w:t>le</w:t>
      </w:r>
      <w:r w:rsidRPr="00E11511">
        <w:t xml:space="preserve"> code source et à le redistribuer librement.</w:t>
      </w:r>
    </w:p>
    <w:p w14:paraId="0CA2AF03" w14:textId="77777777" w:rsidR="0026596C" w:rsidRDefault="0026596C" w:rsidP="0026596C">
      <w:pPr>
        <w:pStyle w:val="Question"/>
      </w:pPr>
      <w:r>
        <w:t>Q</w:t>
      </w:r>
      <w:r w:rsidRPr="004443A6">
        <w:t>uels sont les avantages du modèle de développement communautaire</w:t>
      </w:r>
      <w:r>
        <w:t> </w:t>
      </w:r>
      <w:r w:rsidRPr="004443A6">
        <w:t>?</w:t>
      </w:r>
    </w:p>
    <w:p w14:paraId="07F193E3" w14:textId="516ED897" w:rsidR="00900615" w:rsidRPr="005C0268" w:rsidRDefault="005C0268" w:rsidP="005C0268">
      <w:pPr>
        <w:pStyle w:val="TexteCourant"/>
      </w:pPr>
      <w:r>
        <w:t>C</w:t>
      </w:r>
      <w:r w:rsidR="00900615" w:rsidRPr="005C0268">
        <w:t>e modèle favorise un haut niveau de réactivité lorsqu</w:t>
      </w:r>
      <w:r>
        <w:t>’</w:t>
      </w:r>
      <w:r w:rsidR="00900615" w:rsidRPr="005C0268">
        <w:t>il s</w:t>
      </w:r>
      <w:r>
        <w:t>’</w:t>
      </w:r>
      <w:r w:rsidR="00900615" w:rsidRPr="005C0268">
        <w:t>agit de corriger un b</w:t>
      </w:r>
      <w:r>
        <w:t>o</w:t>
      </w:r>
      <w:r w:rsidR="00900615" w:rsidRPr="005C0268">
        <w:t>g</w:t>
      </w:r>
      <w:r>
        <w:t>ue</w:t>
      </w:r>
      <w:r w:rsidR="00900615" w:rsidRPr="005C0268">
        <w:t xml:space="preserve"> ou d</w:t>
      </w:r>
      <w:r>
        <w:t>’</w:t>
      </w:r>
      <w:r w:rsidR="00900615" w:rsidRPr="005C0268">
        <w:t>améliorer le logiciel. De plus, il met à disposition des logiciels de qualité supérieur</w:t>
      </w:r>
      <w:r>
        <w:t>e</w:t>
      </w:r>
      <w:r w:rsidR="00900615" w:rsidRPr="005C0268">
        <w:t xml:space="preserve"> à des coûts dérisoires.</w:t>
      </w:r>
    </w:p>
    <w:p w14:paraId="450AED51" w14:textId="2CF98C14" w:rsidR="0026596C" w:rsidRDefault="0026596C" w:rsidP="0026596C">
      <w:pPr>
        <w:pStyle w:val="Question"/>
      </w:pPr>
      <w:r>
        <w:t>Q</w:t>
      </w:r>
      <w:r w:rsidRPr="004443A6">
        <w:t>uelle est la différence entre une licence libre et une licence commerciale</w:t>
      </w:r>
      <w:r>
        <w:t> </w:t>
      </w:r>
      <w:r w:rsidRPr="004443A6">
        <w:t>?</w:t>
      </w:r>
    </w:p>
    <w:p w14:paraId="672DACAB" w14:textId="65C1BCF3" w:rsidR="00900615" w:rsidRPr="00DD543B" w:rsidRDefault="00900615" w:rsidP="00DD543B">
      <w:pPr>
        <w:pStyle w:val="TexteCourant"/>
      </w:pPr>
      <w:r w:rsidRPr="000F64E7">
        <w:t>La licence libre autorise n</w:t>
      </w:r>
      <w:r w:rsidR="00DD543B" w:rsidRPr="000F64E7">
        <w:t>’</w:t>
      </w:r>
      <w:r w:rsidRPr="000F64E7">
        <w:t xml:space="preserve">importe qui (développeur ou pas) à utiliser le logiciel open source, à </w:t>
      </w:r>
      <w:r w:rsidR="00DD543B" w:rsidRPr="000F64E7">
        <w:t xml:space="preserve">en </w:t>
      </w:r>
      <w:r w:rsidRPr="000F64E7">
        <w:t xml:space="preserve">modifier </w:t>
      </w:r>
      <w:r w:rsidR="00DD543B" w:rsidRPr="000F64E7">
        <w:t>le</w:t>
      </w:r>
      <w:r w:rsidRPr="000F64E7">
        <w:t xml:space="preserve"> code source et à le redistribuer librement</w:t>
      </w:r>
      <w:r w:rsidR="00DD543B" w:rsidRPr="000F64E7">
        <w:t>.</w:t>
      </w:r>
      <w:r w:rsidR="00DD543B">
        <w:t xml:space="preserve"> D</w:t>
      </w:r>
      <w:r w:rsidRPr="00DD543B">
        <w:t>ans la licence commerciale, l’éditeur détient la propriété exclusive du code du logiciel</w:t>
      </w:r>
      <w:r w:rsidR="00DD543B">
        <w:t>, qui est alors dit</w:t>
      </w:r>
      <w:r w:rsidRPr="00DD543B">
        <w:t xml:space="preserve"> </w:t>
      </w:r>
      <w:r w:rsidRPr="00DD543B">
        <w:rPr>
          <w:i/>
        </w:rPr>
        <w:t>propriétaire</w:t>
      </w:r>
      <w:r w:rsidRPr="00DD543B">
        <w:t>.</w:t>
      </w:r>
    </w:p>
    <w:p w14:paraId="414ECB7F" w14:textId="77777777" w:rsidR="0026596C" w:rsidRDefault="0026596C" w:rsidP="0026596C">
      <w:pPr>
        <w:pStyle w:val="Question"/>
      </w:pPr>
      <w:r>
        <w:t>Comment justifieriez-vous</w:t>
      </w:r>
      <w:r w:rsidRPr="004443A6">
        <w:t xml:space="preserve"> l’utilisation par une entreprise d’une distribution Hadoop </w:t>
      </w:r>
      <w:r>
        <w:t>plutôt que</w:t>
      </w:r>
      <w:r w:rsidRPr="004443A6">
        <w:t xml:space="preserve"> </w:t>
      </w:r>
      <w:r>
        <w:t xml:space="preserve">de </w:t>
      </w:r>
      <w:r w:rsidRPr="004443A6">
        <w:t>sa version open source pure</w:t>
      </w:r>
      <w:r>
        <w:t> </w:t>
      </w:r>
      <w:r w:rsidRPr="004443A6">
        <w:t>?</w:t>
      </w:r>
    </w:p>
    <w:p w14:paraId="638A56D5" w14:textId="08660635" w:rsidR="00DD543B" w:rsidRDefault="00DD543B" w:rsidP="00DD543B">
      <w:pPr>
        <w:pStyle w:val="ListeAPuce"/>
      </w:pPr>
      <w:r>
        <w:t>G</w:t>
      </w:r>
      <w:r w:rsidR="00900615">
        <w:t xml:space="preserve">ouvernance </w:t>
      </w:r>
      <w:r>
        <w:t>(</w:t>
      </w:r>
      <w:r w:rsidR="00900615">
        <w:t>maîtrise de l’évolution d</w:t>
      </w:r>
      <w:r>
        <w:t xml:space="preserve">e </w:t>
      </w:r>
      <w:r w:rsidR="00900615">
        <w:t>Hadoop</w:t>
      </w:r>
      <w:r>
        <w:t>)</w:t>
      </w:r>
    </w:p>
    <w:p w14:paraId="4D08D7D3" w14:textId="77777777" w:rsidR="00DD543B" w:rsidRDefault="00DD543B" w:rsidP="00DD543B">
      <w:pPr>
        <w:pStyle w:val="ListeAPuce"/>
      </w:pPr>
      <w:r>
        <w:t>S</w:t>
      </w:r>
      <w:r w:rsidR="00900615">
        <w:t>écurité</w:t>
      </w:r>
    </w:p>
    <w:p w14:paraId="3FA5D143" w14:textId="10EACB76" w:rsidR="00900615" w:rsidRDefault="00DD543B" w:rsidP="00DD543B">
      <w:pPr>
        <w:pStyle w:val="ListeAPuce"/>
      </w:pPr>
      <w:r>
        <w:t>F</w:t>
      </w:r>
      <w:r w:rsidR="00900615">
        <w:t>acilité d’utilisation</w:t>
      </w:r>
    </w:p>
    <w:p w14:paraId="1A36D97E" w14:textId="77777777" w:rsidR="0026596C" w:rsidRPr="00F72860" w:rsidRDefault="0026596C" w:rsidP="0026596C">
      <w:pPr>
        <w:pStyle w:val="Question"/>
      </w:pPr>
      <w:r>
        <w:t>E</w:t>
      </w:r>
      <w:r w:rsidRPr="00F72860">
        <w:t>xpliquez la stratégie de distribution</w:t>
      </w:r>
      <w:r>
        <w:t>.</w:t>
      </w:r>
    </w:p>
    <w:p w14:paraId="2867C9AA" w14:textId="77C4BB07" w:rsidR="00900615" w:rsidRPr="00874536" w:rsidRDefault="00874536" w:rsidP="00874536">
      <w:pPr>
        <w:pStyle w:val="TexteCourant"/>
      </w:pPr>
      <w:r>
        <w:t>U</w:t>
      </w:r>
      <w:r w:rsidR="00900615" w:rsidRPr="00874536">
        <w:t>ne entreprise (un éditeur de solutions logicielles) sélectionne une version open source d</w:t>
      </w:r>
      <w:r>
        <w:t xml:space="preserve">e </w:t>
      </w:r>
      <w:r w:rsidR="00900615" w:rsidRPr="00874536">
        <w:t>Hadoop, concentre ses effort</w:t>
      </w:r>
      <w:r>
        <w:t>s</w:t>
      </w:r>
      <w:r w:rsidR="00900615" w:rsidRPr="00874536">
        <w:t xml:space="preserve"> </w:t>
      </w:r>
      <w:r>
        <w:t>et développe des outils autour</w:t>
      </w:r>
      <w:r w:rsidR="00900615" w:rsidRPr="00874536">
        <w:t xml:space="preserve"> </w:t>
      </w:r>
      <w:r>
        <w:t>de</w:t>
      </w:r>
      <w:r w:rsidR="00900615" w:rsidRPr="00874536">
        <w:t xml:space="preserve"> cette version de sorte à l’améliorer, la commercialise et en offre le support.</w:t>
      </w:r>
    </w:p>
    <w:p w14:paraId="22FB0802" w14:textId="77777777" w:rsidR="0026596C" w:rsidRDefault="0026596C" w:rsidP="0026596C">
      <w:pPr>
        <w:pStyle w:val="Question"/>
      </w:pPr>
      <w:r>
        <w:t>Q</w:t>
      </w:r>
      <w:r w:rsidRPr="00F72860">
        <w:t>u’est</w:t>
      </w:r>
      <w:r>
        <w:t>-</w:t>
      </w:r>
      <w:r w:rsidRPr="00F72860">
        <w:t>ce qu’une distribution Hadoop ?</w:t>
      </w:r>
    </w:p>
    <w:p w14:paraId="7707857A" w14:textId="4E6CC458" w:rsidR="00900615" w:rsidRPr="00874536" w:rsidRDefault="00900615" w:rsidP="00874536">
      <w:pPr>
        <w:pStyle w:val="TexteCourant"/>
      </w:pPr>
      <w:r w:rsidRPr="00874536">
        <w:t>C’est une version commerciale d</w:t>
      </w:r>
      <w:r w:rsidR="00874536">
        <w:t xml:space="preserve">e </w:t>
      </w:r>
      <w:r w:rsidRPr="00874536">
        <w:t>Hadoop.</w:t>
      </w:r>
    </w:p>
    <w:p w14:paraId="56309626" w14:textId="75236F83" w:rsidR="00900615" w:rsidRPr="00874536" w:rsidRDefault="00900615" w:rsidP="00874536">
      <w:pPr>
        <w:pStyle w:val="Question"/>
      </w:pPr>
      <w:r w:rsidRPr="00874536">
        <w:t>Quel est l’avantage d’une distribution ?</w:t>
      </w:r>
    </w:p>
    <w:p w14:paraId="4054E5A2" w14:textId="1F870C68" w:rsidR="00874536" w:rsidRPr="00874536" w:rsidRDefault="00874536" w:rsidP="00874536">
      <w:pPr>
        <w:pStyle w:val="TexteCourant"/>
      </w:pPr>
      <w:r w:rsidRPr="00874536">
        <w:t>L’avantage de la distribution est que l’évolution d</w:t>
      </w:r>
      <w:r>
        <w:t xml:space="preserve">e </w:t>
      </w:r>
      <w:r w:rsidRPr="00874536">
        <w:t xml:space="preserve">Hadoop est plus maîtrisée, intentionnelle et suit une feuille de route développée par l’éditeur. De plus, </w:t>
      </w:r>
      <w:r>
        <w:t>ce dernier</w:t>
      </w:r>
      <w:r w:rsidRPr="00874536">
        <w:t xml:space="preserve"> se porte garant de la sécurité de sa distribution et fournit le support nécessaire pour son exploitation.</w:t>
      </w:r>
    </w:p>
    <w:p w14:paraId="20B7E599" w14:textId="77777777" w:rsidR="0026596C" w:rsidRDefault="0026596C" w:rsidP="0026596C">
      <w:pPr>
        <w:pStyle w:val="Question"/>
      </w:pPr>
      <w:r>
        <w:t>Q</w:t>
      </w:r>
      <w:r w:rsidRPr="00F72860">
        <w:t>uel est l’inconvénient d’une distribution ?</w:t>
      </w:r>
    </w:p>
    <w:p w14:paraId="5627085C" w14:textId="1B656CBF" w:rsidR="00900615" w:rsidRPr="00874536" w:rsidRDefault="00874536" w:rsidP="00874536">
      <w:pPr>
        <w:pStyle w:val="TexteCourant"/>
      </w:pPr>
      <w:r w:rsidRPr="00874536">
        <w:t>La distribution n’offre pas toute la flexibilité offerte par l’open source.</w:t>
      </w:r>
    </w:p>
    <w:p w14:paraId="1539E2FF" w14:textId="77777777" w:rsidR="0026596C" w:rsidRDefault="0026596C" w:rsidP="0026596C">
      <w:pPr>
        <w:pStyle w:val="Question"/>
      </w:pPr>
      <w:r>
        <w:lastRenderedPageBreak/>
        <w:t>Q</w:t>
      </w:r>
      <w:r w:rsidRPr="00F72860">
        <w:t>uel est le lien entre la fondation Apache et Hadoop ?</w:t>
      </w:r>
    </w:p>
    <w:p w14:paraId="37EC095B" w14:textId="131681D2" w:rsidR="00900615" w:rsidRPr="00874536" w:rsidRDefault="00900615" w:rsidP="00874536">
      <w:pPr>
        <w:pStyle w:val="TexteCourant"/>
      </w:pPr>
      <w:r w:rsidRPr="00874536">
        <w:t xml:space="preserve">La fondation Apache est l’organisation open source qui fédère les communautés de </w:t>
      </w:r>
      <w:r w:rsidR="00874536">
        <w:t>développeurs</w:t>
      </w:r>
      <w:r w:rsidRPr="00874536">
        <w:t xml:space="preserve"> qui travaillent sur Hadoop et son écosystème.</w:t>
      </w:r>
    </w:p>
    <w:p w14:paraId="11B505E6" w14:textId="77777777" w:rsidR="0026596C" w:rsidRDefault="0026596C" w:rsidP="0026596C">
      <w:pPr>
        <w:pStyle w:val="Question"/>
      </w:pPr>
      <w:r>
        <w:t>L</w:t>
      </w:r>
      <w:r w:rsidRPr="00F72860">
        <w:t xml:space="preserve">orsqu’un éditeur intègre Hadoop dans sa distribution, </w:t>
      </w:r>
      <w:r>
        <w:t xml:space="preserve">en </w:t>
      </w:r>
      <w:r w:rsidRPr="00F72860">
        <w:t>obtient</w:t>
      </w:r>
      <w:r>
        <w:t>-il</w:t>
      </w:r>
      <w:r w:rsidRPr="00F72860">
        <w:t xml:space="preserve"> les droits de propriété intellectuelle</w:t>
      </w:r>
      <w:r>
        <w:t> ?</w:t>
      </w:r>
    </w:p>
    <w:p w14:paraId="68AFF416" w14:textId="75FDB5AF" w:rsidR="0026596C" w:rsidRPr="004443A6" w:rsidRDefault="008471FD" w:rsidP="0026596C">
      <w:pPr>
        <w:pStyle w:val="TexteCourant"/>
      </w:pPr>
      <w:r>
        <w:t>Non.</w:t>
      </w:r>
    </w:p>
    <w:p w14:paraId="4133DE49" w14:textId="77777777" w:rsidR="0026596C" w:rsidRPr="00F72860" w:rsidRDefault="0026596C" w:rsidP="0026596C">
      <w:pPr>
        <w:pStyle w:val="Question"/>
      </w:pPr>
      <w:r w:rsidRPr="00874536">
        <w:t>C</w:t>
      </w:r>
      <w:r w:rsidRPr="00F72860">
        <w:t>itez les trois distributions majeures d</w:t>
      </w:r>
      <w:r>
        <w:t xml:space="preserve">e </w:t>
      </w:r>
      <w:r w:rsidRPr="00F72860">
        <w:t xml:space="preserve">Hadoop </w:t>
      </w:r>
      <w:r>
        <w:t>sur le</w:t>
      </w:r>
      <w:r w:rsidRPr="00F72860">
        <w:t xml:space="preserve"> marché</w:t>
      </w:r>
      <w:r>
        <w:t>.</w:t>
      </w:r>
    </w:p>
    <w:p w14:paraId="5F4DFB3A" w14:textId="7D3E90C4" w:rsidR="008471FD" w:rsidRPr="00097B24" w:rsidRDefault="008471FD" w:rsidP="00874536">
      <w:pPr>
        <w:pStyle w:val="ListeAPuce"/>
        <w:rPr>
          <w:lang w:val="en-US"/>
        </w:rPr>
      </w:pPr>
      <w:r w:rsidRPr="00097B24">
        <w:rPr>
          <w:lang w:val="en-US"/>
        </w:rPr>
        <w:t>Cloudera</w:t>
      </w:r>
      <w:r w:rsidR="00874536">
        <w:rPr>
          <w:lang w:val="en-US"/>
        </w:rPr>
        <w:t> </w:t>
      </w:r>
      <w:r w:rsidRPr="00097B24">
        <w:rPr>
          <w:lang w:val="en-US"/>
        </w:rPr>
        <w:t>CHD</w:t>
      </w:r>
    </w:p>
    <w:p w14:paraId="4DABD94E" w14:textId="0CCDCAAE" w:rsidR="008471FD" w:rsidRPr="00097B24" w:rsidRDefault="008471FD" w:rsidP="00874536">
      <w:pPr>
        <w:pStyle w:val="ListeAPuce"/>
        <w:rPr>
          <w:lang w:val="en-US"/>
        </w:rPr>
      </w:pPr>
      <w:r w:rsidRPr="00097B24">
        <w:rPr>
          <w:lang w:val="en-US"/>
        </w:rPr>
        <w:t>Hortonworks</w:t>
      </w:r>
      <w:r w:rsidR="00874536">
        <w:rPr>
          <w:lang w:val="en-US"/>
        </w:rPr>
        <w:t> </w:t>
      </w:r>
      <w:r w:rsidRPr="00097B24">
        <w:rPr>
          <w:lang w:val="en-US"/>
        </w:rPr>
        <w:t>HDP</w:t>
      </w:r>
    </w:p>
    <w:p w14:paraId="54BC5B21" w14:textId="6ACDE269" w:rsidR="008471FD" w:rsidRPr="00097B24" w:rsidRDefault="008471FD" w:rsidP="00874536">
      <w:pPr>
        <w:pStyle w:val="ListeAPuce"/>
        <w:rPr>
          <w:lang w:val="en-US"/>
        </w:rPr>
      </w:pPr>
      <w:r w:rsidRPr="00097B24">
        <w:rPr>
          <w:lang w:val="en-US"/>
        </w:rPr>
        <w:t>MapR</w:t>
      </w:r>
      <w:r w:rsidR="00874536">
        <w:rPr>
          <w:lang w:val="en-US"/>
        </w:rPr>
        <w:t> </w:t>
      </w:r>
      <w:r w:rsidRPr="00097B24">
        <w:rPr>
          <w:lang w:val="en-US"/>
        </w:rPr>
        <w:t>CDP</w:t>
      </w:r>
    </w:p>
    <w:p w14:paraId="1B823244" w14:textId="77777777" w:rsidR="0026596C" w:rsidRPr="00F72860" w:rsidRDefault="0026596C" w:rsidP="0026596C">
      <w:pPr>
        <w:pStyle w:val="Question"/>
      </w:pPr>
      <w:r>
        <w:t>Q</w:t>
      </w:r>
      <w:r w:rsidRPr="00F72860">
        <w:t>uelle est la particularité de la distribution offerte par Hortonworks ?</w:t>
      </w:r>
    </w:p>
    <w:p w14:paraId="10B82A1D" w14:textId="6EE887E4" w:rsidR="008471FD" w:rsidRPr="00874536" w:rsidRDefault="008471FD" w:rsidP="00874536">
      <w:pPr>
        <w:pStyle w:val="TexteCourant"/>
      </w:pPr>
      <w:r w:rsidRPr="00874536">
        <w:t xml:space="preserve">Hortonworks est plus proche du monde </w:t>
      </w:r>
      <w:r w:rsidR="00874536">
        <w:t>o</w:t>
      </w:r>
      <w:r w:rsidRPr="00874536">
        <w:t xml:space="preserve">pen </w:t>
      </w:r>
      <w:r w:rsidR="00874536">
        <w:t>s</w:t>
      </w:r>
      <w:r w:rsidRPr="00874536">
        <w:t>ource d</w:t>
      </w:r>
      <w:r w:rsidR="00874536">
        <w:t xml:space="preserve">e </w:t>
      </w:r>
      <w:r w:rsidRPr="00874536">
        <w:t>Hadoop que les autres éditeurs. Elle intègre dans HDP pratiquement tous les outils qui sont développés par les communautés.</w:t>
      </w:r>
    </w:p>
    <w:p w14:paraId="607C3411" w14:textId="77777777" w:rsidR="0026596C" w:rsidRPr="00F72860" w:rsidRDefault="0026596C" w:rsidP="0026596C">
      <w:pPr>
        <w:pStyle w:val="Question"/>
      </w:pPr>
      <w:r>
        <w:t>Q</w:t>
      </w:r>
      <w:r w:rsidRPr="00F72860">
        <w:t>uelle est la particularité de la distribution Cloudera ?</w:t>
      </w:r>
    </w:p>
    <w:p w14:paraId="669BAF82" w14:textId="6422B5F6" w:rsidR="008471FD" w:rsidRPr="00874536" w:rsidRDefault="008471FD" w:rsidP="00874536">
      <w:pPr>
        <w:pStyle w:val="TexteCourant"/>
      </w:pPr>
      <w:r w:rsidRPr="00874536">
        <w:t xml:space="preserve">Cloudera développe ses propres </w:t>
      </w:r>
      <w:r w:rsidR="00874536">
        <w:t>outils</w:t>
      </w:r>
      <w:r w:rsidRPr="00874536">
        <w:t xml:space="preserve"> et met beaucoup </w:t>
      </w:r>
      <w:r w:rsidR="00874536">
        <w:t>l</w:t>
      </w:r>
      <w:r w:rsidRPr="00874536">
        <w:t>’accent sur l’innovation technologique et la formation.</w:t>
      </w:r>
    </w:p>
    <w:p w14:paraId="7D47185B" w14:textId="77777777" w:rsidR="0026596C" w:rsidRPr="00F72860" w:rsidRDefault="0026596C" w:rsidP="0026596C">
      <w:pPr>
        <w:pStyle w:val="Question"/>
      </w:pPr>
      <w:r>
        <w:t>L</w:t>
      </w:r>
      <w:r w:rsidRPr="00F72860">
        <w:t>a distribution Cloudera</w:t>
      </w:r>
      <w:r>
        <w:t> </w:t>
      </w:r>
      <w:r w:rsidRPr="00F72860">
        <w:t>CDH</w:t>
      </w:r>
      <w:r>
        <w:t xml:space="preserve"> est-elle la seule à proposer Impala ?</w:t>
      </w:r>
    </w:p>
    <w:p w14:paraId="2B7E6168" w14:textId="578D5B4C" w:rsidR="0026596C" w:rsidRPr="000754A4" w:rsidRDefault="008471FD" w:rsidP="0026596C">
      <w:pPr>
        <w:pStyle w:val="TexteCourant"/>
        <w:rPr>
          <w:i/>
        </w:rPr>
      </w:pPr>
      <w:r>
        <w:t>Non.</w:t>
      </w:r>
    </w:p>
    <w:p w14:paraId="2A6BA07C" w14:textId="77777777" w:rsidR="0026596C" w:rsidRDefault="0026596C" w:rsidP="0026596C">
      <w:pPr>
        <w:pStyle w:val="Question"/>
      </w:pPr>
      <w:r w:rsidRPr="00874536">
        <w:t>Q</w:t>
      </w:r>
      <w:r w:rsidRPr="00F72860">
        <w:t>uelle est la caractéristique principale de la distribution MapR ?</w:t>
      </w:r>
    </w:p>
    <w:p w14:paraId="0EDFFE84" w14:textId="77777777" w:rsidR="008471FD" w:rsidRPr="00F13F95" w:rsidRDefault="008471FD" w:rsidP="00F13F95">
      <w:pPr>
        <w:pStyle w:val="TexteCourant"/>
      </w:pPr>
      <w:r w:rsidRPr="00F13F95">
        <w:t>Elle combine l’innovation technologique au travail de la communauté Apache Hadoop.</w:t>
      </w:r>
    </w:p>
    <w:p w14:paraId="3FE2766D" w14:textId="77777777" w:rsidR="0026596C" w:rsidRPr="00F72860" w:rsidRDefault="0026596C" w:rsidP="0026596C">
      <w:pPr>
        <w:pStyle w:val="Question"/>
      </w:pPr>
      <w:r w:rsidRPr="00F72860">
        <w:t xml:space="preserve">Citez </w:t>
      </w:r>
      <w:r>
        <w:t>et précisez l</w:t>
      </w:r>
      <w:r w:rsidRPr="00F72860">
        <w:t>es quatre composants de la distribution MapR</w:t>
      </w:r>
      <w:r>
        <w:t>.</w:t>
      </w:r>
    </w:p>
    <w:p w14:paraId="007422E9" w14:textId="2EDAE644" w:rsidR="008471FD" w:rsidRPr="009E54C5" w:rsidRDefault="008471FD" w:rsidP="00F13F95">
      <w:pPr>
        <w:pStyle w:val="ListeAPuce"/>
      </w:pPr>
      <w:r w:rsidRPr="009E54C5">
        <w:t xml:space="preserve">MapR-FS </w:t>
      </w:r>
      <w:r w:rsidR="00F13F95">
        <w:t>(</w:t>
      </w:r>
      <w:r w:rsidRPr="009E54C5">
        <w:t>MapR File System</w:t>
      </w:r>
      <w:r w:rsidR="00F13F95">
        <w:t>)</w:t>
      </w:r>
      <w:r w:rsidRPr="009E54C5">
        <w:t xml:space="preserve"> est le système de fichier</w:t>
      </w:r>
      <w:r w:rsidR="00F13F95">
        <w:t>s</w:t>
      </w:r>
      <w:r w:rsidRPr="009E54C5">
        <w:t xml:space="preserve"> distribué de la distribution. Techniquement, c’est une implémentation de l’API HDFS combinée aux fonctionnalités d’un système de fichier</w:t>
      </w:r>
      <w:r w:rsidR="00F13F95">
        <w:t>s</w:t>
      </w:r>
      <w:r w:rsidRPr="009E54C5">
        <w:t xml:space="preserve"> distribué en lecture et écriture</w:t>
      </w:r>
      <w:r w:rsidR="00F13F95">
        <w:t>.</w:t>
      </w:r>
    </w:p>
    <w:p w14:paraId="026BF20E" w14:textId="54353ACD" w:rsidR="008471FD" w:rsidRPr="009E54C5" w:rsidRDefault="008471FD" w:rsidP="00F13F95">
      <w:pPr>
        <w:pStyle w:val="ListeAPuce"/>
      </w:pPr>
      <w:r w:rsidRPr="009E54C5">
        <w:t xml:space="preserve">MapR Stream est une implémentation de l’API Kafka, optimisée pour gérer les </w:t>
      </w:r>
      <w:proofErr w:type="spellStart"/>
      <w:r w:rsidR="00F13F95">
        <w:t>s</w:t>
      </w:r>
      <w:r w:rsidRPr="009E54C5">
        <w:t>treams</w:t>
      </w:r>
      <w:proofErr w:type="spellEnd"/>
      <w:r w:rsidRPr="009E54C5">
        <w:t xml:space="preserve"> de données sur le MapR-FS</w:t>
      </w:r>
      <w:r w:rsidR="00F13F95">
        <w:t>.</w:t>
      </w:r>
    </w:p>
    <w:p w14:paraId="0231B96A" w14:textId="3B884A8C" w:rsidR="008471FD" w:rsidRPr="009E54C5" w:rsidRDefault="008471FD" w:rsidP="00F13F95">
      <w:pPr>
        <w:pStyle w:val="ListeAPuce"/>
      </w:pPr>
      <w:r w:rsidRPr="009E54C5">
        <w:t>MapR</w:t>
      </w:r>
      <w:r w:rsidR="00F13F95">
        <w:t> </w:t>
      </w:r>
      <w:r w:rsidRPr="009E54C5">
        <w:t xml:space="preserve">DB </w:t>
      </w:r>
      <w:r w:rsidR="00F13F95">
        <w:t>(</w:t>
      </w:r>
      <w:r w:rsidRPr="009E54C5">
        <w:t>MapR Data Base</w:t>
      </w:r>
      <w:r w:rsidR="00F13F95">
        <w:t>)</w:t>
      </w:r>
      <w:r w:rsidRPr="009E54C5">
        <w:t xml:space="preserve"> est une implémentation de l’API HBase, optimisée pour profiter des avantages du MapR-FS</w:t>
      </w:r>
      <w:r w:rsidR="00F13F95">
        <w:t>.</w:t>
      </w:r>
    </w:p>
    <w:p w14:paraId="48A2CA92" w14:textId="36E72F34" w:rsidR="008471FD" w:rsidRPr="009E54C5" w:rsidRDefault="008471FD" w:rsidP="00F13F95">
      <w:pPr>
        <w:pStyle w:val="ListeAPuce"/>
      </w:pPr>
      <w:r w:rsidRPr="009E54C5">
        <w:t xml:space="preserve">Apache Hadoop. La distribution de MapR inclut également certains projets du monde </w:t>
      </w:r>
      <w:r w:rsidR="00F13F95">
        <w:t>o</w:t>
      </w:r>
      <w:r w:rsidRPr="009E54C5">
        <w:t xml:space="preserve">pen </w:t>
      </w:r>
      <w:r w:rsidR="00F13F95">
        <w:t>s</w:t>
      </w:r>
      <w:r w:rsidRPr="009E54C5">
        <w:t>ource</w:t>
      </w:r>
      <w:r w:rsidR="00F13F95">
        <w:t>.</w:t>
      </w:r>
    </w:p>
    <w:p w14:paraId="2E4ACB9A" w14:textId="77777777" w:rsidR="0026596C" w:rsidRDefault="0026596C" w:rsidP="0026596C">
      <w:pPr>
        <w:pStyle w:val="Question"/>
      </w:pPr>
      <w:r>
        <w:lastRenderedPageBreak/>
        <w:t>Q</w:t>
      </w:r>
      <w:r w:rsidRPr="00F72860">
        <w:t>uel est le but d’un benchmark de solutions d’éditeurs ?</w:t>
      </w:r>
    </w:p>
    <w:p w14:paraId="09909604" w14:textId="492758EE" w:rsidR="008471FD" w:rsidRPr="006C48C9" w:rsidRDefault="006C48C9" w:rsidP="006C48C9">
      <w:pPr>
        <w:pStyle w:val="TexteCourant"/>
      </w:pPr>
      <w:r>
        <w:t>U</w:t>
      </w:r>
      <w:r w:rsidR="008471FD" w:rsidRPr="006C48C9">
        <w:t xml:space="preserve">n benchmark </w:t>
      </w:r>
      <w:r>
        <w:t>a pour but</w:t>
      </w:r>
      <w:r w:rsidR="008471FD" w:rsidRPr="006C48C9">
        <w:t xml:space="preserve"> de comparer </w:t>
      </w:r>
      <w:r w:rsidR="004012F7">
        <w:t xml:space="preserve">comment </w:t>
      </w:r>
      <w:r w:rsidR="008471FD" w:rsidRPr="006C48C9">
        <w:t xml:space="preserve">les </w:t>
      </w:r>
      <w:r>
        <w:t>solutions</w:t>
      </w:r>
      <w:r w:rsidR="004012F7">
        <w:t xml:space="preserve"> d’</w:t>
      </w:r>
      <w:r w:rsidR="008471FD" w:rsidRPr="006C48C9">
        <w:t>éditeurs</w:t>
      </w:r>
      <w:r w:rsidR="004012F7">
        <w:t xml:space="preserve"> répondent au besoin métier</w:t>
      </w:r>
      <w:r w:rsidR="008471FD" w:rsidRPr="006C48C9">
        <w:t>.</w:t>
      </w:r>
    </w:p>
    <w:p w14:paraId="4F638AB2" w14:textId="77777777" w:rsidR="0026596C" w:rsidRDefault="0026596C" w:rsidP="0026596C">
      <w:pPr>
        <w:pStyle w:val="Question"/>
      </w:pPr>
      <w:r>
        <w:t>S</w:t>
      </w:r>
      <w:r w:rsidRPr="00F72860">
        <w:t>ur quelle base comparerez</w:t>
      </w:r>
      <w:r>
        <w:t>-</w:t>
      </w:r>
      <w:r w:rsidRPr="00F72860">
        <w:t xml:space="preserve">vous </w:t>
      </w:r>
      <w:r>
        <w:t>l</w:t>
      </w:r>
      <w:r w:rsidRPr="00F72860">
        <w:t>es solutions d’éditeurs ?</w:t>
      </w:r>
    </w:p>
    <w:p w14:paraId="140F5872" w14:textId="5604022B" w:rsidR="008471FD" w:rsidRPr="006C48C9" w:rsidRDefault="004012F7" w:rsidP="006C48C9">
      <w:pPr>
        <w:pStyle w:val="TexteCourant"/>
      </w:pPr>
      <w:r>
        <w:t>Vous les comparerez s</w:t>
      </w:r>
      <w:r w:rsidR="008471FD" w:rsidRPr="006C48C9">
        <w:t>ur la base d</w:t>
      </w:r>
      <w:r>
        <w:t>e votre</w:t>
      </w:r>
      <w:r w:rsidR="008471FD" w:rsidRPr="006C48C9">
        <w:t xml:space="preserve"> besoin</w:t>
      </w:r>
      <w:r w:rsidR="009175E5">
        <w:t xml:space="preserve"> ou des besoins du client.</w:t>
      </w:r>
    </w:p>
    <w:p w14:paraId="1DE4F47D" w14:textId="77777777" w:rsidR="0026596C" w:rsidRPr="00F72860" w:rsidRDefault="0026596C" w:rsidP="0026596C">
      <w:pPr>
        <w:pStyle w:val="Question"/>
      </w:pPr>
      <w:r>
        <w:t>C</w:t>
      </w:r>
      <w:r w:rsidRPr="00F72860">
        <w:t xml:space="preserve">itez et expliquez </w:t>
      </w:r>
      <w:r>
        <w:t>quatre</w:t>
      </w:r>
      <w:r w:rsidRPr="00F72860">
        <w:t xml:space="preserve"> critères sur lesquels vous vous appuierez pour </w:t>
      </w:r>
      <w:r>
        <w:t>choisir</w:t>
      </w:r>
      <w:r w:rsidRPr="00F72860">
        <w:t xml:space="preserve"> une distribution Hadoop</w:t>
      </w:r>
      <w:r>
        <w:t>.</w:t>
      </w:r>
    </w:p>
    <w:p w14:paraId="4CFE4049" w14:textId="14BD0628" w:rsidR="008471FD" w:rsidRPr="009E54C5" w:rsidRDefault="004012F7" w:rsidP="004012F7">
      <w:pPr>
        <w:pStyle w:val="ListeAPuce"/>
      </w:pPr>
      <w:r>
        <w:t>D</w:t>
      </w:r>
      <w:r w:rsidR="008471FD" w:rsidRPr="009E54C5">
        <w:t>isponibilité des briques logicielles</w:t>
      </w:r>
      <w:r>
        <w:t>.</w:t>
      </w:r>
      <w:r w:rsidR="008471FD" w:rsidRPr="009E54C5">
        <w:t xml:space="preserve"> </w:t>
      </w:r>
      <w:r>
        <w:t>V</w:t>
      </w:r>
      <w:r w:rsidR="008471FD" w:rsidRPr="009E54C5">
        <w:t>ous devez vous assurer que l’éditeur intègre dans sa distribution les briques logicielles open source dont vous avez besoin</w:t>
      </w:r>
      <w:r>
        <w:t xml:space="preserve"> ou</w:t>
      </w:r>
      <w:r w:rsidR="008471FD" w:rsidRPr="009E54C5">
        <w:t xml:space="preserve"> qu’il </w:t>
      </w:r>
      <w:r>
        <w:t xml:space="preserve">en </w:t>
      </w:r>
      <w:r w:rsidR="008471FD" w:rsidRPr="009E54C5">
        <w:t>propose des substituts.</w:t>
      </w:r>
    </w:p>
    <w:p w14:paraId="50F4FD8C" w14:textId="3E9DF34A" w:rsidR="008471FD" w:rsidRPr="009E54C5" w:rsidRDefault="008471FD" w:rsidP="004012F7">
      <w:pPr>
        <w:pStyle w:val="ListeAPuce"/>
      </w:pPr>
      <w:r w:rsidRPr="00C40593">
        <w:rPr>
          <w:lang w:val="en-US"/>
        </w:rPr>
        <w:t>TCO</w:t>
      </w:r>
      <w:r w:rsidR="004012F7" w:rsidRPr="00C40593">
        <w:rPr>
          <w:lang w:val="en-US"/>
        </w:rPr>
        <w:t xml:space="preserve"> (</w:t>
      </w:r>
      <w:r w:rsidRPr="00C40593">
        <w:rPr>
          <w:lang w:val="en-US"/>
        </w:rPr>
        <w:t>Total Cost of Ownership</w:t>
      </w:r>
      <w:r w:rsidR="004012F7" w:rsidRPr="00C40593">
        <w:rPr>
          <w:lang w:val="en-US"/>
        </w:rPr>
        <w:t>).</w:t>
      </w:r>
      <w:r w:rsidRPr="00C40593">
        <w:rPr>
          <w:lang w:val="en-US"/>
        </w:rPr>
        <w:t xml:space="preserve"> </w:t>
      </w:r>
      <w:r w:rsidR="004012F7">
        <w:t>Il est important de savoir</w:t>
      </w:r>
      <w:r w:rsidRPr="009E54C5">
        <w:t xml:space="preserve"> combien vous coûte votre cluster Hadoop. </w:t>
      </w:r>
      <w:r w:rsidR="004012F7">
        <w:t>Le TCO</w:t>
      </w:r>
      <w:r w:rsidRPr="009E54C5">
        <w:t xml:space="preserve"> intègre les coûts de constitution du cluster, de sa maintenance et des licences de distribution</w:t>
      </w:r>
      <w:r w:rsidR="004012F7">
        <w:t>.</w:t>
      </w:r>
    </w:p>
    <w:p w14:paraId="61AFB335" w14:textId="1804992B" w:rsidR="008471FD" w:rsidRPr="009E54C5" w:rsidRDefault="004012F7" w:rsidP="004012F7">
      <w:pPr>
        <w:pStyle w:val="ListeAPuce"/>
      </w:pPr>
      <w:r>
        <w:t>C</w:t>
      </w:r>
      <w:r w:rsidR="008471FD" w:rsidRPr="009E54C5">
        <w:t>onvivialité</w:t>
      </w:r>
      <w:r>
        <w:t>.</w:t>
      </w:r>
      <w:r w:rsidR="008471FD" w:rsidRPr="009E54C5">
        <w:t xml:space="preserve"> </w:t>
      </w:r>
      <w:r>
        <w:t>Cela</w:t>
      </w:r>
      <w:r w:rsidR="008471FD" w:rsidRPr="009E54C5">
        <w:t xml:space="preserve"> décrit le niveau d’aisance avec lequel les utilisateurs peuvent travailler avec une distribution.</w:t>
      </w:r>
    </w:p>
    <w:p w14:paraId="2C7ADFCE" w14:textId="46227CDD" w:rsidR="008471FD" w:rsidRPr="009E54C5" w:rsidRDefault="004012F7" w:rsidP="004012F7">
      <w:pPr>
        <w:pStyle w:val="ListeAPuce"/>
      </w:pPr>
      <w:r>
        <w:t>P</w:t>
      </w:r>
      <w:r w:rsidR="008471FD" w:rsidRPr="009E54C5">
        <w:t>erformance</w:t>
      </w:r>
      <w:r>
        <w:t>.</w:t>
      </w:r>
      <w:r w:rsidR="008471FD" w:rsidRPr="009E54C5">
        <w:t xml:space="preserve"> </w:t>
      </w:r>
      <w:r>
        <w:t>A</w:t>
      </w:r>
      <w:r w:rsidR="008471FD" w:rsidRPr="009E54C5">
        <w:t>u départ, la performance d</w:t>
      </w:r>
      <w:r>
        <w:t>’</w:t>
      </w:r>
      <w:r w:rsidR="008471FD" w:rsidRPr="009E54C5">
        <w:t>un cluster Hadoop se mesurait par le débit des données qu</w:t>
      </w:r>
      <w:r>
        <w:t>’</w:t>
      </w:r>
      <w:r w:rsidR="008471FD" w:rsidRPr="009E54C5">
        <w:t xml:space="preserve">il était capable de traiter par batch et </w:t>
      </w:r>
      <w:r>
        <w:t xml:space="preserve">par </w:t>
      </w:r>
      <w:r w:rsidR="008471FD" w:rsidRPr="009E54C5">
        <w:t>son niveau de scalabilité. Avec l</w:t>
      </w:r>
      <w:r>
        <w:t>’</w:t>
      </w:r>
      <w:r w:rsidR="008471FD" w:rsidRPr="009E54C5">
        <w:t>introduction des nouveaux cas d</w:t>
      </w:r>
      <w:r>
        <w:t>’</w:t>
      </w:r>
      <w:r w:rsidR="008471FD" w:rsidRPr="009E54C5">
        <w:t xml:space="preserve">usage, et spécialement </w:t>
      </w:r>
      <w:r>
        <w:t>d</w:t>
      </w:r>
      <w:r w:rsidR="008471FD" w:rsidRPr="009E54C5">
        <w:t>es problématiques temps réel, le concept de performance a évolué pour tenir compte du niveau de latence des traitements. Aujourd</w:t>
      </w:r>
      <w:r>
        <w:t>’</w:t>
      </w:r>
      <w:r w:rsidR="008471FD" w:rsidRPr="009E54C5">
        <w:t>hui, évaluer la performance d</w:t>
      </w:r>
      <w:r>
        <w:t>’</w:t>
      </w:r>
      <w:r w:rsidR="008471FD" w:rsidRPr="009E54C5">
        <w:t>un cluster Hadoop signifie évaluer sa vitesse d</w:t>
      </w:r>
      <w:r>
        <w:t>’</w:t>
      </w:r>
      <w:r w:rsidR="008471FD" w:rsidRPr="009E54C5">
        <w:t>ingestion des données, la vitesse de traitement de ses modèles de calcul et sa capacité à s</w:t>
      </w:r>
      <w:r>
        <w:t>’</w:t>
      </w:r>
      <w:r w:rsidR="008471FD" w:rsidRPr="009E54C5">
        <w:t xml:space="preserve">étendre </w:t>
      </w:r>
      <w:r>
        <w:t>techniquement</w:t>
      </w:r>
      <w:r w:rsidR="008471FD" w:rsidRPr="009E54C5">
        <w:t xml:space="preserve"> et géographiquement.</w:t>
      </w:r>
    </w:p>
    <w:p w14:paraId="2C6DE4CB" w14:textId="77777777" w:rsidR="0026596C" w:rsidRPr="00F72860" w:rsidRDefault="0026596C" w:rsidP="0026596C">
      <w:pPr>
        <w:pStyle w:val="Question"/>
      </w:pPr>
      <w:r>
        <w:t>C</w:t>
      </w:r>
      <w:r w:rsidRPr="00F72860">
        <w:t>itez trois modes de sécurisation d’un cluster Hadoop</w:t>
      </w:r>
      <w:r>
        <w:t>.</w:t>
      </w:r>
    </w:p>
    <w:p w14:paraId="271B7C6F" w14:textId="7AE11493" w:rsidR="008471FD" w:rsidRDefault="004012F7" w:rsidP="004012F7">
      <w:pPr>
        <w:pStyle w:val="ListeAPuce"/>
      </w:pPr>
      <w:r>
        <w:t>A</w:t>
      </w:r>
      <w:r w:rsidR="008471FD">
        <w:t>uthentification K</w:t>
      </w:r>
      <w:r>
        <w:t>erberos</w:t>
      </w:r>
    </w:p>
    <w:p w14:paraId="6481750E" w14:textId="152E36C0" w:rsidR="008471FD" w:rsidRDefault="008471FD" w:rsidP="004012F7">
      <w:pPr>
        <w:pStyle w:val="ListeAPuce"/>
      </w:pPr>
      <w:r>
        <w:t xml:space="preserve">Autorisations de </w:t>
      </w:r>
      <w:r w:rsidR="004012F7">
        <w:t>n</w:t>
      </w:r>
      <w:r>
        <w:t xml:space="preserve">iveau de </w:t>
      </w:r>
      <w:r w:rsidR="004012F7">
        <w:t>s</w:t>
      </w:r>
      <w:r>
        <w:t>ervice</w:t>
      </w:r>
    </w:p>
    <w:p w14:paraId="557485E8" w14:textId="28F7331A" w:rsidR="008471FD" w:rsidRDefault="008471FD" w:rsidP="004012F7">
      <w:pPr>
        <w:pStyle w:val="ListeAPuce"/>
      </w:pPr>
      <w:r>
        <w:t>Confidentialité des données</w:t>
      </w:r>
    </w:p>
    <w:p w14:paraId="04E66A7B" w14:textId="77777777" w:rsidR="0026596C" w:rsidRDefault="0026596C" w:rsidP="0026596C">
      <w:pPr>
        <w:pStyle w:val="Question"/>
      </w:pPr>
      <w:r>
        <w:t>E</w:t>
      </w:r>
      <w:r w:rsidRPr="00F72860">
        <w:t>n quoi consiste l’authentification Kerberos ?</w:t>
      </w:r>
    </w:p>
    <w:p w14:paraId="68AFD0B6" w14:textId="2359D317" w:rsidR="008471FD" w:rsidRPr="004012F7" w:rsidRDefault="004012F7" w:rsidP="004012F7">
      <w:pPr>
        <w:pStyle w:val="TexteCourant"/>
      </w:pPr>
      <w:r>
        <w:t>Il s’agit d’u</w:t>
      </w:r>
      <w:r w:rsidR="008471FD" w:rsidRPr="004012F7">
        <w:t>n protocole d</w:t>
      </w:r>
      <w:r>
        <w:t>’</w:t>
      </w:r>
      <w:r w:rsidR="008471FD" w:rsidRPr="004012F7">
        <w:t>authentification réseau</w:t>
      </w:r>
      <w:r>
        <w:t>,</w:t>
      </w:r>
      <w:r w:rsidR="008471FD" w:rsidRPr="004012F7">
        <w:t xml:space="preserve"> qui repose sur un mécanisme de chiffrement symétrique et non sur les mots de passe en clair, évitant ainsi le risque d</w:t>
      </w:r>
      <w:r>
        <w:t>’</w:t>
      </w:r>
      <w:r w:rsidR="008471FD" w:rsidRPr="004012F7">
        <w:t>interception frauduleuse de</w:t>
      </w:r>
      <w:r>
        <w:t xml:space="preserve"> ces derniers</w:t>
      </w:r>
      <w:r w:rsidR="008471FD" w:rsidRPr="004012F7">
        <w:t>.</w:t>
      </w:r>
    </w:p>
    <w:p w14:paraId="0A2F60B1" w14:textId="77777777" w:rsidR="0026596C" w:rsidRPr="00F72860" w:rsidRDefault="0026596C" w:rsidP="0026596C">
      <w:pPr>
        <w:pStyle w:val="Question"/>
      </w:pPr>
      <w:r>
        <w:t xml:space="preserve">En général, </w:t>
      </w:r>
      <w:r w:rsidRPr="00F72860">
        <w:t>comment les distributions Hadoop</w:t>
      </w:r>
      <w:r>
        <w:t xml:space="preserve"> </w:t>
      </w:r>
      <w:r w:rsidRPr="00F72860">
        <w:t>sont-elles facturées</w:t>
      </w:r>
      <w:r>
        <w:t> </w:t>
      </w:r>
      <w:r w:rsidRPr="00F72860">
        <w:t>?</w:t>
      </w:r>
    </w:p>
    <w:p w14:paraId="514F3DB8" w14:textId="0C3E9796" w:rsidR="008471FD" w:rsidRPr="00A86132" w:rsidRDefault="008471FD" w:rsidP="00A86132">
      <w:pPr>
        <w:pStyle w:val="TexteCourant"/>
      </w:pPr>
      <w:r w:rsidRPr="00A86132">
        <w:lastRenderedPageBreak/>
        <w:t xml:space="preserve">Les éditeurs facturent la location de leur distribution sous forme de licence souscrite annuellement. </w:t>
      </w:r>
      <w:r w:rsidR="00A86132">
        <w:t>Son</w:t>
      </w:r>
      <w:r w:rsidRPr="00A86132">
        <w:t xml:space="preserve"> prix varie en fonction du nombre de nœuds du cluster et du niveau de support offert. D’autres facteurs peuvent également être pris en compte.</w:t>
      </w:r>
    </w:p>
    <w:p w14:paraId="6551692F" w14:textId="2966D95D" w:rsidR="0026596C" w:rsidRDefault="0026596C" w:rsidP="0026596C">
      <w:pPr>
        <w:pStyle w:val="Question"/>
      </w:pPr>
      <w:r>
        <w:t>D</w:t>
      </w:r>
      <w:r w:rsidRPr="00F72860">
        <w:t xml:space="preserve">onnez la définition et le rôle des protocoles SSL </w:t>
      </w:r>
      <w:r w:rsidRPr="00A86132">
        <w:t>et TL</w:t>
      </w:r>
      <w:r w:rsidR="00A86132" w:rsidRPr="00A86132">
        <w:t>S</w:t>
      </w:r>
      <w:r>
        <w:t>.</w:t>
      </w:r>
    </w:p>
    <w:p w14:paraId="23E2DFD9" w14:textId="7F009C2C" w:rsidR="008471FD" w:rsidRPr="00F82075" w:rsidRDefault="008471FD" w:rsidP="00F82075">
      <w:pPr>
        <w:pStyle w:val="TexteCourant"/>
      </w:pPr>
      <w:r w:rsidRPr="00F82075">
        <w:t xml:space="preserve">TLS </w:t>
      </w:r>
      <w:r w:rsidR="00F82075">
        <w:t>(</w:t>
      </w:r>
      <w:r w:rsidRPr="00F82075">
        <w:t xml:space="preserve">Transport Layer Security) est le prédécesseur de SSL </w:t>
      </w:r>
      <w:r w:rsidR="00F82075">
        <w:t>(</w:t>
      </w:r>
      <w:r w:rsidRPr="00F82075">
        <w:t>Secure Sockets Layer). Ce sont tous deux des protocoles de sécurisation des échanges de données sur un réseau. Ils fonctionnent selon un mode client-serveur et satisf</w:t>
      </w:r>
      <w:r w:rsidR="00F82075">
        <w:t>ont</w:t>
      </w:r>
      <w:r w:rsidRPr="00F82075">
        <w:t xml:space="preserve"> les objectifs de sécurité suivants</w:t>
      </w:r>
      <w:r w:rsidR="00F82075">
        <w:t> </w:t>
      </w:r>
      <w:r w:rsidRPr="00F82075">
        <w:t>: authentification du serveur, cryptage des données échangées et authentification du</w:t>
      </w:r>
      <w:r w:rsidR="00F82075">
        <w:t> </w:t>
      </w:r>
      <w:r w:rsidRPr="00F82075">
        <w:t>client.</w:t>
      </w:r>
    </w:p>
    <w:p w14:paraId="68C56D39" w14:textId="77777777" w:rsidR="0026596C" w:rsidRPr="00F72860" w:rsidRDefault="0026596C" w:rsidP="0026596C">
      <w:pPr>
        <w:pStyle w:val="Question"/>
      </w:pPr>
      <w:r>
        <w:t>D</w:t>
      </w:r>
      <w:r w:rsidRPr="00F72860">
        <w:t>es distributions Hortonworks, Cloudera et MapR, laquelle vous semble la meilleure ?</w:t>
      </w:r>
      <w:r>
        <w:t xml:space="preserve"> Justifiez votre réponse.</w:t>
      </w:r>
    </w:p>
    <w:p w14:paraId="4EDEDA6F" w14:textId="7EBB3686" w:rsidR="00083115" w:rsidRPr="00F82075" w:rsidRDefault="008471FD" w:rsidP="00F82075">
      <w:pPr>
        <w:pStyle w:val="TexteCourant"/>
      </w:pPr>
      <w:r w:rsidRPr="00F82075">
        <w:t>Il n’y</w:t>
      </w:r>
      <w:r w:rsidR="00F82075">
        <w:t xml:space="preserve"> </w:t>
      </w:r>
      <w:r w:rsidRPr="00F82075">
        <w:t>a pas de meilleure distribution</w:t>
      </w:r>
      <w:r w:rsidR="00F82075">
        <w:t>. T</w:t>
      </w:r>
      <w:r w:rsidRPr="00F82075">
        <w:t>out dépend d</w:t>
      </w:r>
      <w:r w:rsidR="00F82075">
        <w:t xml:space="preserve">e votre </w:t>
      </w:r>
      <w:r w:rsidRPr="00F82075">
        <w:t>besoin.</w:t>
      </w:r>
    </w:p>
    <w:p w14:paraId="566EC6BD" w14:textId="127DB9B7" w:rsidR="00083115" w:rsidRDefault="005C0EDF" w:rsidP="003F7E56">
      <w:pPr>
        <w:pStyle w:val="TitreNiveau1"/>
      </w:pPr>
      <w:r>
        <w:t>Chapitre 1</w:t>
      </w:r>
      <w:r w:rsidR="003077C1">
        <w:t>6</w:t>
      </w:r>
    </w:p>
    <w:p w14:paraId="3880E8B0" w14:textId="77777777" w:rsidR="00AF18D8" w:rsidRDefault="00AF18D8" w:rsidP="00AF18D8">
      <w:pPr>
        <w:pStyle w:val="Question"/>
      </w:pPr>
      <w:r>
        <w:t>Décrivez en quoi consiste l’interfaçage logiciel et quel est son but.</w:t>
      </w:r>
    </w:p>
    <w:p w14:paraId="6C54E682" w14:textId="562D59BD" w:rsidR="00AF18D8" w:rsidRPr="00796699" w:rsidRDefault="00AF18D8" w:rsidP="00796699">
      <w:pPr>
        <w:pStyle w:val="TexteCourant"/>
      </w:pPr>
      <w:r w:rsidRPr="00796699">
        <w:t>On parle d’interfaçage lorsque des logiciels s’échange</w:t>
      </w:r>
      <w:r w:rsidR="00796699">
        <w:t>nt</w:t>
      </w:r>
      <w:r w:rsidRPr="00796699">
        <w:t xml:space="preserve"> des données</w:t>
      </w:r>
      <w:r w:rsidR="00796699">
        <w:t xml:space="preserve"> via u</w:t>
      </w:r>
      <w:r w:rsidRPr="00796699">
        <w:t>ne passerelle</w:t>
      </w:r>
      <w:r w:rsidR="00796699">
        <w:t>, qui</w:t>
      </w:r>
      <w:r w:rsidRPr="00796699">
        <w:t xml:space="preserve"> peut prendre la forme d’un format de fichier standardisé ou de l’API d’un service.</w:t>
      </w:r>
    </w:p>
    <w:p w14:paraId="6A954A04" w14:textId="77777777" w:rsidR="00AF18D8" w:rsidRDefault="00AF18D8" w:rsidP="00AF18D8">
      <w:pPr>
        <w:pStyle w:val="Question"/>
      </w:pPr>
      <w:r>
        <w:t>Décrivez en quoi consiste l’intégration logicielle et quel est son but.</w:t>
      </w:r>
    </w:p>
    <w:p w14:paraId="1CF3661C" w14:textId="1A0A1C12" w:rsidR="00AF18D8" w:rsidRPr="00796699" w:rsidRDefault="00AF18D8" w:rsidP="00796699">
      <w:pPr>
        <w:pStyle w:val="TexteCourant"/>
      </w:pPr>
      <w:r w:rsidRPr="00796699">
        <w:t xml:space="preserve">On parle d’intégration lorsque les logiciels utilisent les mêmes données. </w:t>
      </w:r>
      <w:r w:rsidR="00796699">
        <w:t>Cela</w:t>
      </w:r>
      <w:r w:rsidRPr="00796699">
        <w:t xml:space="preserve"> consiste à conformer les applications au standard ou aux conditions imposées par l’application qui centralise les données qu’elles utilisent.</w:t>
      </w:r>
    </w:p>
    <w:p w14:paraId="0DD14E4C" w14:textId="10E3AC78" w:rsidR="00AF18D8" w:rsidRDefault="00AF18D8" w:rsidP="00AF18D8">
      <w:pPr>
        <w:pStyle w:val="Question"/>
      </w:pPr>
      <w:r>
        <w:t>Quelle différence faites-vous entre l’intégration et l’interfaçage de système</w:t>
      </w:r>
      <w:r w:rsidR="00796699">
        <w:t>s</w:t>
      </w:r>
      <w:r>
        <w:t> ?</w:t>
      </w:r>
    </w:p>
    <w:p w14:paraId="7B50C639" w14:textId="02E7A60B" w:rsidR="00AF18D8" w:rsidRPr="00B405B9" w:rsidRDefault="00AF18D8" w:rsidP="00B405B9">
      <w:pPr>
        <w:pStyle w:val="TexteCourant"/>
      </w:pPr>
      <w:r w:rsidRPr="00B405B9">
        <w:t>Dans l’intégration, toutes les applications dépendent de l’application qui possède les données utilis</w:t>
      </w:r>
      <w:r w:rsidR="00B405B9">
        <w:t>ées et, donc,</w:t>
      </w:r>
      <w:r w:rsidRPr="00B405B9">
        <w:t xml:space="preserve"> doivent se conformer à l’interface qu’elle offre. Dans l’interfaçage, les applications sont indépendantes les unes des autres, utilisent un standard (API ou format de fichier) pour échanger les données. L’API utilisée dans l’intégration logicielle n’est pas nécessairement un standard.</w:t>
      </w:r>
    </w:p>
    <w:p w14:paraId="1882B287" w14:textId="77777777" w:rsidR="00AF18D8" w:rsidRDefault="00AF18D8" w:rsidP="00AF18D8">
      <w:pPr>
        <w:pStyle w:val="Question"/>
      </w:pPr>
      <w:r>
        <w:t>Expliquez en quoi consiste l’intégration horizontale.</w:t>
      </w:r>
    </w:p>
    <w:p w14:paraId="4FB71B65" w14:textId="7F4A6696" w:rsidR="00AF18D8" w:rsidRPr="00B405B9" w:rsidRDefault="00AF18D8" w:rsidP="00B405B9">
      <w:pPr>
        <w:pStyle w:val="TexteCourant"/>
      </w:pPr>
      <w:r w:rsidRPr="00B405B9">
        <w:lastRenderedPageBreak/>
        <w:t>L’intégration horizontale consiste à interfacer son application avec un grand nombre d’autres logiciels afin qu’elle soit compatible avec</w:t>
      </w:r>
      <w:r w:rsidR="00B405B9">
        <w:t> </w:t>
      </w:r>
      <w:r w:rsidRPr="00B405B9">
        <w:t>eux.</w:t>
      </w:r>
    </w:p>
    <w:p w14:paraId="669D9384" w14:textId="77777777" w:rsidR="00AF18D8" w:rsidRDefault="00AF18D8" w:rsidP="00AF18D8">
      <w:pPr>
        <w:pStyle w:val="Question"/>
      </w:pPr>
      <w:r>
        <w:t>Selon vous, quel est le coût à payer pour un éditeur lorsqu’il intègre ses solutions horizontalement ?</w:t>
      </w:r>
    </w:p>
    <w:p w14:paraId="049826E7" w14:textId="17451598" w:rsidR="00AF18D8" w:rsidRPr="00B405B9" w:rsidRDefault="00AF18D8" w:rsidP="00B405B9">
      <w:pPr>
        <w:pStyle w:val="TexteCourant"/>
      </w:pPr>
      <w:r w:rsidRPr="00B405B9">
        <w:t>L’éditeur doit rendre son application compatible avec plusieurs autres logiciels, ce qui n’est pas toujours évident compte tenu des évolutions de ces logiciels.</w:t>
      </w:r>
    </w:p>
    <w:p w14:paraId="662A7760" w14:textId="77777777" w:rsidR="00AF18D8" w:rsidRDefault="00AF18D8" w:rsidP="00AF18D8">
      <w:pPr>
        <w:pStyle w:val="Question"/>
      </w:pPr>
      <w:r>
        <w:t>Selon vous, quel est l’avantage pour un éditeur à intégrer ses solutions horizontalement ?</w:t>
      </w:r>
    </w:p>
    <w:p w14:paraId="4C77049C" w14:textId="3437C56D" w:rsidR="00AF18D8" w:rsidRPr="00B405B9" w:rsidRDefault="00AF18D8" w:rsidP="00B405B9">
      <w:pPr>
        <w:pStyle w:val="TexteCourant"/>
      </w:pPr>
      <w:r w:rsidRPr="00B405B9">
        <w:t xml:space="preserve">L’entreprise concentre ses efforts de développement sur les fonctionnalités de son application, sans avoir à développer elle-même </w:t>
      </w:r>
      <w:r w:rsidR="00B405B9">
        <w:t>celles qui ne sont pas en lien direct avec ses processus métiers</w:t>
      </w:r>
      <w:r w:rsidRPr="00B405B9">
        <w:t>.</w:t>
      </w:r>
    </w:p>
    <w:p w14:paraId="5D7187C0" w14:textId="77777777" w:rsidR="00AF18D8" w:rsidRDefault="00AF18D8" w:rsidP="00AF18D8">
      <w:pPr>
        <w:pStyle w:val="Question"/>
      </w:pPr>
      <w:r>
        <w:t>Expliquez en quoi consiste l’intégration verticale.</w:t>
      </w:r>
    </w:p>
    <w:p w14:paraId="3DAA2DF9" w14:textId="209080E4" w:rsidR="00AF18D8" w:rsidRPr="00B405B9" w:rsidRDefault="00AF18D8" w:rsidP="00B405B9">
      <w:pPr>
        <w:pStyle w:val="TexteCourant"/>
      </w:pPr>
      <w:r w:rsidRPr="00B405B9">
        <w:t xml:space="preserve">L’intégration verticale consiste à développer une solution qui incorpore les fonctionnalités d’un autre logiciel. Par exemple, si l’éditeur propose une application métier, </w:t>
      </w:r>
      <w:r w:rsidR="00B405B9">
        <w:t>il</w:t>
      </w:r>
      <w:r w:rsidRPr="00B405B9">
        <w:t xml:space="preserve"> peut lui incorporer un SGBD. Cette stratégie est très courante dans la commercialisation des ERP où les applications sont développées pour fonctionner avec un SGBDR spécifique qui est compris dans l’offre.</w:t>
      </w:r>
    </w:p>
    <w:p w14:paraId="0E6537A2" w14:textId="77777777" w:rsidR="00AF18D8" w:rsidRDefault="00AF18D8" w:rsidP="00AF18D8">
      <w:pPr>
        <w:pStyle w:val="Question"/>
      </w:pPr>
      <w:r>
        <w:t>Selon vous, quel est le coût à payer pour un éditeur lorsqu’il intègre ses solutions verticalement ?</w:t>
      </w:r>
    </w:p>
    <w:p w14:paraId="113E16F2" w14:textId="2FB44BC2" w:rsidR="00AF18D8" w:rsidRPr="00B405B9" w:rsidRDefault="00AF18D8" w:rsidP="00B405B9">
      <w:pPr>
        <w:pStyle w:val="TexteCourant"/>
      </w:pPr>
      <w:r w:rsidRPr="00B405B9">
        <w:t xml:space="preserve">Il faut développer des fonctionnalités qui ne sont pas le cœur de son application. Cela peut finalement rendre </w:t>
      </w:r>
      <w:r w:rsidR="00B405B9">
        <w:t>le logiciel</w:t>
      </w:r>
      <w:r w:rsidRPr="00B405B9">
        <w:t xml:space="preserve"> très complexe, difficile à maintenir et plus coûteux.</w:t>
      </w:r>
    </w:p>
    <w:p w14:paraId="07F903B0" w14:textId="77777777" w:rsidR="00AF18D8" w:rsidRDefault="00AF18D8" w:rsidP="00AF18D8">
      <w:pPr>
        <w:pStyle w:val="Question"/>
      </w:pPr>
      <w:r>
        <w:t>Selon vous, quel est l’avantage pour un éditeur à intégrer ses solutions verticalement ?</w:t>
      </w:r>
    </w:p>
    <w:p w14:paraId="0C10DD8B" w14:textId="77777777" w:rsidR="00AF18D8" w:rsidRPr="00B405B9" w:rsidRDefault="00AF18D8" w:rsidP="00B405B9">
      <w:pPr>
        <w:pStyle w:val="TexteCourant"/>
      </w:pPr>
      <w:r w:rsidRPr="00B405B9">
        <w:t>Son offre est plus complète.</w:t>
      </w:r>
    </w:p>
    <w:p w14:paraId="1AE9810C" w14:textId="77777777" w:rsidR="00AF18D8" w:rsidRDefault="00AF18D8" w:rsidP="00AF18D8">
      <w:pPr>
        <w:pStyle w:val="Question"/>
      </w:pPr>
      <w:r>
        <w:t>Quand dit-on qu’une solution est intégrée verticalement à Hadoop ?</w:t>
      </w:r>
    </w:p>
    <w:p w14:paraId="429C71ED" w14:textId="3C8BF6EE" w:rsidR="00AF18D8" w:rsidRPr="00B405B9" w:rsidRDefault="00AF18D8" w:rsidP="00B405B9">
      <w:pPr>
        <w:pStyle w:val="TexteCourant"/>
      </w:pPr>
      <w:r w:rsidRPr="00B405B9">
        <w:t>Hadoop est nativement intégré ou embarqué dans cette offre.</w:t>
      </w:r>
    </w:p>
    <w:p w14:paraId="5AF54E61" w14:textId="77777777" w:rsidR="00AF18D8" w:rsidRDefault="00AF18D8" w:rsidP="00AF18D8">
      <w:pPr>
        <w:pStyle w:val="Question"/>
      </w:pPr>
      <w:r>
        <w:t>Quand dit-on qu’une solution est intégrée horizontalement à Hadoop ?</w:t>
      </w:r>
    </w:p>
    <w:p w14:paraId="4636BAD3" w14:textId="342D2B55" w:rsidR="00AF18D8" w:rsidRPr="00B405B9" w:rsidRDefault="00B405B9" w:rsidP="00B405B9">
      <w:pPr>
        <w:pStyle w:val="TexteCourant"/>
      </w:pPr>
      <w:r>
        <w:t>E</w:t>
      </w:r>
      <w:r w:rsidR="00AF18D8" w:rsidRPr="00B405B9">
        <w:t xml:space="preserve">lle s’interface </w:t>
      </w:r>
      <w:r>
        <w:t>avec</w:t>
      </w:r>
      <w:r w:rsidR="00AF18D8" w:rsidRPr="00B405B9">
        <w:t xml:space="preserve"> Hadoop</w:t>
      </w:r>
      <w:r>
        <w:t>, qui devient</w:t>
      </w:r>
      <w:r w:rsidR="00AF18D8" w:rsidRPr="00B405B9">
        <w:t xml:space="preserve"> juste une source de données comme une autre.</w:t>
      </w:r>
    </w:p>
    <w:p w14:paraId="3CA2BD67" w14:textId="77777777" w:rsidR="00AF18D8" w:rsidRDefault="00AF18D8" w:rsidP="00AF18D8">
      <w:pPr>
        <w:pStyle w:val="Question"/>
      </w:pPr>
      <w:r>
        <w:lastRenderedPageBreak/>
        <w:t>À votre avis, quelle est la meilleure stratégie entre l’intégration horizontale et l’intégration verticale à Hadoop ? Justifiez votre réponse.</w:t>
      </w:r>
    </w:p>
    <w:p w14:paraId="6078AB6E" w14:textId="1D725ABE" w:rsidR="00AF18D8" w:rsidRPr="00B405B9" w:rsidRDefault="00AF18D8" w:rsidP="00B405B9">
      <w:pPr>
        <w:pStyle w:val="TexteCourant"/>
      </w:pPr>
      <w:r w:rsidRPr="00B405B9">
        <w:t>Il n’y</w:t>
      </w:r>
      <w:r w:rsidR="00B405B9">
        <w:t xml:space="preserve"> </w:t>
      </w:r>
      <w:r w:rsidRPr="00B405B9">
        <w:t>a pas de meilleure stratégie</w:t>
      </w:r>
      <w:r w:rsidR="00B405B9">
        <w:t>. T</w:t>
      </w:r>
      <w:r w:rsidRPr="00B405B9">
        <w:t xml:space="preserve">out dépend de la vision stratégique de l’éditeur et du besoin </w:t>
      </w:r>
      <w:r w:rsidR="00B405B9">
        <w:t xml:space="preserve">auquel </w:t>
      </w:r>
      <w:r w:rsidRPr="00B405B9">
        <w:t>il souhaite ré</w:t>
      </w:r>
      <w:r w:rsidR="00B405B9">
        <w:t>pon</w:t>
      </w:r>
      <w:r w:rsidRPr="00B405B9">
        <w:t>dre.</w:t>
      </w:r>
    </w:p>
    <w:p w14:paraId="6AED265F" w14:textId="77777777" w:rsidR="00AF18D8" w:rsidRDefault="00AF18D8" w:rsidP="00AF18D8">
      <w:pPr>
        <w:pStyle w:val="Question"/>
      </w:pPr>
      <w:r>
        <w:t>Citez et donnez la fonction des trois composants de la solution proposée par SAS intégrée verticalement à Hadoop.</w:t>
      </w:r>
    </w:p>
    <w:p w14:paraId="7237C58E" w14:textId="45438FE3" w:rsidR="00AF18D8" w:rsidRPr="00EA1949" w:rsidRDefault="00AF18D8" w:rsidP="00EA1949">
      <w:pPr>
        <w:pStyle w:val="ListeAPuce"/>
      </w:pPr>
      <w:r w:rsidRPr="00EA1949">
        <w:t>SAS Grid Computing</w:t>
      </w:r>
      <w:r w:rsidR="00EA1949">
        <w:t xml:space="preserve"> </w:t>
      </w:r>
      <w:r w:rsidRPr="00EA1949">
        <w:t>permet à d’autres solutions SAS de répartir les charges de calcul dans un pool de ressources partagées, comme un cluster, ou un groupe de machines connectées à un même réseau informatique</w:t>
      </w:r>
      <w:r w:rsidR="00EA1949">
        <w:t>.</w:t>
      </w:r>
    </w:p>
    <w:p w14:paraId="60A2D44A" w14:textId="4EEEB617" w:rsidR="00AF18D8" w:rsidRPr="00EA1949" w:rsidRDefault="00AF18D8" w:rsidP="00EA1949">
      <w:pPr>
        <w:pStyle w:val="ListeAPuce"/>
      </w:pPr>
      <w:r w:rsidRPr="00EA1949">
        <w:t>SAS In-Database</w:t>
      </w:r>
      <w:r w:rsidR="00EA1949">
        <w:t xml:space="preserve"> </w:t>
      </w:r>
      <w:r w:rsidRPr="00EA1949">
        <w:t>permet d</w:t>
      </w:r>
      <w:r w:rsidR="00EA1949">
        <w:t>’</w:t>
      </w:r>
      <w:r w:rsidRPr="00EA1949">
        <w:t>intégrer des applications SAS dans les bases de données. Elle intègre l</w:t>
      </w:r>
      <w:r w:rsidR="00EA1949">
        <w:t>’</w:t>
      </w:r>
      <w:r w:rsidRPr="00EA1949">
        <w:t>architecture de calcul massivement parallèle directement sur les moteurs de bases de données ou sur Hadoop</w:t>
      </w:r>
      <w:r w:rsidR="00EA1949">
        <w:t>,</w:t>
      </w:r>
      <w:r w:rsidRPr="00EA1949">
        <w:t xml:space="preserve"> pour accélérer les traitements et améliorer la performance de calcul</w:t>
      </w:r>
      <w:r w:rsidR="00EA1949">
        <w:t>.</w:t>
      </w:r>
    </w:p>
    <w:p w14:paraId="61B716E3" w14:textId="1BB91E0D" w:rsidR="00AF18D8" w:rsidRPr="00EA1949" w:rsidRDefault="00AF18D8" w:rsidP="00EA1949">
      <w:pPr>
        <w:pStyle w:val="ListeAPuce"/>
      </w:pPr>
      <w:r w:rsidRPr="00EA1949">
        <w:t>SAS In-Memory Analytics permet de profiter de la disponibilité de la mémoire et de la puissance de calcul d</w:t>
      </w:r>
      <w:r w:rsidR="00EA1949">
        <w:t>’</w:t>
      </w:r>
      <w:r w:rsidRPr="00EA1949">
        <w:t>un cluster Hadoop</w:t>
      </w:r>
      <w:r w:rsidR="00EA1949">
        <w:t>.</w:t>
      </w:r>
    </w:p>
    <w:p w14:paraId="5FC33C6B" w14:textId="77777777" w:rsidR="00AF18D8" w:rsidRPr="00EA1949" w:rsidRDefault="00AF18D8" w:rsidP="00EA1949">
      <w:pPr>
        <w:pStyle w:val="Question"/>
      </w:pPr>
      <w:r w:rsidRPr="00EA1949">
        <w:t>Citez et donnez la fonction des trois composants de la solution proposée par Pivotal intégrée verticalement à Hadoop.</w:t>
      </w:r>
    </w:p>
    <w:p w14:paraId="1D4828FF" w14:textId="55BDC9B9" w:rsidR="00AF18D8" w:rsidRPr="009E54C5" w:rsidRDefault="00AF18D8" w:rsidP="00EA1949">
      <w:pPr>
        <w:pStyle w:val="ListeAPuce"/>
      </w:pPr>
      <w:r w:rsidRPr="00C40593">
        <w:t xml:space="preserve">Pivotal GemFire est </w:t>
      </w:r>
      <w:r w:rsidR="00031D5C" w:rsidRPr="00C40593">
        <w:t>une version commerciale</w:t>
      </w:r>
      <w:r w:rsidRPr="00C40593">
        <w:t xml:space="preserve"> d’</w:t>
      </w:r>
      <w:r w:rsidRPr="00C40593">
        <w:rPr>
          <w:i/>
        </w:rPr>
        <w:t>Apache Geode</w:t>
      </w:r>
      <w:r w:rsidRPr="00C40593">
        <w:t>, un</w:t>
      </w:r>
      <w:r w:rsidR="00031D5C" w:rsidRPr="00C40593">
        <w:t xml:space="preserve"> SGBD</w:t>
      </w:r>
      <w:r w:rsidRPr="00C40593">
        <w:t xml:space="preserve"> </w:t>
      </w:r>
      <w:r w:rsidR="00EA1949" w:rsidRPr="00C40593">
        <w:rPr>
          <w:i/>
        </w:rPr>
        <w:t>i</w:t>
      </w:r>
      <w:r w:rsidRPr="00C40593">
        <w:rPr>
          <w:i/>
        </w:rPr>
        <w:t>n-</w:t>
      </w:r>
      <w:r w:rsidR="00EA1949" w:rsidRPr="00C40593">
        <w:rPr>
          <w:i/>
        </w:rPr>
        <w:t>m</w:t>
      </w:r>
      <w:r w:rsidRPr="00C40593">
        <w:rPr>
          <w:i/>
        </w:rPr>
        <w:t>emory</w:t>
      </w:r>
      <w:r w:rsidRPr="00C40593">
        <w:t xml:space="preserve"> open source</w:t>
      </w:r>
      <w:r w:rsidRPr="009E54C5">
        <w:t xml:space="preserve"> capable de fournir des accès cohérents à des applications de traitement de données à forte</w:t>
      </w:r>
      <w:r w:rsidR="005039C1">
        <w:t>s</w:t>
      </w:r>
      <w:r w:rsidRPr="009E54C5">
        <w:t xml:space="preserve"> charges de calcul</w:t>
      </w:r>
      <w:r w:rsidR="00031D5C">
        <w:t>,</w:t>
      </w:r>
      <w:r w:rsidRPr="009E54C5">
        <w:t xml:space="preserve"> sur des architectures Cloud distribuées</w:t>
      </w:r>
      <w:r w:rsidR="00031D5C">
        <w:t>.</w:t>
      </w:r>
    </w:p>
    <w:p w14:paraId="74598DAF" w14:textId="76961C95" w:rsidR="00AF18D8" w:rsidRPr="009E54C5" w:rsidRDefault="00AF18D8" w:rsidP="00EA1949">
      <w:pPr>
        <w:pStyle w:val="ListeAPuce"/>
      </w:pPr>
      <w:r w:rsidRPr="009E54C5">
        <w:t>Pivotal GreenPlum est une version commerciale de GreenPlum</w:t>
      </w:r>
      <w:r w:rsidR="00031D5C">
        <w:t xml:space="preserve">, </w:t>
      </w:r>
      <w:r w:rsidRPr="009E54C5">
        <w:t>un moteur de base</w:t>
      </w:r>
      <w:r w:rsidR="00031D5C">
        <w:t>s</w:t>
      </w:r>
      <w:r w:rsidRPr="009E54C5">
        <w:t xml:space="preserve"> de données open source conçu spécialement pour les Data </w:t>
      </w:r>
      <w:proofErr w:type="spellStart"/>
      <w:r w:rsidRPr="009E54C5">
        <w:t>Warehouse</w:t>
      </w:r>
      <w:r w:rsidR="00031D5C">
        <w:t>s</w:t>
      </w:r>
      <w:proofErr w:type="spellEnd"/>
      <w:r w:rsidR="00031D5C">
        <w:t>.</w:t>
      </w:r>
    </w:p>
    <w:p w14:paraId="2A9D649E" w14:textId="46B99BEE" w:rsidR="00AF18D8" w:rsidRPr="009E54C5" w:rsidRDefault="00AF18D8" w:rsidP="00EA1949">
      <w:pPr>
        <w:pStyle w:val="ListeAPuce"/>
      </w:pPr>
      <w:r w:rsidRPr="009E54C5">
        <w:t>Pivotal HBD est une version commerciale d’Apache HAWQ</w:t>
      </w:r>
      <w:r w:rsidR="00031D5C">
        <w:t>.</w:t>
      </w:r>
    </w:p>
    <w:p w14:paraId="592986DC" w14:textId="77777777" w:rsidR="00AF18D8" w:rsidRDefault="00AF18D8" w:rsidP="00AF18D8">
      <w:pPr>
        <w:pStyle w:val="Question"/>
      </w:pPr>
      <w:r w:rsidRPr="00031D5C">
        <w:t>Q</w:t>
      </w:r>
      <w:r>
        <w:t>u’est-ce qu’un projet Apache en cours d’incubation ?</w:t>
      </w:r>
    </w:p>
    <w:p w14:paraId="24B32887" w14:textId="64741764" w:rsidR="00AF18D8" w:rsidRPr="00031D5C" w:rsidRDefault="00AF18D8" w:rsidP="00031D5C">
      <w:pPr>
        <w:pStyle w:val="TexteCourant"/>
      </w:pPr>
      <w:r w:rsidRPr="00031D5C">
        <w:t>C’est un statut que reçoivent tous les nouveaux projets soumis à Apache, indépendamment de leur niveau de maturité ou de leur performance.</w:t>
      </w:r>
    </w:p>
    <w:p w14:paraId="6F20222F" w14:textId="77777777" w:rsidR="00AF18D8" w:rsidRDefault="00AF18D8" w:rsidP="00AF18D8">
      <w:pPr>
        <w:pStyle w:val="Question"/>
      </w:pPr>
      <w:r>
        <w:t>Pourquoi est-il nécessaire qu’un projet soumis à Apache passe par le statut d’incubation ?</w:t>
      </w:r>
    </w:p>
    <w:p w14:paraId="2BD628C7" w14:textId="54B249D1" w:rsidR="00083115" w:rsidRPr="00031D5C" w:rsidRDefault="00AF18D8" w:rsidP="00031D5C">
      <w:pPr>
        <w:pStyle w:val="TexteCourant"/>
      </w:pPr>
      <w:r w:rsidRPr="00031D5C">
        <w:t xml:space="preserve">Apache s’assure </w:t>
      </w:r>
      <w:proofErr w:type="spellStart"/>
      <w:r w:rsidRPr="00031D5C">
        <w:t>par là</w:t>
      </w:r>
      <w:proofErr w:type="spellEnd"/>
      <w:r w:rsidRPr="00031D5C">
        <w:t xml:space="preserve"> que le projet est suffisamment stable et s’intègre de façon cohérente aux autres projets de la fondation</w:t>
      </w:r>
      <w:r w:rsidR="00031D5C">
        <w:t>.</w:t>
      </w:r>
    </w:p>
    <w:p w14:paraId="51E7340E" w14:textId="7C4A4EA9" w:rsidR="00083115" w:rsidRDefault="005C0EDF" w:rsidP="003F7E56">
      <w:pPr>
        <w:pStyle w:val="TitreNiveau1"/>
      </w:pPr>
      <w:r>
        <w:t>Chapitre 1</w:t>
      </w:r>
      <w:r w:rsidR="003077C1">
        <w:t>7</w:t>
      </w:r>
    </w:p>
    <w:p w14:paraId="5306D35F" w14:textId="77777777" w:rsidR="00CA6BFD" w:rsidRDefault="00CA6BFD" w:rsidP="00CA6BFD">
      <w:pPr>
        <w:pStyle w:val="Question"/>
      </w:pPr>
      <w:r w:rsidRPr="00955864">
        <w:lastRenderedPageBreak/>
        <w:t>Q</w:t>
      </w:r>
      <w:r>
        <w:t>uelle différence y a-t-il entre la scalabilité au sens économique du terme et la scalabilité au sens informatique du terme ?</w:t>
      </w:r>
    </w:p>
    <w:p w14:paraId="30F5AE49" w14:textId="7DDF6E69" w:rsidR="00CA6BFD" w:rsidRPr="003B0ECF" w:rsidRDefault="00CA6BFD" w:rsidP="003B0ECF">
      <w:pPr>
        <w:pStyle w:val="TexteCourant"/>
      </w:pPr>
      <w:r w:rsidRPr="003B0ECF">
        <w:t>La scalabilité informatique fait référence à la capacité d’ajouter de nouvelles ressources à un système informatique pour augmenter sa performance de calcul. La scalabilité au sens économique du terme fait référence à la capacité de fabriquer un produit supplémentaire sans entraîne</w:t>
      </w:r>
      <w:r w:rsidR="00955864">
        <w:t>r</w:t>
      </w:r>
      <w:r w:rsidRPr="003B0ECF">
        <w:t xml:space="preserve"> des coûts supplémentaires </w:t>
      </w:r>
      <w:r w:rsidR="00955864">
        <w:t>significatifs</w:t>
      </w:r>
      <w:r w:rsidRPr="003B0ECF">
        <w:t>.</w:t>
      </w:r>
    </w:p>
    <w:p w14:paraId="22A25CFD" w14:textId="77777777" w:rsidR="00CA6BFD" w:rsidRDefault="00CA6BFD" w:rsidP="00CA6BFD">
      <w:pPr>
        <w:pStyle w:val="Question"/>
      </w:pPr>
      <w:r w:rsidRPr="00955864">
        <w:t>Q</w:t>
      </w:r>
      <w:r>
        <w:t>uel est le facteur principal de l’émergence du Cloud ?</w:t>
      </w:r>
    </w:p>
    <w:p w14:paraId="1DF44828" w14:textId="4E073920" w:rsidR="00CA6BFD" w:rsidRPr="00955864" w:rsidRDefault="00955864" w:rsidP="00955864">
      <w:pPr>
        <w:pStyle w:val="TexteCourant"/>
      </w:pPr>
      <w:r>
        <w:t>Il s’agit de l</w:t>
      </w:r>
      <w:r w:rsidR="00CA6BFD" w:rsidRPr="00955864">
        <w:t>a baisse des coûts des infrastructures informatiques.</w:t>
      </w:r>
    </w:p>
    <w:p w14:paraId="33A027B9" w14:textId="06274F74" w:rsidR="00CA6BFD" w:rsidRDefault="00CA6BFD" w:rsidP="00CA6BFD">
      <w:pPr>
        <w:pStyle w:val="Question"/>
        <w:rPr>
          <w:shd w:val="clear" w:color="auto" w:fill="FFFFFF"/>
        </w:rPr>
      </w:pPr>
      <w:r>
        <w:t>Q</w:t>
      </w:r>
      <w:r>
        <w:rPr>
          <w:shd w:val="clear" w:color="auto" w:fill="FFFFFF"/>
        </w:rPr>
        <w:t>u’est-ce que le Cloud computing</w:t>
      </w:r>
      <w:r w:rsidR="00955864">
        <w:rPr>
          <w:shd w:val="clear" w:color="auto" w:fill="FFFFFF"/>
        </w:rPr>
        <w:t>,</w:t>
      </w:r>
      <w:r>
        <w:rPr>
          <w:shd w:val="clear" w:color="auto" w:fill="FFFFFF"/>
        </w:rPr>
        <w:t xml:space="preserve"> économiquement parlant ?</w:t>
      </w:r>
    </w:p>
    <w:p w14:paraId="520978EB" w14:textId="7943DF0E" w:rsidR="00CA6BFD" w:rsidRPr="00955864" w:rsidRDefault="00955864" w:rsidP="00955864">
      <w:pPr>
        <w:pStyle w:val="TexteCourant"/>
      </w:pPr>
      <w:r>
        <w:t>C’</w:t>
      </w:r>
      <w:r w:rsidR="00CA6BFD" w:rsidRPr="00955864">
        <w:t>est un modèle économique dans lequel une entreprise (fournisseur Cloud) offre</w:t>
      </w:r>
      <w:r w:rsidRPr="00955864">
        <w:t xml:space="preserve"> via Internet</w:t>
      </w:r>
      <w:r w:rsidR="00CA6BFD" w:rsidRPr="00955864">
        <w:t xml:space="preserve"> l’excédent de ses ressources informatiques à d’autres entreprises </w:t>
      </w:r>
      <w:r>
        <w:t>(</w:t>
      </w:r>
      <w:r w:rsidR="00CA6BFD" w:rsidRPr="00955864">
        <w:t>clients</w:t>
      </w:r>
      <w:r>
        <w:t>),</w:t>
      </w:r>
      <w:r w:rsidR="00CA6BFD" w:rsidRPr="00955864">
        <w:t xml:space="preserve"> qu</w:t>
      </w:r>
      <w:r>
        <w:t>i les</w:t>
      </w:r>
      <w:r w:rsidR="00CA6BFD" w:rsidRPr="00955864">
        <w:t xml:space="preserve"> consomment sur la base d’un paiement à l’usage.</w:t>
      </w:r>
    </w:p>
    <w:p w14:paraId="5C9DAA3D" w14:textId="77777777" w:rsidR="00CA6BFD" w:rsidRDefault="00CA6BFD" w:rsidP="00CA6BFD">
      <w:pPr>
        <w:pStyle w:val="Question"/>
        <w:rPr>
          <w:shd w:val="clear" w:color="auto" w:fill="FFFFFF"/>
        </w:rPr>
      </w:pPr>
      <w:r>
        <w:t>Q</w:t>
      </w:r>
      <w:r>
        <w:rPr>
          <w:shd w:val="clear" w:color="auto" w:fill="FFFFFF"/>
        </w:rPr>
        <w:t>u’est-ce qu’un service Cloud ?</w:t>
      </w:r>
    </w:p>
    <w:p w14:paraId="0C8B74A1" w14:textId="57B8B3DE" w:rsidR="00CA6BFD" w:rsidRPr="00955864" w:rsidRDefault="00955864" w:rsidP="00955864">
      <w:pPr>
        <w:pStyle w:val="TexteCourant"/>
      </w:pPr>
      <w:r>
        <w:t>C</w:t>
      </w:r>
      <w:r w:rsidR="00CA6BFD" w:rsidRPr="00955864">
        <w:t>’est toute ressource informatique qui peut être partagée via Internet</w:t>
      </w:r>
      <w:r>
        <w:t> :</w:t>
      </w:r>
      <w:r w:rsidR="00CA6BFD" w:rsidRPr="00955864">
        <w:t xml:space="preserve"> RAM, </w:t>
      </w:r>
      <w:r>
        <w:t>m</w:t>
      </w:r>
      <w:r w:rsidR="00CA6BFD" w:rsidRPr="00955864">
        <w:t>icro-processeur, bande passante, logiciel, interface applicative, environnement de développement, clusters entiers d’ordinateurs</w:t>
      </w:r>
      <w:r>
        <w:t>..</w:t>
      </w:r>
      <w:r w:rsidR="00CA6BFD" w:rsidRPr="00955864">
        <w:t>.</w:t>
      </w:r>
    </w:p>
    <w:p w14:paraId="2ADF481A" w14:textId="1C354172" w:rsidR="00CA6BFD" w:rsidRDefault="00CA6BFD" w:rsidP="00CA6BFD">
      <w:pPr>
        <w:pStyle w:val="Question"/>
        <w:rPr>
          <w:shd w:val="clear" w:color="auto" w:fill="FFFFFF"/>
        </w:rPr>
      </w:pPr>
      <w:r>
        <w:t>Q</w:t>
      </w:r>
      <w:r>
        <w:rPr>
          <w:shd w:val="clear" w:color="auto" w:fill="FFFFFF"/>
        </w:rPr>
        <w:t xml:space="preserve">uelle est la relation entre un service </w:t>
      </w:r>
      <w:r w:rsidR="00955864">
        <w:rPr>
          <w:shd w:val="clear" w:color="auto" w:fill="FFFFFF"/>
        </w:rPr>
        <w:t>w</w:t>
      </w:r>
      <w:r>
        <w:rPr>
          <w:shd w:val="clear" w:color="auto" w:fill="FFFFFF"/>
        </w:rPr>
        <w:t>eb et un service Cloud ?</w:t>
      </w:r>
    </w:p>
    <w:p w14:paraId="4A795FB8" w14:textId="23427972" w:rsidR="00CA6BFD" w:rsidRPr="00955864" w:rsidRDefault="00CA6BFD" w:rsidP="00955864">
      <w:pPr>
        <w:pStyle w:val="TexteCourant"/>
      </w:pPr>
      <w:r w:rsidRPr="00955864">
        <w:t>Les services Cloud sont offerts sous forme de service</w:t>
      </w:r>
      <w:r w:rsidR="00955864">
        <w:t>s</w:t>
      </w:r>
      <w:r w:rsidRPr="00955864">
        <w:t xml:space="preserve"> </w:t>
      </w:r>
      <w:r w:rsidR="00955864">
        <w:t>w</w:t>
      </w:r>
      <w:r w:rsidRPr="00955864">
        <w:t>eb</w:t>
      </w:r>
      <w:r w:rsidR="00955864">
        <w:t>. L</w:t>
      </w:r>
      <w:r w:rsidRPr="00955864">
        <w:t>eur accès est contrôlé par une API et leur exploitation fait l’objet d’une facturation fonction du volume de ressources utilisées.</w:t>
      </w:r>
    </w:p>
    <w:p w14:paraId="26382A9B" w14:textId="77777777" w:rsidR="00CA6BFD" w:rsidRDefault="00CA6BFD" w:rsidP="00CA6BFD">
      <w:pPr>
        <w:pStyle w:val="Question"/>
        <w:rPr>
          <w:shd w:val="clear" w:color="auto" w:fill="FFFFFF"/>
        </w:rPr>
      </w:pPr>
      <w:r>
        <w:t>Q</w:t>
      </w:r>
      <w:r>
        <w:rPr>
          <w:shd w:val="clear" w:color="auto" w:fill="FFFFFF"/>
        </w:rPr>
        <w:t>u’est-ce qu’une offre Cloud ?</w:t>
      </w:r>
    </w:p>
    <w:p w14:paraId="6F0D7594" w14:textId="5DC1499B" w:rsidR="00CA6BFD" w:rsidRPr="00955864" w:rsidRDefault="00CA6BFD" w:rsidP="00955864">
      <w:pPr>
        <w:pStyle w:val="TexteCourant"/>
      </w:pPr>
      <w:r w:rsidRPr="00955864">
        <w:t xml:space="preserve">Ce sont des tarifications d’accès à des quantités précises de ressources </w:t>
      </w:r>
      <w:r w:rsidR="00955864">
        <w:t>durant un certain</w:t>
      </w:r>
      <w:r w:rsidRPr="00955864">
        <w:t xml:space="preserve"> intervalle de temps</w:t>
      </w:r>
      <w:r w:rsidR="00955864">
        <w:t xml:space="preserve"> ; </w:t>
      </w:r>
      <w:r w:rsidRPr="00955864">
        <w:t>par exemple</w:t>
      </w:r>
      <w:r w:rsidR="00955864">
        <w:t>,</w:t>
      </w:r>
      <w:r w:rsidRPr="00955864">
        <w:t xml:space="preserve"> accès à 40</w:t>
      </w:r>
      <w:r w:rsidR="00955864">
        <w:t> </w:t>
      </w:r>
      <w:r w:rsidRPr="00955864">
        <w:t xml:space="preserve">Go de disque, </w:t>
      </w:r>
      <w:r w:rsidR="00955864">
        <w:t xml:space="preserve">micro-processeur de </w:t>
      </w:r>
      <w:r w:rsidRPr="00955864">
        <w:t>1</w:t>
      </w:r>
      <w:r w:rsidR="00955864">
        <w:t> </w:t>
      </w:r>
      <w:r w:rsidRPr="00955864">
        <w:t>GHz 4</w:t>
      </w:r>
      <w:r w:rsidR="00955864">
        <w:t> </w:t>
      </w:r>
      <w:r w:rsidRPr="00955864">
        <w:t>Go de RAM à 5</w:t>
      </w:r>
      <w:r w:rsidR="00955864">
        <w:t> </w:t>
      </w:r>
      <w:r w:rsidRPr="00955864">
        <w:t>euros</w:t>
      </w:r>
      <w:r w:rsidR="00955864">
        <w:t>/</w:t>
      </w:r>
      <w:r w:rsidRPr="00955864">
        <w:t>heure.</w:t>
      </w:r>
    </w:p>
    <w:p w14:paraId="20550C15" w14:textId="77777777" w:rsidR="00CA6BFD" w:rsidRDefault="00CA6BFD" w:rsidP="00CA6BFD">
      <w:pPr>
        <w:pStyle w:val="Question"/>
      </w:pPr>
      <w:r>
        <w:t>Expliquez</w:t>
      </w:r>
      <w:r>
        <w:rPr>
          <w:shd w:val="clear" w:color="auto" w:fill="FFFFFF"/>
        </w:rPr>
        <w:t xml:space="preserve"> en quoi consiste la tarification </w:t>
      </w:r>
      <w:proofErr w:type="spellStart"/>
      <w:r>
        <w:rPr>
          <w:shd w:val="clear" w:color="auto" w:fill="FFFFFF"/>
        </w:rPr>
        <w:t>Pay</w:t>
      </w:r>
      <w:proofErr w:type="spellEnd"/>
      <w:r>
        <w:rPr>
          <w:shd w:val="clear" w:color="auto" w:fill="FFFFFF"/>
        </w:rPr>
        <w:t>-as-</w:t>
      </w:r>
      <w:proofErr w:type="spellStart"/>
      <w:r>
        <w:rPr>
          <w:shd w:val="clear" w:color="auto" w:fill="FFFFFF"/>
        </w:rPr>
        <w:t>you</w:t>
      </w:r>
      <w:proofErr w:type="spellEnd"/>
      <w:r>
        <w:rPr>
          <w:shd w:val="clear" w:color="auto" w:fill="FFFFFF"/>
        </w:rPr>
        <w:t>-go.</w:t>
      </w:r>
    </w:p>
    <w:p w14:paraId="1A659F9B" w14:textId="2645735A" w:rsidR="00CA6BFD" w:rsidRPr="00955864" w:rsidRDefault="00955864" w:rsidP="00955864">
      <w:pPr>
        <w:pStyle w:val="TexteCourant"/>
      </w:pPr>
      <w:r>
        <w:t>C</w:t>
      </w:r>
      <w:r w:rsidR="00CA6BFD" w:rsidRPr="00955864">
        <w:t xml:space="preserve">’est une tarification à l’usage. Le client s’abonne à un produit sur une base temporelle (mois, jour, </w:t>
      </w:r>
      <w:r>
        <w:t>heure</w:t>
      </w:r>
      <w:r w:rsidR="00CA6BFD" w:rsidRPr="00955864">
        <w:t>) et paye uniquement pour ce qu’il a consommé dans cette période. Il peut</w:t>
      </w:r>
      <w:r w:rsidRPr="00955864">
        <w:t xml:space="preserve"> à tout moment</w:t>
      </w:r>
      <w:r w:rsidR="00CA6BFD" w:rsidRPr="00955864">
        <w:t xml:space="preserve"> se désabonner de l’utilisation du service.</w:t>
      </w:r>
    </w:p>
    <w:p w14:paraId="6F3FE9B7" w14:textId="77777777" w:rsidR="00CA6BFD" w:rsidRDefault="00CA6BFD" w:rsidP="00CA6BFD">
      <w:pPr>
        <w:pStyle w:val="Question"/>
      </w:pPr>
      <w:r>
        <w:t>Expliquez</w:t>
      </w:r>
      <w:r>
        <w:rPr>
          <w:shd w:val="clear" w:color="auto" w:fill="FFFFFF"/>
        </w:rPr>
        <w:t xml:space="preserve"> en quoi consiste la virtualisation.</w:t>
      </w:r>
    </w:p>
    <w:p w14:paraId="305BC09F" w14:textId="4CF3C2E5" w:rsidR="00CA6BFD" w:rsidRPr="004A6EB1" w:rsidRDefault="00CA6BFD" w:rsidP="004A6EB1">
      <w:pPr>
        <w:pStyle w:val="TexteCourant"/>
      </w:pPr>
      <w:r w:rsidRPr="004A6EB1">
        <w:t xml:space="preserve">La virtualisation fait référence à l’abstraction physique des ressources d’un système informatique. </w:t>
      </w:r>
      <w:r w:rsidR="004A6EB1">
        <w:t>Elle</w:t>
      </w:r>
      <w:r w:rsidRPr="004A6EB1">
        <w:t xml:space="preserve"> a permis d</w:t>
      </w:r>
      <w:r w:rsidR="004A6EB1">
        <w:t>’</w:t>
      </w:r>
      <w:r w:rsidRPr="004A6EB1">
        <w:t>optimiser l</w:t>
      </w:r>
      <w:r w:rsidR="004A6EB1">
        <w:t>’</w:t>
      </w:r>
      <w:r w:rsidRPr="004A6EB1">
        <w:t>usage des ressources matérielles en les partageant simultanément entre plusieurs utilisateurs.</w:t>
      </w:r>
    </w:p>
    <w:p w14:paraId="5342EFAC" w14:textId="77777777" w:rsidR="00CA6BFD" w:rsidRDefault="00CA6BFD" w:rsidP="00CA6BFD">
      <w:pPr>
        <w:pStyle w:val="Question"/>
      </w:pPr>
      <w:r>
        <w:lastRenderedPageBreak/>
        <w:t>Q</w:t>
      </w:r>
      <w:r>
        <w:rPr>
          <w:shd w:val="clear" w:color="auto" w:fill="FFFFFF"/>
        </w:rPr>
        <w:t>u’est-ce qu’une machine virtuelle ?</w:t>
      </w:r>
    </w:p>
    <w:p w14:paraId="5A2E69D0" w14:textId="77777777" w:rsidR="00CA6BFD" w:rsidRPr="004A6EB1" w:rsidRDefault="00CA6BFD" w:rsidP="004A6EB1">
      <w:pPr>
        <w:pStyle w:val="TexteCourant"/>
      </w:pPr>
      <w:r w:rsidRPr="004A6EB1">
        <w:t>C’est une application logicielle qui est l’abstraction des ressources de la machine hôte (ou machine sur laquelle est démarrée cette machine virtuelle). La machine hôte voit cette machine virtuelle comme une application à laquelle elle distribue ses ressources.</w:t>
      </w:r>
    </w:p>
    <w:p w14:paraId="4FB9B621" w14:textId="77777777" w:rsidR="00CA6BFD" w:rsidRDefault="00CA6BFD" w:rsidP="00CA6BFD">
      <w:pPr>
        <w:pStyle w:val="Question"/>
      </w:pPr>
      <w:r>
        <w:t>Q</w:t>
      </w:r>
      <w:r>
        <w:rPr>
          <w:shd w:val="clear" w:color="auto" w:fill="FFFFFF"/>
        </w:rPr>
        <w:t>u’est-ce qu’un hyperviseur ?</w:t>
      </w:r>
    </w:p>
    <w:p w14:paraId="6B0A0BE2" w14:textId="00AD70CD" w:rsidR="00CA6BFD" w:rsidRPr="00102B0F" w:rsidRDefault="00CA6BFD" w:rsidP="00102B0F">
      <w:pPr>
        <w:pStyle w:val="TexteCourant"/>
      </w:pPr>
      <w:r w:rsidRPr="00102B0F">
        <w:t xml:space="preserve">L’hyperviseur est une couche logicielle qui gère les ordinateurs et les serveurs d’un système informatique comme un ensemble </w:t>
      </w:r>
      <w:r w:rsidR="00102B0F">
        <w:t>machines</w:t>
      </w:r>
      <w:r w:rsidRPr="00102B0F">
        <w:t xml:space="preserve"> auxquel</w:t>
      </w:r>
      <w:r w:rsidR="00102B0F">
        <w:t>le</w:t>
      </w:r>
      <w:r w:rsidRPr="00102B0F">
        <w:t>s il affecte dynamiquement les ressources en fonction des besoins des utilisateurs.</w:t>
      </w:r>
    </w:p>
    <w:p w14:paraId="1132CFDE" w14:textId="77777777" w:rsidR="00CA6BFD" w:rsidRPr="000F64E7" w:rsidRDefault="00CA6BFD" w:rsidP="00CA6BFD">
      <w:pPr>
        <w:pStyle w:val="Question"/>
      </w:pPr>
      <w:r w:rsidRPr="000F64E7">
        <w:t>Q</w:t>
      </w:r>
      <w:r w:rsidRPr="000F64E7">
        <w:rPr>
          <w:shd w:val="clear" w:color="auto" w:fill="FFFFFF"/>
        </w:rPr>
        <w:t>uel est le rôle de l’hyperviseur dans le processus de virtualisation ?</w:t>
      </w:r>
    </w:p>
    <w:p w14:paraId="160439E7" w14:textId="3B095217" w:rsidR="00CA6BFD" w:rsidRPr="00102B0F" w:rsidRDefault="00CA6BFD" w:rsidP="00102B0F">
      <w:pPr>
        <w:pStyle w:val="TexteCourant"/>
      </w:pPr>
      <w:r w:rsidRPr="000F64E7">
        <w:t xml:space="preserve">Il gère les ordinateurs et les serveurs d’un système informatique comme un ensemble de </w:t>
      </w:r>
      <w:r w:rsidR="00102B0F" w:rsidRPr="000F64E7">
        <w:t>machines</w:t>
      </w:r>
      <w:r w:rsidRPr="000F64E7">
        <w:t xml:space="preserve"> auxquel</w:t>
      </w:r>
      <w:r w:rsidR="00102B0F" w:rsidRPr="000F64E7">
        <w:t>le</w:t>
      </w:r>
      <w:r w:rsidRPr="000F64E7">
        <w:t>s il affecte dynamiquement les ressources en fonction des besoins des utilisateurs.</w:t>
      </w:r>
    </w:p>
    <w:p w14:paraId="40D68D1C" w14:textId="77777777" w:rsidR="00CA6BFD" w:rsidRDefault="00CA6BFD" w:rsidP="00CA6BFD">
      <w:pPr>
        <w:pStyle w:val="Question"/>
      </w:pPr>
      <w:r>
        <w:t>C</w:t>
      </w:r>
      <w:r>
        <w:rPr>
          <w:shd w:val="clear" w:color="auto" w:fill="FFFFFF"/>
        </w:rPr>
        <w:t>itez et expliquez les trois niveaux de service Cloud.</w:t>
      </w:r>
    </w:p>
    <w:p w14:paraId="5742A9BB" w14:textId="4DEF7522" w:rsidR="00CA6BFD" w:rsidRDefault="00CA6BFD" w:rsidP="00102B0F">
      <w:pPr>
        <w:pStyle w:val="ListeAPuce"/>
        <w:rPr>
          <w:shd w:val="clear" w:color="auto" w:fill="FFFFFF"/>
        </w:rPr>
      </w:pPr>
      <w:r>
        <w:rPr>
          <w:shd w:val="clear" w:color="auto" w:fill="FFFFFF"/>
        </w:rPr>
        <w:t xml:space="preserve">L’IaaS </w:t>
      </w:r>
      <w:r w:rsidR="00102B0F">
        <w:rPr>
          <w:shd w:val="clear" w:color="auto" w:fill="FFFFFF"/>
        </w:rPr>
        <w:t>(</w:t>
      </w:r>
      <w:r>
        <w:rPr>
          <w:shd w:val="clear" w:color="auto" w:fill="FFFFFF"/>
        </w:rPr>
        <w:t>Infrastructure-as-a-Service</w:t>
      </w:r>
      <w:r w:rsidR="00102B0F">
        <w:rPr>
          <w:shd w:val="clear" w:color="auto" w:fill="FFFFFF"/>
        </w:rPr>
        <w:t>)</w:t>
      </w:r>
      <w:r>
        <w:rPr>
          <w:shd w:val="clear" w:color="auto" w:fill="FFFFFF"/>
        </w:rPr>
        <w:t xml:space="preserve"> permet à des entreprises de louer des centres de données, serveurs, réseaux, bref de s’équiper d’un système informatique complet sans s’inquiéter de créer et de maintenir la même infrastructure en interne</w:t>
      </w:r>
      <w:r w:rsidR="00102B0F">
        <w:rPr>
          <w:shd w:val="clear" w:color="auto" w:fill="FFFFFF"/>
        </w:rPr>
        <w:t>.</w:t>
      </w:r>
    </w:p>
    <w:p w14:paraId="3376472C" w14:textId="20A3E6C2" w:rsidR="00CA6BFD" w:rsidRDefault="00CA6BFD" w:rsidP="00102B0F">
      <w:pPr>
        <w:pStyle w:val="ListeAPuce"/>
        <w:rPr>
          <w:shd w:val="clear" w:color="auto" w:fill="FFFFFF"/>
        </w:rPr>
      </w:pPr>
      <w:r>
        <w:rPr>
          <w:shd w:val="clear" w:color="auto" w:fill="FFFFFF"/>
        </w:rPr>
        <w:t xml:space="preserve">Le PaaS </w:t>
      </w:r>
      <w:r w:rsidR="00102B0F">
        <w:rPr>
          <w:shd w:val="clear" w:color="auto" w:fill="FFFFFF"/>
        </w:rPr>
        <w:t>(</w:t>
      </w:r>
      <w:r>
        <w:rPr>
          <w:shd w:val="clear" w:color="auto" w:fill="FFFFFF"/>
        </w:rPr>
        <w:t>Platform-as-a-Service</w:t>
      </w:r>
      <w:r w:rsidR="00102B0F">
        <w:rPr>
          <w:shd w:val="clear" w:color="auto" w:fill="FFFFFF"/>
        </w:rPr>
        <w:t>)</w:t>
      </w:r>
      <w:r>
        <w:rPr>
          <w:shd w:val="clear" w:color="auto" w:fill="FFFFFF"/>
        </w:rPr>
        <w:t xml:space="preserve"> est un niveau de service du Cloud dans lequel le fournisseur héberge et fournit un environnement de développement intégré (EDI)</w:t>
      </w:r>
      <w:r w:rsidR="00102B0F">
        <w:rPr>
          <w:shd w:val="clear" w:color="auto" w:fill="FFFFFF"/>
        </w:rPr>
        <w:t>,</w:t>
      </w:r>
      <w:r>
        <w:rPr>
          <w:shd w:val="clear" w:color="auto" w:fill="FFFFFF"/>
        </w:rPr>
        <w:t xml:space="preserve"> qu’un développeur peut utiliser pour créer et développer des logiciels, éliminant de ce fait la nécessité pour l’entreprise d’acheter constamment des</w:t>
      </w:r>
      <w:r w:rsidR="00102B0F">
        <w:rPr>
          <w:shd w:val="clear" w:color="auto" w:fill="FFFFFF"/>
        </w:rPr>
        <w:t> </w:t>
      </w:r>
      <w:r>
        <w:rPr>
          <w:shd w:val="clear" w:color="auto" w:fill="FFFFFF"/>
        </w:rPr>
        <w:t>EDI</w:t>
      </w:r>
      <w:r w:rsidR="00102B0F">
        <w:rPr>
          <w:shd w:val="clear" w:color="auto" w:fill="FFFFFF"/>
        </w:rPr>
        <w:t>.</w:t>
      </w:r>
    </w:p>
    <w:p w14:paraId="5B952D76" w14:textId="37B0CC61" w:rsidR="00CA6BFD" w:rsidRDefault="00CA6BFD" w:rsidP="00102B0F">
      <w:pPr>
        <w:pStyle w:val="ListeAPuce"/>
        <w:rPr>
          <w:shd w:val="clear" w:color="auto" w:fill="FFFFFF"/>
        </w:rPr>
      </w:pPr>
      <w:r>
        <w:rPr>
          <w:shd w:val="clear" w:color="auto" w:fill="FFFFFF"/>
        </w:rPr>
        <w:t xml:space="preserve">Le SaaS </w:t>
      </w:r>
      <w:r w:rsidR="00102B0F">
        <w:rPr>
          <w:shd w:val="clear" w:color="auto" w:fill="FFFFFF"/>
        </w:rPr>
        <w:t>(</w:t>
      </w:r>
      <w:r>
        <w:rPr>
          <w:shd w:val="clear" w:color="auto" w:fill="FFFFFF"/>
        </w:rPr>
        <w:t>Software-as-a-Service</w:t>
      </w:r>
      <w:r w:rsidR="00102B0F">
        <w:rPr>
          <w:shd w:val="clear" w:color="auto" w:fill="FFFFFF"/>
        </w:rPr>
        <w:t>)</w:t>
      </w:r>
      <w:r>
        <w:rPr>
          <w:shd w:val="clear" w:color="auto" w:fill="FFFFFF"/>
        </w:rPr>
        <w:t xml:space="preserve"> est un niveau de service du Cloud dans lequel le fournisseur héberge et met à disposition un logiciel ou une application, sans que l’entreprise</w:t>
      </w:r>
      <w:r w:rsidR="00102B0F">
        <w:rPr>
          <w:shd w:val="clear" w:color="auto" w:fill="FFFFFF"/>
        </w:rPr>
        <w:t xml:space="preserve"> cliente</w:t>
      </w:r>
      <w:r>
        <w:rPr>
          <w:shd w:val="clear" w:color="auto" w:fill="FFFFFF"/>
        </w:rPr>
        <w:t xml:space="preserve"> n’ait à se soucier de l’installation et de la maintenance de cette application en interne</w:t>
      </w:r>
      <w:r w:rsidR="00102B0F">
        <w:rPr>
          <w:shd w:val="clear" w:color="auto" w:fill="FFFFFF"/>
        </w:rPr>
        <w:t>.</w:t>
      </w:r>
    </w:p>
    <w:p w14:paraId="794F58DD" w14:textId="77777777" w:rsidR="00CA6BFD" w:rsidRDefault="00CA6BFD" w:rsidP="00CA6BFD">
      <w:pPr>
        <w:pStyle w:val="Question"/>
      </w:pPr>
      <w:r w:rsidRPr="00102B0F">
        <w:t xml:space="preserve">À </w:t>
      </w:r>
      <w:r>
        <w:t>quel(s) niveau(x) de service Cloud l’utilisation de Hadoop dans le Cloud correspond-elle ?</w:t>
      </w:r>
    </w:p>
    <w:p w14:paraId="741105DA" w14:textId="77777777" w:rsidR="00CA6BFD" w:rsidRPr="002F38A6" w:rsidRDefault="00CA6BFD" w:rsidP="00CA6BFD">
      <w:pPr>
        <w:pStyle w:val="ListeANumero"/>
      </w:pPr>
      <w:r>
        <w:t>...</w:t>
      </w:r>
      <w:r>
        <w:tab/>
        <w:t>L’IaaS</w:t>
      </w:r>
    </w:p>
    <w:p w14:paraId="2F7F22AA" w14:textId="77777777" w:rsidR="00CA6BFD" w:rsidRPr="000754A4" w:rsidRDefault="00CA6BFD" w:rsidP="00CA6BFD">
      <w:pPr>
        <w:pStyle w:val="ListeANumero"/>
      </w:pPr>
      <w:r>
        <w:t>...</w:t>
      </w:r>
      <w:r>
        <w:tab/>
        <w:t>Le SaaS</w:t>
      </w:r>
    </w:p>
    <w:p w14:paraId="3B61A355" w14:textId="77777777" w:rsidR="00CA6BFD" w:rsidRDefault="00CA6BFD" w:rsidP="00CA6BFD">
      <w:pPr>
        <w:pStyle w:val="Question"/>
      </w:pPr>
      <w:r w:rsidRPr="00102B0F">
        <w:t xml:space="preserve">À </w:t>
      </w:r>
      <w:r>
        <w:t>quel niveau de service Cloud l’utilisation des ressources d’un cluster de machines en ligne correspond-elle ?</w:t>
      </w:r>
    </w:p>
    <w:p w14:paraId="2BC3C9F9" w14:textId="77777777" w:rsidR="00CA6BFD" w:rsidRPr="002F38A6" w:rsidRDefault="00CA6BFD" w:rsidP="00CA6BFD">
      <w:pPr>
        <w:pStyle w:val="ListeANumero"/>
      </w:pPr>
      <w:r>
        <w:t>...</w:t>
      </w:r>
      <w:r>
        <w:tab/>
        <w:t>L’IaaS</w:t>
      </w:r>
    </w:p>
    <w:p w14:paraId="3378560F" w14:textId="77777777" w:rsidR="00CA6BFD" w:rsidRDefault="00CA6BFD" w:rsidP="00CA6BFD">
      <w:pPr>
        <w:pStyle w:val="Question"/>
        <w:rPr>
          <w:shd w:val="clear" w:color="auto" w:fill="FFFFFF"/>
        </w:rPr>
      </w:pPr>
      <w:r w:rsidRPr="00102B0F">
        <w:lastRenderedPageBreak/>
        <w:t>Q</w:t>
      </w:r>
      <w:r>
        <w:rPr>
          <w:shd w:val="clear" w:color="auto" w:fill="FFFFFF"/>
        </w:rPr>
        <w:t>uelles sont les deux options d’utilisation de Hadoop dans le Cloud ?</w:t>
      </w:r>
    </w:p>
    <w:p w14:paraId="19690A28" w14:textId="3D5979E2" w:rsidR="00CA6BFD" w:rsidRDefault="00CA6BFD" w:rsidP="00102B0F">
      <w:pPr>
        <w:pStyle w:val="ListeAPuce"/>
      </w:pPr>
      <w:r>
        <w:rPr>
          <w:shd w:val="clear" w:color="auto" w:fill="FFFFFF"/>
        </w:rPr>
        <w:t>L’IaaS préconfiguré</w:t>
      </w:r>
    </w:p>
    <w:p w14:paraId="6DB76550" w14:textId="3EA7A1B4" w:rsidR="00CA6BFD" w:rsidRDefault="00CA6BFD" w:rsidP="00102B0F">
      <w:pPr>
        <w:pStyle w:val="ListeAPuce"/>
      </w:pPr>
      <w:r>
        <w:t>Hadoop as a Service</w:t>
      </w:r>
    </w:p>
    <w:p w14:paraId="13CB7708" w14:textId="2CA59843" w:rsidR="00CA6BFD" w:rsidRDefault="00CA6BFD" w:rsidP="00CA6BFD">
      <w:pPr>
        <w:pStyle w:val="Question"/>
      </w:pPr>
      <w:r>
        <w:rPr>
          <w:shd w:val="clear" w:color="auto" w:fill="FFFFFF"/>
        </w:rPr>
        <w:t>Expliquez en quoi consiste l’IaaS préconfiguré</w:t>
      </w:r>
      <w:r>
        <w:t>.</w:t>
      </w:r>
    </w:p>
    <w:p w14:paraId="0CD28944" w14:textId="67CF0EEA" w:rsidR="00CA6BFD" w:rsidRPr="00102B0F" w:rsidRDefault="00102B0F" w:rsidP="00102B0F">
      <w:pPr>
        <w:pStyle w:val="TexteCourant"/>
      </w:pPr>
      <w:r>
        <w:t>L</w:t>
      </w:r>
      <w:r w:rsidR="00CA6BFD" w:rsidRPr="00102B0F">
        <w:t xml:space="preserve">e fournisseur Cloud </w:t>
      </w:r>
      <w:r>
        <w:t>propose</w:t>
      </w:r>
      <w:r w:rsidR="00CA6BFD" w:rsidRPr="00102B0F">
        <w:t xml:space="preserve"> des instances préconfigurées de machines virtuelles avec une image de distribution Hadoop pré-packagée à déployer sur ces instances. Chaque instance correspond à une configuration précise de machine virtuelle.</w:t>
      </w:r>
    </w:p>
    <w:p w14:paraId="086C0F59" w14:textId="77777777" w:rsidR="00CA6BFD" w:rsidRDefault="00CA6BFD" w:rsidP="00CA6BFD">
      <w:pPr>
        <w:pStyle w:val="Question"/>
      </w:pPr>
      <w:r>
        <w:t>Expliquez</w:t>
      </w:r>
      <w:r>
        <w:rPr>
          <w:shd w:val="clear" w:color="auto" w:fill="FFFFFF"/>
        </w:rPr>
        <w:t xml:space="preserve"> en quoi consiste Hadoop-as-a-Service.</w:t>
      </w:r>
    </w:p>
    <w:p w14:paraId="10757276" w14:textId="75E929F4" w:rsidR="00CA6BFD" w:rsidRPr="00102B0F" w:rsidRDefault="00CA6BFD" w:rsidP="00102B0F">
      <w:pPr>
        <w:pStyle w:val="TexteCourant"/>
      </w:pPr>
      <w:r w:rsidRPr="00102B0F">
        <w:t xml:space="preserve">Hadoop est offert comme un service </w:t>
      </w:r>
      <w:r w:rsidR="00102B0F">
        <w:t>w</w:t>
      </w:r>
      <w:r w:rsidRPr="00102B0F">
        <w:t>eb.</w:t>
      </w:r>
    </w:p>
    <w:p w14:paraId="66DED77D" w14:textId="77777777" w:rsidR="00CA6BFD" w:rsidRDefault="00CA6BFD" w:rsidP="00CA6BFD">
      <w:pPr>
        <w:pStyle w:val="Question"/>
      </w:pPr>
      <w:r>
        <w:t>Q</w:t>
      </w:r>
      <w:r>
        <w:rPr>
          <w:shd w:val="clear" w:color="auto" w:fill="FFFFFF"/>
        </w:rPr>
        <w:t>uelles sont les trois différences majeures entre Hadoop-as-a-Service et l’IaaS préconfiguré ?</w:t>
      </w:r>
    </w:p>
    <w:p w14:paraId="06D26524" w14:textId="76089D9D" w:rsidR="00CA6BFD" w:rsidRDefault="00102B0F" w:rsidP="00102B0F">
      <w:pPr>
        <w:pStyle w:val="ListeAPuce"/>
      </w:pPr>
      <w:r>
        <w:t>D</w:t>
      </w:r>
      <w:r w:rsidR="00CA6BFD">
        <w:t>ans l’option IaaS préconfiguré</w:t>
      </w:r>
      <w:r>
        <w:t>, seules</w:t>
      </w:r>
      <w:r w:rsidR="00CA6BFD">
        <w:t xml:space="preserve"> les instances de machines virtuelles sont facturées</w:t>
      </w:r>
      <w:r>
        <w:t>. D</w:t>
      </w:r>
      <w:r w:rsidR="00CA6BFD">
        <w:t>ans l’option Hadoop</w:t>
      </w:r>
      <w:r>
        <w:t>-</w:t>
      </w:r>
      <w:r w:rsidR="00CA6BFD">
        <w:t>as</w:t>
      </w:r>
      <w:r>
        <w:t>-</w:t>
      </w:r>
      <w:r w:rsidR="00CA6BFD">
        <w:t>a</w:t>
      </w:r>
      <w:r>
        <w:t>-</w:t>
      </w:r>
      <w:r w:rsidR="00CA6BFD">
        <w:t>Service, ce sont des instances de service Hadoop qui sont facturées</w:t>
      </w:r>
      <w:r>
        <w:t>.</w:t>
      </w:r>
    </w:p>
    <w:p w14:paraId="507EB865" w14:textId="2B378CE0" w:rsidR="00CA6BFD" w:rsidRDefault="00CA6BFD" w:rsidP="00102B0F">
      <w:pPr>
        <w:pStyle w:val="ListeAPuce"/>
      </w:pPr>
      <w:r>
        <w:t>En Hadoop</w:t>
      </w:r>
      <w:r w:rsidR="00102B0F">
        <w:t>-</w:t>
      </w:r>
      <w:r>
        <w:t>as</w:t>
      </w:r>
      <w:r w:rsidR="00102B0F">
        <w:t>-</w:t>
      </w:r>
      <w:r>
        <w:t>a</w:t>
      </w:r>
      <w:r w:rsidR="00102B0F">
        <w:t>-</w:t>
      </w:r>
      <w:r>
        <w:t>Service, le cluster peut s’approvisionner automatiquement en ressources si la charge de travail v</w:t>
      </w:r>
      <w:r w:rsidR="00102B0F">
        <w:t>i</w:t>
      </w:r>
      <w:r>
        <w:t>ent à dépasser la capacité de calcul du cluster, ce qui n’est pas le cas dans l’IaaS préconfiguré</w:t>
      </w:r>
      <w:r w:rsidR="00102B0F">
        <w:t>,</w:t>
      </w:r>
      <w:r>
        <w:t xml:space="preserve"> où il faudrait arrêter le cluster, acheter des instances de plus grande taille, redimensionner manuellement le cluster et le relancer</w:t>
      </w:r>
      <w:r w:rsidR="00102B0F">
        <w:t>.</w:t>
      </w:r>
    </w:p>
    <w:p w14:paraId="2874DBE0" w14:textId="6FA139A0" w:rsidR="00CA6BFD" w:rsidRDefault="00CA6BFD" w:rsidP="00102B0F">
      <w:pPr>
        <w:pStyle w:val="ListeAPuce"/>
      </w:pPr>
      <w:r>
        <w:t>Hadoop</w:t>
      </w:r>
      <w:r w:rsidR="00102B0F">
        <w:t>-</w:t>
      </w:r>
      <w:r>
        <w:t>as</w:t>
      </w:r>
      <w:r w:rsidR="00102B0F">
        <w:t>-</w:t>
      </w:r>
      <w:r>
        <w:t>a</w:t>
      </w:r>
      <w:r w:rsidR="00102B0F">
        <w:t>-</w:t>
      </w:r>
      <w:r>
        <w:t>Service est recommandé lorsqu’on veut travailler avec un composant spécifique de l’écosystème Hadoop, tandis que l’IaaS préconfiguré est recommandé pour les tests des versions bêta des composants Hadoop</w:t>
      </w:r>
      <w:r w:rsidR="00102B0F">
        <w:t>.</w:t>
      </w:r>
    </w:p>
    <w:p w14:paraId="279ABC9F" w14:textId="77777777" w:rsidR="00CA6BFD" w:rsidRDefault="00CA6BFD" w:rsidP="00CA6BFD">
      <w:pPr>
        <w:pStyle w:val="Question"/>
      </w:pPr>
      <w:r>
        <w:t>Q</w:t>
      </w:r>
      <w:r>
        <w:rPr>
          <w:shd w:val="clear" w:color="auto" w:fill="FFFFFF"/>
        </w:rPr>
        <w:t xml:space="preserve">u’est-ce qu’un </w:t>
      </w:r>
      <w:r w:rsidRPr="00840EBB">
        <w:rPr>
          <w:i/>
          <w:shd w:val="clear" w:color="auto" w:fill="FFFFFF"/>
        </w:rPr>
        <w:t>Object store</w:t>
      </w:r>
      <w:r>
        <w:rPr>
          <w:shd w:val="clear" w:color="auto" w:fill="FFFFFF"/>
        </w:rPr>
        <w:t> ?</w:t>
      </w:r>
    </w:p>
    <w:p w14:paraId="7483D8A9" w14:textId="019DED29" w:rsidR="00CA6BFD" w:rsidRPr="00840EBB" w:rsidRDefault="00CA6BFD" w:rsidP="00840EBB">
      <w:pPr>
        <w:pStyle w:val="TexteCourant"/>
      </w:pPr>
      <w:r w:rsidRPr="00840EBB">
        <w:t>C’est l’offre Cloud de stockage de données associée à une offre Cloud Hadoop. C’est en quelque sorte un disque dur en</w:t>
      </w:r>
      <w:r w:rsidR="00840EBB">
        <w:t> </w:t>
      </w:r>
      <w:r w:rsidRPr="00840EBB">
        <w:t>Cloud.</w:t>
      </w:r>
    </w:p>
    <w:p w14:paraId="7FEA7795" w14:textId="77777777" w:rsidR="00CA6BFD" w:rsidRDefault="00CA6BFD" w:rsidP="00CA6BFD">
      <w:pPr>
        <w:pStyle w:val="Question"/>
      </w:pPr>
      <w:r>
        <w:t>E</w:t>
      </w:r>
      <w:r>
        <w:rPr>
          <w:shd w:val="clear" w:color="auto" w:fill="FFFFFF"/>
        </w:rPr>
        <w:t>xpliquez de façon globale le processus de fonctionnement de Hadoop dans le Cloud.</w:t>
      </w:r>
    </w:p>
    <w:p w14:paraId="21AF264B" w14:textId="7D4877BB" w:rsidR="00CA6BFD" w:rsidRPr="00840EBB" w:rsidRDefault="00CA6BFD" w:rsidP="00840EBB">
      <w:pPr>
        <w:pStyle w:val="TexteCourant"/>
      </w:pPr>
      <w:r w:rsidRPr="00840EBB">
        <w:t xml:space="preserve">Lorsque vous exécutez un traitement, les données sont chargées de l’environnement local du client vers un </w:t>
      </w:r>
      <w:r w:rsidRPr="00840EBB">
        <w:rPr>
          <w:i/>
        </w:rPr>
        <w:t xml:space="preserve">Object </w:t>
      </w:r>
      <w:r w:rsidR="00840EBB" w:rsidRPr="00840EBB">
        <w:rPr>
          <w:i/>
        </w:rPr>
        <w:t>s</w:t>
      </w:r>
      <w:r w:rsidRPr="00840EBB">
        <w:rPr>
          <w:i/>
        </w:rPr>
        <w:t>tore</w:t>
      </w:r>
      <w:r w:rsidRPr="00840EBB">
        <w:t xml:space="preserve">, </w:t>
      </w:r>
      <w:r w:rsidR="00840EBB">
        <w:t>puis</w:t>
      </w:r>
      <w:r w:rsidRPr="00840EBB">
        <w:t xml:space="preserve"> les machines virtuelles des nœuds de données sont instanciées et provisionnées conformément à la configuration à laquelle vous avez souscrit, les traitements sont réalisés par ces machines </w:t>
      </w:r>
      <w:r w:rsidR="00840EBB">
        <w:t>qui lisent</w:t>
      </w:r>
      <w:r w:rsidRPr="00840EBB">
        <w:t xml:space="preserve"> les données depuis l’</w:t>
      </w:r>
      <w:r w:rsidRPr="00840EBB">
        <w:rPr>
          <w:i/>
        </w:rPr>
        <w:t xml:space="preserve">Object </w:t>
      </w:r>
      <w:r w:rsidR="00840EBB">
        <w:rPr>
          <w:i/>
        </w:rPr>
        <w:t>s</w:t>
      </w:r>
      <w:r w:rsidRPr="00840EBB">
        <w:rPr>
          <w:i/>
        </w:rPr>
        <w:t>tore</w:t>
      </w:r>
      <w:r w:rsidRPr="00840EBB">
        <w:t xml:space="preserve">. </w:t>
      </w:r>
      <w:r w:rsidR="00840EBB">
        <w:t>À</w:t>
      </w:r>
      <w:r w:rsidRPr="00840EBB">
        <w:t xml:space="preserve"> la fin du traitement, si vous avez souscrit à</w:t>
      </w:r>
      <w:r w:rsidR="00AA77FF">
        <w:t xml:space="preserve"> un</w:t>
      </w:r>
      <w:r w:rsidRPr="00840EBB">
        <w:t xml:space="preserve"> service Cloud de stockage</w:t>
      </w:r>
      <w:r w:rsidR="00840EBB">
        <w:t>,</w:t>
      </w:r>
      <w:r w:rsidRPr="00840EBB">
        <w:t xml:space="preserve"> le résultat est </w:t>
      </w:r>
      <w:r w:rsidRPr="00840EBB">
        <w:lastRenderedPageBreak/>
        <w:t xml:space="preserve">renvoyé dans cet </w:t>
      </w:r>
      <w:r w:rsidRPr="00840EBB">
        <w:rPr>
          <w:i/>
        </w:rPr>
        <w:t xml:space="preserve">Object </w:t>
      </w:r>
      <w:r w:rsidR="00840EBB">
        <w:rPr>
          <w:i/>
        </w:rPr>
        <w:t>s</w:t>
      </w:r>
      <w:r w:rsidRPr="00840EBB">
        <w:rPr>
          <w:i/>
        </w:rPr>
        <w:t>tore</w:t>
      </w:r>
      <w:r w:rsidRPr="00840EBB">
        <w:t xml:space="preserve"> et les machines sont supprimées</w:t>
      </w:r>
      <w:r w:rsidR="00840EBB">
        <w:t> ;</w:t>
      </w:r>
      <w:r w:rsidRPr="00840EBB">
        <w:t xml:space="preserve"> sinon</w:t>
      </w:r>
      <w:r w:rsidR="00840EBB">
        <w:t>,</w:t>
      </w:r>
      <w:r w:rsidRPr="00840EBB">
        <w:t xml:space="preserve"> les résultats et les données sont supprimés à la déconnexion du service.</w:t>
      </w:r>
    </w:p>
    <w:p w14:paraId="07A9FE02" w14:textId="77777777" w:rsidR="00CA6BFD" w:rsidRDefault="00CA6BFD" w:rsidP="00CA6BFD">
      <w:pPr>
        <w:pStyle w:val="Question"/>
        <w:rPr>
          <w:shd w:val="clear" w:color="auto" w:fill="FFFFFF"/>
        </w:rPr>
      </w:pPr>
      <w:r>
        <w:t>Quel est le type de l’</w:t>
      </w:r>
      <w:r>
        <w:rPr>
          <w:shd w:val="clear" w:color="auto" w:fill="FFFFFF"/>
        </w:rPr>
        <w:t>offre Cloud Azure HDInsights de Microsoft ?</w:t>
      </w:r>
    </w:p>
    <w:p w14:paraId="64BA9FD4" w14:textId="77777777" w:rsidR="00CA6BFD" w:rsidRPr="000754A4" w:rsidRDefault="00CA6BFD" w:rsidP="00CA6BFD">
      <w:pPr>
        <w:pStyle w:val="ListeANumero"/>
      </w:pPr>
      <w:r>
        <w:t>...</w:t>
      </w:r>
      <w:r>
        <w:tab/>
        <w:t>Hadoop-as-a-Service</w:t>
      </w:r>
    </w:p>
    <w:p w14:paraId="192B3B73" w14:textId="77777777" w:rsidR="00CA6BFD" w:rsidRDefault="00CA6BFD" w:rsidP="00CA6BFD">
      <w:pPr>
        <w:pStyle w:val="Question"/>
        <w:rPr>
          <w:shd w:val="clear" w:color="auto" w:fill="FFFFFF"/>
        </w:rPr>
      </w:pPr>
      <w:r>
        <w:rPr>
          <w:shd w:val="clear" w:color="auto" w:fill="FFFFFF"/>
        </w:rPr>
        <w:t>Quel est le type de l’offre Cloud EMR d’Amazon ?</w:t>
      </w:r>
    </w:p>
    <w:p w14:paraId="1904D462" w14:textId="77777777" w:rsidR="00CA6BFD" w:rsidRPr="006F1BF8" w:rsidRDefault="00CA6BFD" w:rsidP="00CA6BFD">
      <w:pPr>
        <w:pStyle w:val="ListeANumero"/>
      </w:pPr>
      <w:r>
        <w:t>...</w:t>
      </w:r>
      <w:r>
        <w:tab/>
        <w:t>Hadoop-as-a-Service</w:t>
      </w:r>
    </w:p>
    <w:p w14:paraId="675F0C49" w14:textId="77777777" w:rsidR="00CA6BFD" w:rsidRDefault="00CA6BFD" w:rsidP="00CA6BFD">
      <w:pPr>
        <w:pStyle w:val="Question"/>
      </w:pPr>
      <w:r w:rsidRPr="00840EBB">
        <w:t>S</w:t>
      </w:r>
      <w:r>
        <w:rPr>
          <w:shd w:val="clear" w:color="auto" w:fill="FFFFFF"/>
        </w:rPr>
        <w:t>ur quelle distribution de Hadoop l’offre Amazon EMR s’appuie-t-elle ?</w:t>
      </w:r>
    </w:p>
    <w:p w14:paraId="023B4DAE" w14:textId="77777777" w:rsidR="00CA6BFD" w:rsidRDefault="00CA6BFD" w:rsidP="00CA6BFD">
      <w:pPr>
        <w:pStyle w:val="ListeANumero"/>
      </w:pPr>
      <w:r>
        <w:t>...</w:t>
      </w:r>
      <w:r>
        <w:tab/>
        <w:t>MapR</w:t>
      </w:r>
    </w:p>
    <w:p w14:paraId="381FB233" w14:textId="77777777" w:rsidR="00CA6BFD" w:rsidRDefault="00CA6BFD" w:rsidP="00CA6BFD">
      <w:pPr>
        <w:pStyle w:val="Question"/>
      </w:pPr>
      <w:r w:rsidRPr="00840EBB">
        <w:t>E</w:t>
      </w:r>
      <w:r>
        <w:rPr>
          <w:shd w:val="clear" w:color="auto" w:fill="FFFFFF"/>
        </w:rPr>
        <w:t>xpliquez de façon détaillée le mode de facturation d’Amazon EMR.</w:t>
      </w:r>
    </w:p>
    <w:p w14:paraId="428EA0B1" w14:textId="4454ECE1" w:rsidR="00CA6BFD" w:rsidRPr="00840EBB" w:rsidRDefault="00CA6BFD" w:rsidP="00840EBB">
      <w:pPr>
        <w:pStyle w:val="TexteCourant"/>
      </w:pPr>
      <w:r w:rsidRPr="00840EBB">
        <w:t>Le modèle économique d</w:t>
      </w:r>
      <w:r w:rsidR="00CD7273">
        <w:t>’</w:t>
      </w:r>
      <w:r w:rsidRPr="00840EBB">
        <w:t>Amazon EMR consiste à facturer l</w:t>
      </w:r>
      <w:r w:rsidR="00CD7273">
        <w:t>’</w:t>
      </w:r>
      <w:r w:rsidRPr="00840EBB">
        <w:t>utilisation de chaque instance du cluster à l</w:t>
      </w:r>
      <w:r w:rsidR="00CD7273">
        <w:t>’</w:t>
      </w:r>
      <w:r w:rsidRPr="00840EBB">
        <w:t xml:space="preserve">heure. </w:t>
      </w:r>
      <w:r w:rsidR="00CD7273">
        <w:t>Trois</w:t>
      </w:r>
      <w:r w:rsidRPr="00840EBB">
        <w:t xml:space="preserve"> éléments principaux composent cette tarification</w:t>
      </w:r>
      <w:r w:rsidR="00CD7273">
        <w:t> </w:t>
      </w:r>
      <w:r w:rsidRPr="00840EBB">
        <w:t>: le type d</w:t>
      </w:r>
      <w:r w:rsidR="00CD7273">
        <w:t>’</w:t>
      </w:r>
      <w:r w:rsidRPr="00840EBB">
        <w:t>instance, l’édition de distribution MapR sélectionnée et la zone géographique.</w:t>
      </w:r>
    </w:p>
    <w:p w14:paraId="74B7793E" w14:textId="786335FC" w:rsidR="00CA6BFD" w:rsidRPr="00C40593" w:rsidRDefault="00CA6BFD" w:rsidP="00840EBB">
      <w:pPr>
        <w:pStyle w:val="TexteCourant"/>
        <w:rPr>
          <w:lang w:val="en-US"/>
        </w:rPr>
      </w:pPr>
      <w:r w:rsidRPr="00C40593">
        <w:rPr>
          <w:lang w:val="en-US"/>
        </w:rPr>
        <w:t>Hadoop Cloud Amazon =</w:t>
      </w:r>
      <w:r w:rsidR="00CD7273" w:rsidRPr="00C40593">
        <w:rPr>
          <w:lang w:val="en-US"/>
        </w:rPr>
        <w:t> </w:t>
      </w:r>
      <w:r w:rsidRPr="00C40593">
        <w:rPr>
          <w:lang w:val="en-US"/>
        </w:rPr>
        <w:t>instances Amazon</w:t>
      </w:r>
      <w:r w:rsidR="00CD7273" w:rsidRPr="00C40593">
        <w:rPr>
          <w:lang w:val="en-US"/>
        </w:rPr>
        <w:t> </w:t>
      </w:r>
      <w:r w:rsidRPr="00C40593">
        <w:rPr>
          <w:lang w:val="en-US"/>
        </w:rPr>
        <w:t>EMR</w:t>
      </w:r>
      <w:r w:rsidR="00CD7273" w:rsidRPr="00C40593">
        <w:rPr>
          <w:lang w:val="en-US"/>
        </w:rPr>
        <w:t> </w:t>
      </w:r>
      <w:r w:rsidRPr="00C40593">
        <w:rPr>
          <w:lang w:val="en-US"/>
        </w:rPr>
        <w:t>+ instances Amazon</w:t>
      </w:r>
      <w:r w:rsidR="00CD7273" w:rsidRPr="00C40593">
        <w:rPr>
          <w:lang w:val="en-US"/>
        </w:rPr>
        <w:t> </w:t>
      </w:r>
      <w:r w:rsidRPr="00C40593">
        <w:rPr>
          <w:lang w:val="en-US"/>
        </w:rPr>
        <w:t>EC2 +</w:t>
      </w:r>
      <w:r w:rsidR="00CD7273" w:rsidRPr="00C40593">
        <w:rPr>
          <w:lang w:val="en-US"/>
        </w:rPr>
        <w:t> </w:t>
      </w:r>
      <w:r w:rsidRPr="00C40593">
        <w:rPr>
          <w:lang w:val="en-US"/>
        </w:rPr>
        <w:t>abonnement stockage Amazon</w:t>
      </w:r>
      <w:r w:rsidR="00CD7273" w:rsidRPr="00C40593">
        <w:rPr>
          <w:lang w:val="en-US"/>
        </w:rPr>
        <w:t> </w:t>
      </w:r>
      <w:r w:rsidRPr="00C40593">
        <w:rPr>
          <w:lang w:val="en-US"/>
        </w:rPr>
        <w:t>S3</w:t>
      </w:r>
    </w:p>
    <w:p w14:paraId="4214A0BF" w14:textId="77777777" w:rsidR="00CA6BFD" w:rsidRDefault="00CA6BFD" w:rsidP="00CA6BFD">
      <w:pPr>
        <w:pStyle w:val="Question"/>
      </w:pPr>
      <w:r>
        <w:t>S</w:t>
      </w:r>
      <w:r>
        <w:rPr>
          <w:shd w:val="clear" w:color="auto" w:fill="FFFFFF"/>
        </w:rPr>
        <w:t>ur quelle distribution de Hadoop l’offre Azure HDInsight s’appuie-t-elle ?</w:t>
      </w:r>
    </w:p>
    <w:p w14:paraId="1BB92B67" w14:textId="77777777" w:rsidR="00CA6BFD" w:rsidRDefault="00CA6BFD" w:rsidP="00CA6BFD">
      <w:pPr>
        <w:pStyle w:val="ListeANumero"/>
      </w:pPr>
      <w:r>
        <w:t>...</w:t>
      </w:r>
      <w:r>
        <w:tab/>
        <w:t>Hortonworks</w:t>
      </w:r>
    </w:p>
    <w:p w14:paraId="3166EAEA" w14:textId="77777777" w:rsidR="00CA6BFD" w:rsidRDefault="00CA6BFD" w:rsidP="00CA6BFD">
      <w:pPr>
        <w:pStyle w:val="Question"/>
      </w:pPr>
      <w:r w:rsidRPr="00CD7273">
        <w:t>E</w:t>
      </w:r>
      <w:r>
        <w:rPr>
          <w:shd w:val="clear" w:color="auto" w:fill="FFFFFF"/>
        </w:rPr>
        <w:t>xpliquez de façon détaillée le mode de facturation d’Azure HDInsight.</w:t>
      </w:r>
    </w:p>
    <w:p w14:paraId="1823C965" w14:textId="64ADDBBB" w:rsidR="00CA6BFD" w:rsidRPr="00CD7273" w:rsidRDefault="00CA6BFD" w:rsidP="00CD7273">
      <w:pPr>
        <w:pStyle w:val="TexteCourant"/>
      </w:pPr>
      <w:r w:rsidRPr="00CD7273">
        <w:t>Microsoft Azure HDInsight est une offre qui est facturée sur les composants Hadoop utilisés</w:t>
      </w:r>
      <w:r w:rsidR="00CD7273">
        <w:t>,</w:t>
      </w:r>
      <w:r w:rsidRPr="00CD7273">
        <w:t xml:space="preserve"> les types de machines virtuelles qui forment le cluster et l</w:t>
      </w:r>
      <w:r w:rsidR="00CD7273">
        <w:t>’éventuel</w:t>
      </w:r>
      <w:r w:rsidRPr="00CD7273">
        <w:t xml:space="preserve"> compte de stockage.</w:t>
      </w:r>
    </w:p>
    <w:p w14:paraId="2FF1D5EC" w14:textId="4C4348C1" w:rsidR="00CA6BFD" w:rsidRPr="00CD7273" w:rsidRDefault="00CA6BFD" w:rsidP="00CD7273">
      <w:pPr>
        <w:pStyle w:val="TexteCourant"/>
      </w:pPr>
      <w:r w:rsidRPr="00CD7273">
        <w:t>Hadoop Cloud Microsoft =</w:t>
      </w:r>
      <w:r w:rsidR="00CD7273">
        <w:t> </w:t>
      </w:r>
      <w:r w:rsidRPr="00CD7273">
        <w:t>instances Azure +</w:t>
      </w:r>
      <w:r w:rsidR="00CD7273">
        <w:t> </w:t>
      </w:r>
      <w:r w:rsidRPr="00CD7273">
        <w:t>instances HDInsight +</w:t>
      </w:r>
      <w:r w:rsidR="00CD7273">
        <w:t> </w:t>
      </w:r>
      <w:r w:rsidRPr="00CD7273">
        <w:t>abonnement stockage Azure</w:t>
      </w:r>
    </w:p>
    <w:p w14:paraId="707FADEB" w14:textId="77777777" w:rsidR="00CA6BFD" w:rsidRPr="000F64E7" w:rsidRDefault="00CA6BFD" w:rsidP="00CA6BFD">
      <w:pPr>
        <w:pStyle w:val="Question"/>
      </w:pPr>
      <w:r w:rsidRPr="000F64E7">
        <w:t>D</w:t>
      </w:r>
      <w:r w:rsidRPr="000F64E7">
        <w:rPr>
          <w:shd w:val="clear" w:color="auto" w:fill="FFFFFF"/>
        </w:rPr>
        <w:t>es trois modes d’adoption de Hadoop (distribution, embarqué, dans le Cloud), lequel recommanderiez-vous à vos clients ? Justifiez votre réponse.</w:t>
      </w:r>
    </w:p>
    <w:p w14:paraId="3E5C6C4A" w14:textId="45826D6C" w:rsidR="00CA6BFD" w:rsidRPr="000F64E7" w:rsidRDefault="00CA6BFD" w:rsidP="00CD7273">
      <w:pPr>
        <w:pStyle w:val="TexteCourant"/>
      </w:pPr>
      <w:r w:rsidRPr="000F64E7">
        <w:t>(Réponse laissée à la discrétion du lecteur)</w:t>
      </w:r>
    </w:p>
    <w:p w14:paraId="4C69F8ED" w14:textId="77777777" w:rsidR="00CA6BFD" w:rsidRPr="000F64E7" w:rsidRDefault="00CA6BFD" w:rsidP="00CA6BFD">
      <w:pPr>
        <w:pStyle w:val="Question"/>
      </w:pPr>
      <w:r w:rsidRPr="000F64E7">
        <w:t>D</w:t>
      </w:r>
      <w:r w:rsidRPr="000F64E7">
        <w:rPr>
          <w:shd w:val="clear" w:color="auto" w:fill="FFFFFF"/>
        </w:rPr>
        <w:t>es trois modes d’adoption de Hadoop (distribution, embarqué, dans le Cloud), quel est celui qui permet de diffuser Hadoop plus rapidement dans les entreprises ? Justifiez votre réponse.</w:t>
      </w:r>
    </w:p>
    <w:p w14:paraId="5980E493" w14:textId="7EEF8306" w:rsidR="00CA6BFD" w:rsidRPr="00CD7273" w:rsidRDefault="00CA6BFD" w:rsidP="00CD7273">
      <w:pPr>
        <w:pStyle w:val="TexteCourant"/>
      </w:pPr>
      <w:r w:rsidRPr="000F64E7">
        <w:lastRenderedPageBreak/>
        <w:t>(Réponse laissée à la discrétion du lecteur)</w:t>
      </w:r>
    </w:p>
    <w:p w14:paraId="6E74777E" w14:textId="77777777" w:rsidR="00CA6BFD" w:rsidRDefault="00CA6BFD" w:rsidP="00CA6BFD">
      <w:pPr>
        <w:pStyle w:val="Question"/>
      </w:pPr>
      <w:r>
        <w:t>Que peut faire une entreprise pour s’assurer de la viabilité à long terme d’un fournisseur Cloud ?</w:t>
      </w:r>
    </w:p>
    <w:p w14:paraId="46DE85D8" w14:textId="374C6453" w:rsidR="00CA6BFD" w:rsidRPr="00CD7273" w:rsidRDefault="00CD7273" w:rsidP="00CD7273">
      <w:pPr>
        <w:pStyle w:val="TexteCourant"/>
      </w:pPr>
      <w:r>
        <w:t>L’entreprise peut faire une étude</w:t>
      </w:r>
      <w:r w:rsidR="00CA6BFD" w:rsidRPr="00CD7273">
        <w:t xml:space="preserve"> </w:t>
      </w:r>
      <w:r w:rsidR="00CA6BFD" w:rsidRPr="00CD7273">
        <w:rPr>
          <w:i/>
        </w:rPr>
        <w:t>due diligence</w:t>
      </w:r>
      <w:r w:rsidR="00CA6BFD" w:rsidRPr="00CD7273">
        <w:t xml:space="preserve"> du fournisseur Cloud</w:t>
      </w:r>
      <w:r>
        <w:t>, incluant</w:t>
      </w:r>
      <w:r w:rsidR="00CA6BFD" w:rsidRPr="00CD7273">
        <w:t xml:space="preserve"> au minimum l’analyse de </w:t>
      </w:r>
      <w:r>
        <w:t>s</w:t>
      </w:r>
      <w:r w:rsidR="00CA6BFD" w:rsidRPr="00CD7273">
        <w:t>a stabilité financière.</w:t>
      </w:r>
    </w:p>
    <w:p w14:paraId="2DF28628" w14:textId="77777777" w:rsidR="00CA6BFD" w:rsidRDefault="00CA6BFD" w:rsidP="00CA6BFD">
      <w:pPr>
        <w:pStyle w:val="Question"/>
      </w:pPr>
      <w:r>
        <w:t xml:space="preserve">Que signifie </w:t>
      </w:r>
      <w:r w:rsidRPr="00CD7273">
        <w:rPr>
          <w:i/>
        </w:rPr>
        <w:t>« être responsable des données »</w:t>
      </w:r>
      <w:r>
        <w:t> ?</w:t>
      </w:r>
    </w:p>
    <w:p w14:paraId="329CEFEF" w14:textId="702A904C" w:rsidR="00CA6BFD" w:rsidRPr="00CD7273" w:rsidRDefault="001430EB" w:rsidP="00CD7273">
      <w:pPr>
        <w:pStyle w:val="TexteCourant"/>
      </w:pPr>
      <w:r>
        <w:t>D</w:t>
      </w:r>
      <w:r w:rsidR="00CA6BFD" w:rsidRPr="00CD7273">
        <w:t>ans le cadre du Cloud</w:t>
      </w:r>
      <w:r>
        <w:t>, cela</w:t>
      </w:r>
      <w:r w:rsidR="00CA6BFD" w:rsidRPr="00CD7273">
        <w:t xml:space="preserve"> fait référence à la personne qui est pénalement ou juridiquement responsable en cas de piratage ou de fuite de données hébergées dans le</w:t>
      </w:r>
      <w:r>
        <w:t> </w:t>
      </w:r>
      <w:r w:rsidR="00CA6BFD" w:rsidRPr="00CD7273">
        <w:t>Cloud.</w:t>
      </w:r>
    </w:p>
    <w:p w14:paraId="5617EACC" w14:textId="77777777" w:rsidR="00CA6BFD" w:rsidRDefault="00CA6BFD" w:rsidP="00CA6BFD">
      <w:pPr>
        <w:pStyle w:val="Question"/>
      </w:pPr>
      <w:r w:rsidRPr="001430EB">
        <w:t>Q</w:t>
      </w:r>
      <w:r>
        <w:t>uels sont les facteurs qui influencent la responsabilité pénale d’un fournisseur Cloud vis-à-vis des données de ses clients ?</w:t>
      </w:r>
    </w:p>
    <w:p w14:paraId="7ED03DE8" w14:textId="77777777" w:rsidR="001430EB" w:rsidRDefault="00CA6BFD" w:rsidP="001430EB">
      <w:pPr>
        <w:pStyle w:val="TexteCourant"/>
      </w:pPr>
      <w:r w:rsidRPr="001430EB">
        <w:t>Deux facteurs majeurs influencent la responsabilité pénale d’u</w:t>
      </w:r>
      <w:r w:rsidR="001430EB">
        <w:t>n</w:t>
      </w:r>
      <w:r w:rsidRPr="001430EB">
        <w:t xml:space="preserve"> fournisseur Cloud vis-à-vis des données de ses clients :</w:t>
      </w:r>
    </w:p>
    <w:p w14:paraId="48CC571F" w14:textId="77777777" w:rsidR="001430EB" w:rsidRDefault="00CA6BFD" w:rsidP="001430EB">
      <w:pPr>
        <w:pStyle w:val="ListeAPuce"/>
      </w:pPr>
      <w:r w:rsidRPr="001430EB">
        <w:t>la localisation géographique du fournisseur ou la juridiction de l’</w:t>
      </w:r>
      <w:r w:rsidR="001430EB">
        <w:t>É</w:t>
      </w:r>
      <w:r w:rsidRPr="001430EB">
        <w:t>tat dans lequel il a sa raison sociale</w:t>
      </w:r>
      <w:r w:rsidR="001430EB">
        <w:t> ;</w:t>
      </w:r>
    </w:p>
    <w:p w14:paraId="1C39DCC8" w14:textId="48C66E02" w:rsidR="00CA6BFD" w:rsidRPr="001430EB" w:rsidRDefault="00CA6BFD" w:rsidP="001430EB">
      <w:pPr>
        <w:pStyle w:val="ListeAPuce"/>
      </w:pPr>
      <w:r w:rsidRPr="001430EB">
        <w:t>la localisation géographique des données hébergées dans le Cloud.</w:t>
      </w:r>
    </w:p>
    <w:p w14:paraId="431CAC8B" w14:textId="77777777" w:rsidR="00CA6BFD" w:rsidRDefault="00CA6BFD" w:rsidP="00CA6BFD">
      <w:pPr>
        <w:pStyle w:val="Question"/>
      </w:pPr>
      <w:r>
        <w:t>La juridiction du pays d’origine du fournisseur peut-elle violer le critère de propriété des données ?</w:t>
      </w:r>
    </w:p>
    <w:p w14:paraId="3E142AA3" w14:textId="522C9894" w:rsidR="00CA6BFD" w:rsidRDefault="00CA6BFD" w:rsidP="00CA6BFD">
      <w:pPr>
        <w:pStyle w:val="TexteCourant"/>
      </w:pPr>
      <w:r>
        <w:t>Oui.</w:t>
      </w:r>
    </w:p>
    <w:p w14:paraId="26B47666" w14:textId="77777777" w:rsidR="00CA6BFD" w:rsidRDefault="00CA6BFD" w:rsidP="00CA6BFD">
      <w:pPr>
        <w:pStyle w:val="Question"/>
      </w:pPr>
      <w:r w:rsidRPr="001430EB">
        <w:t>Qu</w:t>
      </w:r>
      <w:r>
        <w:t xml:space="preserve">elle est la portée géographique du </w:t>
      </w:r>
      <w:r w:rsidRPr="00136A0A">
        <w:rPr>
          <w:i/>
        </w:rPr>
        <w:t>Patriot</w:t>
      </w:r>
      <w:r>
        <w:rPr>
          <w:i/>
        </w:rPr>
        <w:t> </w:t>
      </w:r>
      <w:r w:rsidRPr="00136A0A">
        <w:rPr>
          <w:i/>
        </w:rPr>
        <w:t>Act</w:t>
      </w:r>
      <w:r>
        <w:t> ?</w:t>
      </w:r>
    </w:p>
    <w:p w14:paraId="02DDF217" w14:textId="7BED90E5" w:rsidR="00CA6BFD" w:rsidRPr="001430EB" w:rsidRDefault="00CA6BFD" w:rsidP="001430EB">
      <w:pPr>
        <w:pStyle w:val="TexteCourant"/>
      </w:pPr>
      <w:r w:rsidRPr="001430EB">
        <w:t xml:space="preserve">Le </w:t>
      </w:r>
      <w:r w:rsidRPr="001430EB">
        <w:rPr>
          <w:i/>
        </w:rPr>
        <w:t>Patriot</w:t>
      </w:r>
      <w:r w:rsidR="001430EB">
        <w:rPr>
          <w:i/>
        </w:rPr>
        <w:t> </w:t>
      </w:r>
      <w:r w:rsidRPr="001430EB">
        <w:rPr>
          <w:i/>
        </w:rPr>
        <w:t>Act</w:t>
      </w:r>
      <w:r w:rsidRPr="001430EB">
        <w:t xml:space="preserve"> autorise l’</w:t>
      </w:r>
      <w:r w:rsidR="001430EB">
        <w:t>É</w:t>
      </w:r>
      <w:r w:rsidRPr="001430EB">
        <w:t>tat américain</w:t>
      </w:r>
      <w:r w:rsidR="001430EB">
        <w:t>,</w:t>
      </w:r>
      <w:r w:rsidRPr="001430EB">
        <w:t xml:space="preserve"> en cas de nécessité</w:t>
      </w:r>
      <w:r w:rsidR="001430EB">
        <w:t>,</w:t>
      </w:r>
      <w:r w:rsidRPr="001430EB">
        <w:t xml:space="preserve"> à </w:t>
      </w:r>
      <w:r w:rsidR="001430EB">
        <w:t>fouiller parmi</w:t>
      </w:r>
      <w:r w:rsidRPr="001430EB">
        <w:t xml:space="preserve"> les données hébergées dans le Cloud des entreprises américaines</w:t>
      </w:r>
      <w:r w:rsidR="001430EB">
        <w:t xml:space="preserve"> (Amazon et Microsoft notamment)</w:t>
      </w:r>
      <w:r w:rsidRPr="001430EB">
        <w:t xml:space="preserve">, indépendamment de la localisation de leurs </w:t>
      </w:r>
      <w:r w:rsidRPr="001430EB">
        <w:rPr>
          <w:i/>
        </w:rPr>
        <w:t>data centers</w:t>
      </w:r>
      <w:r w:rsidRPr="001430EB">
        <w:t xml:space="preserve"> dans le monde.</w:t>
      </w:r>
    </w:p>
    <w:p w14:paraId="47B88017" w14:textId="77777777" w:rsidR="00CA6BFD" w:rsidRDefault="00CA6BFD" w:rsidP="00CA6BFD">
      <w:pPr>
        <w:pStyle w:val="Question"/>
      </w:pPr>
      <w:r>
        <w:t>De manière générale, les fournisseurs Cloud sécurisent-ils mieux les données que les entreprises ? Justifiez votre réponse.</w:t>
      </w:r>
    </w:p>
    <w:p w14:paraId="0C16D663" w14:textId="4D888778" w:rsidR="00CA6BFD" w:rsidRDefault="003B0ECF" w:rsidP="001430EB">
      <w:pPr>
        <w:pStyle w:val="TexteCourant"/>
      </w:pPr>
      <w:r w:rsidRPr="001430EB">
        <w:t xml:space="preserve">Oui. </w:t>
      </w:r>
      <w:r w:rsidR="001430EB">
        <w:t>L</w:t>
      </w:r>
      <w:r w:rsidRPr="001430EB">
        <w:t>a sécurité est un processus support pour une entreprise classique, alors qu’elle est un processus métier clé chez les fournisseurs Cloud. Ceux-ci sont conscients des enjeux, savent que leur réputation dépend de leur capacité à garantir la protection des données de leurs clients</w:t>
      </w:r>
      <w:r w:rsidR="001430EB">
        <w:t>. P</w:t>
      </w:r>
      <w:r w:rsidRPr="001430EB">
        <w:t>ar conséquent</w:t>
      </w:r>
      <w:r w:rsidR="001430EB">
        <w:t>, ils</w:t>
      </w:r>
      <w:r w:rsidRPr="001430EB">
        <w:t xml:space="preserve"> investissent massivement dans le développement des systèmes hautement sécurisés.</w:t>
      </w:r>
    </w:p>
    <w:p w14:paraId="632B5A3F" w14:textId="09C1D832" w:rsidR="00CA6BFD" w:rsidRDefault="00CA6BFD" w:rsidP="00CA6BFD">
      <w:pPr>
        <w:pStyle w:val="Question"/>
      </w:pPr>
      <w:r>
        <w:t>Expliquez en quoi consiste le cryptage des données et quel est son apport dans la sécurité des données en Cloud</w:t>
      </w:r>
      <w:r w:rsidR="001430EB">
        <w:t>.</w:t>
      </w:r>
    </w:p>
    <w:p w14:paraId="5E66C256" w14:textId="53FF06F0" w:rsidR="003B0ECF" w:rsidRPr="001430EB" w:rsidRDefault="003B0ECF" w:rsidP="001430EB">
      <w:pPr>
        <w:pStyle w:val="TexteCourant"/>
      </w:pPr>
      <w:r w:rsidRPr="001430EB">
        <w:lastRenderedPageBreak/>
        <w:t>Le cryptage assure que</w:t>
      </w:r>
      <w:r w:rsidR="001430EB">
        <w:t>,</w:t>
      </w:r>
      <w:r w:rsidRPr="001430EB">
        <w:t xml:space="preserve"> même si le pirate arrive à franchir les barrières de sécurité du système du fournisseur et </w:t>
      </w:r>
      <w:r w:rsidR="001430EB">
        <w:t>à voler</w:t>
      </w:r>
      <w:r w:rsidRPr="001430EB">
        <w:t xml:space="preserve"> les données, elles seront inutilisables s’il n’arrive pas à les décrypter.</w:t>
      </w:r>
    </w:p>
    <w:p w14:paraId="47E6E427" w14:textId="77777777" w:rsidR="00CA6BFD" w:rsidRDefault="00CA6BFD" w:rsidP="00CA6BFD">
      <w:pPr>
        <w:pStyle w:val="Question"/>
      </w:pPr>
      <w:r>
        <w:t>Qu’est-ce que le SLA dans le Cloud et quel est son but ?</w:t>
      </w:r>
    </w:p>
    <w:p w14:paraId="689085AD" w14:textId="00B8236A" w:rsidR="00083115" w:rsidRPr="001430EB" w:rsidRDefault="003B0ECF" w:rsidP="001430EB">
      <w:pPr>
        <w:pStyle w:val="TexteCourant"/>
      </w:pPr>
      <w:r w:rsidRPr="001430EB">
        <w:t xml:space="preserve">Le SLA </w:t>
      </w:r>
      <w:r w:rsidR="001430EB">
        <w:t>(</w:t>
      </w:r>
      <w:r w:rsidRPr="001430EB">
        <w:t>Service Level Agreement</w:t>
      </w:r>
      <w:r w:rsidR="001430EB">
        <w:t>)</w:t>
      </w:r>
      <w:r w:rsidRPr="001430EB">
        <w:t xml:space="preserve"> est un document légal qui spécifie l’ensemble des fonctionnalités attendues du service Cloud</w:t>
      </w:r>
      <w:r w:rsidR="001430EB">
        <w:t>,</w:t>
      </w:r>
      <w:r w:rsidRPr="001430EB">
        <w:t xml:space="preserve"> aussi bien de la part du client que </w:t>
      </w:r>
      <w:r w:rsidR="001430EB">
        <w:t xml:space="preserve">de celle </w:t>
      </w:r>
      <w:r w:rsidRPr="001430EB">
        <w:t>du fournisseur. Il sert à protéger le fournisseur Cloud et le client en cas de conflit sur la gestion des niveaux de services.</w:t>
      </w:r>
    </w:p>
    <w:p w14:paraId="0B65318A" w14:textId="5E62FDE5" w:rsidR="00083115" w:rsidRDefault="005C0EDF" w:rsidP="003F7E56">
      <w:pPr>
        <w:pStyle w:val="TitreNiveau1"/>
      </w:pPr>
      <w:r>
        <w:t>Chapitre 1</w:t>
      </w:r>
      <w:r w:rsidR="003077C1">
        <w:t>8</w:t>
      </w:r>
    </w:p>
    <w:p w14:paraId="262AF1D6" w14:textId="77777777" w:rsidR="00675358" w:rsidRPr="00675358" w:rsidRDefault="00675358" w:rsidP="00675358">
      <w:pPr>
        <w:pStyle w:val="Question"/>
      </w:pPr>
      <w:r w:rsidRPr="00675358">
        <w:t xml:space="preserve">Que vous inspire le terme </w:t>
      </w:r>
      <w:r w:rsidRPr="00675358">
        <w:rPr>
          <w:i/>
        </w:rPr>
        <w:t>Big Data</w:t>
      </w:r>
      <w:r w:rsidRPr="00675358">
        <w:t> ?</w:t>
      </w:r>
    </w:p>
    <w:p w14:paraId="6F4DBF7D" w14:textId="15607A77" w:rsidR="00FC5D35" w:rsidRPr="00FC5D35" w:rsidRDefault="00FC5D35" w:rsidP="00FC5D35">
      <w:pPr>
        <w:pStyle w:val="TexteCourant"/>
      </w:pPr>
      <w:r w:rsidRPr="00FC5D35">
        <w:t>D’un point de vue technique, l</w:t>
      </w:r>
      <w:r>
        <w:t>e</w:t>
      </w:r>
      <w:r w:rsidRPr="00FC5D35">
        <w:t xml:space="preserve"> Big</w:t>
      </w:r>
      <w:r>
        <w:t> </w:t>
      </w:r>
      <w:r w:rsidRPr="00FC5D35">
        <w:t xml:space="preserve">Data peut se voir comme les </w:t>
      </w:r>
      <w:r>
        <w:t>défis</w:t>
      </w:r>
      <w:r w:rsidRPr="00FC5D35">
        <w:t xml:space="preserve"> et opportunités qui sont associés à l’explosion des données.</w:t>
      </w:r>
    </w:p>
    <w:p w14:paraId="1DAD7851" w14:textId="77777777" w:rsidR="00675358" w:rsidRDefault="00675358" w:rsidP="00675358">
      <w:pPr>
        <w:pStyle w:val="Question"/>
      </w:pPr>
      <w:r>
        <w:t>Donnez la définition universellement acceptée du Big Data.</w:t>
      </w:r>
    </w:p>
    <w:p w14:paraId="737041C0" w14:textId="7BAC9A95" w:rsidR="00FC5D35" w:rsidRPr="00FC5D35" w:rsidRDefault="00335271" w:rsidP="00FC5D35">
      <w:pPr>
        <w:pStyle w:val="TexteCourant"/>
      </w:pPr>
      <w:r w:rsidRPr="00335271">
        <w:rPr>
          <w:i/>
        </w:rPr>
        <w:t>« </w:t>
      </w:r>
      <w:r>
        <w:rPr>
          <w:i/>
        </w:rPr>
        <w:t xml:space="preserve">Le Big Data est un fort volume de données </w:t>
      </w:r>
      <w:r w:rsidRPr="00C875D5">
        <w:rPr>
          <w:i/>
        </w:rPr>
        <w:t>très variées et produites très rapidement, qui exigent des techniques innovantes et rentables de traitement d’information pour une meilleure prise de décision</w:t>
      </w:r>
      <w:r w:rsidRPr="00335271">
        <w:rPr>
          <w:i/>
        </w:rPr>
        <w:t> »</w:t>
      </w:r>
      <w:r>
        <w:rPr>
          <w:i/>
        </w:rPr>
        <w:t xml:space="preserve"> </w:t>
      </w:r>
      <w:r w:rsidRPr="00335271">
        <w:t>(</w:t>
      </w:r>
      <w:r w:rsidRPr="00FC5D35">
        <w:t>Gartner</w:t>
      </w:r>
      <w:r>
        <w:t>,</w:t>
      </w:r>
      <w:r w:rsidRPr="00FC5D35">
        <w:t xml:space="preserve"> Doug Laney</w:t>
      </w:r>
      <w:r>
        <w:t>).</w:t>
      </w:r>
    </w:p>
    <w:p w14:paraId="09D2C4F2" w14:textId="77777777" w:rsidR="00675358" w:rsidRDefault="00675358" w:rsidP="00675358">
      <w:pPr>
        <w:pStyle w:val="Question"/>
      </w:pPr>
      <w:r>
        <w:t xml:space="preserve">Qu’est-ce que le </w:t>
      </w:r>
      <w:r w:rsidRPr="00335271">
        <w:rPr>
          <w:i/>
        </w:rPr>
        <w:t xml:space="preserve">time to </w:t>
      </w:r>
      <w:proofErr w:type="spellStart"/>
      <w:r w:rsidRPr="00335271">
        <w:rPr>
          <w:i/>
        </w:rPr>
        <w:t>market</w:t>
      </w:r>
      <w:proofErr w:type="spellEnd"/>
      <w:r>
        <w:t> ?</w:t>
      </w:r>
    </w:p>
    <w:p w14:paraId="2F4E95DE" w14:textId="51E58116" w:rsidR="00FC5D35" w:rsidRPr="00335271" w:rsidRDefault="00FC5D35" w:rsidP="00335271">
      <w:pPr>
        <w:pStyle w:val="TexteCourant"/>
      </w:pPr>
      <w:r w:rsidRPr="00335271">
        <w:t xml:space="preserve">C’est le temps </w:t>
      </w:r>
      <w:r w:rsidR="00335271">
        <w:t xml:space="preserve">nécessaire à </w:t>
      </w:r>
      <w:r w:rsidRPr="00335271">
        <w:t>une entreprise pour répondre aux opportunités ou aux menaces qui surviennent sur son marché.</w:t>
      </w:r>
    </w:p>
    <w:p w14:paraId="50576F20" w14:textId="77777777" w:rsidR="00675358" w:rsidRDefault="00675358" w:rsidP="00675358">
      <w:pPr>
        <w:pStyle w:val="Question"/>
      </w:pPr>
      <w:r>
        <w:t xml:space="preserve">Quel est le rapport entre le </w:t>
      </w:r>
      <w:r>
        <w:rPr>
          <w:i/>
        </w:rPr>
        <w:t xml:space="preserve">time to </w:t>
      </w:r>
      <w:proofErr w:type="spellStart"/>
      <w:r>
        <w:rPr>
          <w:i/>
        </w:rPr>
        <w:t>market</w:t>
      </w:r>
      <w:proofErr w:type="spellEnd"/>
      <w:r>
        <w:t xml:space="preserve"> et le </w:t>
      </w:r>
      <w:proofErr w:type="spellStart"/>
      <w:r>
        <w:t>Big</w:t>
      </w:r>
      <w:proofErr w:type="spellEnd"/>
      <w:r>
        <w:t> Data ?</w:t>
      </w:r>
    </w:p>
    <w:p w14:paraId="264D987D" w14:textId="2DABE304" w:rsidR="00FC5D35" w:rsidRPr="00335271" w:rsidRDefault="00FC5D35" w:rsidP="00335271">
      <w:pPr>
        <w:pStyle w:val="TexteCourant"/>
      </w:pPr>
      <w:r w:rsidRPr="00335271">
        <w:t xml:space="preserve">La réactivité </w:t>
      </w:r>
      <w:r w:rsidR="00335271">
        <w:t>implique</w:t>
      </w:r>
      <w:r w:rsidRPr="00335271">
        <w:t xml:space="preserve"> la capacité à exploiter rapidement les volumes de données importants, </w:t>
      </w:r>
      <w:r w:rsidR="00335271">
        <w:t>porteurs d</w:t>
      </w:r>
      <w:r w:rsidRPr="00335271">
        <w:t>es changements en</w:t>
      </w:r>
      <w:r w:rsidR="00335271">
        <w:t xml:space="preserve"> </w:t>
      </w:r>
      <w:r w:rsidRPr="00335271">
        <w:t>cours sur le marché.</w:t>
      </w:r>
    </w:p>
    <w:p w14:paraId="02A17344" w14:textId="77777777" w:rsidR="00675358" w:rsidRDefault="00675358" w:rsidP="00675358">
      <w:pPr>
        <w:pStyle w:val="Question"/>
      </w:pPr>
      <w:r>
        <w:t>Quels sont les trois aspects mis en avant dans la définition du Big Data fournie par le Gartner ?</w:t>
      </w:r>
    </w:p>
    <w:p w14:paraId="5D79DB03" w14:textId="27C50105" w:rsidR="00FC5D35" w:rsidRDefault="00FA116A" w:rsidP="00335271">
      <w:pPr>
        <w:pStyle w:val="ListeAPuce"/>
      </w:pPr>
      <w:r>
        <w:t>D</w:t>
      </w:r>
      <w:r w:rsidR="00FC5D35">
        <w:t xml:space="preserve">onnées : </w:t>
      </w:r>
      <w:r w:rsidR="00335271">
        <w:t>v</w:t>
      </w:r>
      <w:r w:rsidR="00FC5D35">
        <w:t xml:space="preserve">olume, </w:t>
      </w:r>
      <w:r w:rsidR="00335271">
        <w:t>v</w:t>
      </w:r>
      <w:r w:rsidR="00FC5D35">
        <w:t xml:space="preserve">ariété, </w:t>
      </w:r>
      <w:r w:rsidR="00335271">
        <w:t>vitesse</w:t>
      </w:r>
    </w:p>
    <w:p w14:paraId="26D3D8C9" w14:textId="781ECF41" w:rsidR="00FC5D35" w:rsidRDefault="00FA116A" w:rsidP="00335271">
      <w:pPr>
        <w:pStyle w:val="ListeAPuce"/>
      </w:pPr>
      <w:r>
        <w:t>M</w:t>
      </w:r>
      <w:r w:rsidR="00FC5D35">
        <w:t>oyens techniques et technologiques pour l’exploitation de ces données</w:t>
      </w:r>
    </w:p>
    <w:p w14:paraId="28305091" w14:textId="78FC1944" w:rsidR="00FC5D35" w:rsidRDefault="00FA116A" w:rsidP="00335271">
      <w:pPr>
        <w:pStyle w:val="ListeAPuce"/>
      </w:pPr>
      <w:r>
        <w:t>O</w:t>
      </w:r>
      <w:r w:rsidR="00FC5D35">
        <w:t>pport</w:t>
      </w:r>
      <w:r>
        <w:t>unités que cachent les données.</w:t>
      </w:r>
    </w:p>
    <w:p w14:paraId="69BE402C" w14:textId="77777777" w:rsidR="00675358" w:rsidRDefault="00675358" w:rsidP="00675358">
      <w:pPr>
        <w:pStyle w:val="Question"/>
      </w:pPr>
      <w:r>
        <w:t xml:space="preserve">Que pouvez-vous dire de l’expression </w:t>
      </w:r>
      <w:r w:rsidRPr="00335271">
        <w:rPr>
          <w:i/>
        </w:rPr>
        <w:t>« faire du Big Data »</w:t>
      </w:r>
      <w:r>
        <w:t> ?</w:t>
      </w:r>
    </w:p>
    <w:p w14:paraId="7EC74EBB" w14:textId="6E9E6DE1" w:rsidR="00FC5D35" w:rsidRPr="00335271" w:rsidRDefault="00335271" w:rsidP="00335271">
      <w:pPr>
        <w:pStyle w:val="TexteCourant"/>
      </w:pPr>
      <w:r>
        <w:t xml:space="preserve">Cette </w:t>
      </w:r>
      <w:r w:rsidR="00FC5D35" w:rsidRPr="00335271">
        <w:t xml:space="preserve">expression n’a pas de sens. On ne </w:t>
      </w:r>
      <w:r w:rsidR="00FC5D35" w:rsidRPr="00335271">
        <w:rPr>
          <w:i/>
        </w:rPr>
        <w:t>fait</w:t>
      </w:r>
      <w:r w:rsidR="00FC5D35" w:rsidRPr="00335271">
        <w:t xml:space="preserve"> pas un phénomène, on </w:t>
      </w:r>
      <w:r>
        <w:t xml:space="preserve">y </w:t>
      </w:r>
      <w:r w:rsidR="00FC5D35" w:rsidRPr="00335271">
        <w:t>répond</w:t>
      </w:r>
      <w:r>
        <w:t>,</w:t>
      </w:r>
      <w:r w:rsidR="00FC5D35" w:rsidRPr="00335271">
        <w:t xml:space="preserve"> en s’</w:t>
      </w:r>
      <w:r>
        <w:t>en</w:t>
      </w:r>
      <w:r w:rsidR="00FC5D35" w:rsidRPr="00335271">
        <w:t xml:space="preserve"> protégeant ou en </w:t>
      </w:r>
      <w:r w:rsidR="008F3DF7">
        <w:t xml:space="preserve">y </w:t>
      </w:r>
      <w:r w:rsidR="00FC5D35" w:rsidRPr="00335271">
        <w:t>bénéficiant.</w:t>
      </w:r>
    </w:p>
    <w:p w14:paraId="1537010A" w14:textId="77777777" w:rsidR="00675358" w:rsidRDefault="00675358" w:rsidP="00675358">
      <w:pPr>
        <w:pStyle w:val="Question"/>
      </w:pPr>
      <w:r>
        <w:lastRenderedPageBreak/>
        <w:t>Le volume de données est-il un élément suffisant pour caractériser le Big Data ? Justifiez votre réponse.</w:t>
      </w:r>
    </w:p>
    <w:p w14:paraId="6DFE5E58" w14:textId="188C4C1B" w:rsidR="00FC5D35" w:rsidRPr="00335271" w:rsidRDefault="00FC5D35" w:rsidP="00335271">
      <w:pPr>
        <w:pStyle w:val="TexteCourant"/>
      </w:pPr>
      <w:r w:rsidRPr="00335271">
        <w:t>Non</w:t>
      </w:r>
      <w:r w:rsidR="00335271">
        <w:t xml:space="preserve">. </w:t>
      </w:r>
      <w:r w:rsidRPr="00335271">
        <w:t xml:space="preserve">Le marché sait déjà comment traiter les </w:t>
      </w:r>
      <w:r w:rsidR="00335271">
        <w:t xml:space="preserve">gros </w:t>
      </w:r>
      <w:r w:rsidRPr="00335271">
        <w:t xml:space="preserve">volumes de données. Ce qu’il ne sait pas </w:t>
      </w:r>
      <w:r w:rsidR="00335271">
        <w:t xml:space="preserve">bien </w:t>
      </w:r>
      <w:r w:rsidRPr="00335271">
        <w:t>faire</w:t>
      </w:r>
      <w:r w:rsidR="00335271">
        <w:t>,</w:t>
      </w:r>
      <w:r w:rsidRPr="00335271">
        <w:t xml:space="preserve"> c’est profiter des opportunités </w:t>
      </w:r>
      <w:r w:rsidR="00FA116A">
        <w:t>qu’ils recèlent</w:t>
      </w:r>
      <w:r w:rsidRPr="00335271">
        <w:t>.</w:t>
      </w:r>
    </w:p>
    <w:p w14:paraId="10DA4FC4" w14:textId="77777777" w:rsidR="00675358" w:rsidRDefault="00675358" w:rsidP="00675358">
      <w:pPr>
        <w:pStyle w:val="Question"/>
      </w:pPr>
      <w:r>
        <w:t>Citez trois facteurs qui ont favorisé l’émergence du Big Data.</w:t>
      </w:r>
    </w:p>
    <w:p w14:paraId="76715349" w14:textId="4920C985" w:rsidR="00FC5D35" w:rsidRDefault="00FA116A" w:rsidP="00FA116A">
      <w:pPr>
        <w:pStyle w:val="ListeAPuce"/>
      </w:pPr>
      <w:r>
        <w:t>É</w:t>
      </w:r>
      <w:r w:rsidR="00FC5D35">
        <w:t xml:space="preserve">volution culturelle des </w:t>
      </w:r>
      <w:r w:rsidR="00FC5D35" w:rsidRPr="00FA116A">
        <w:rPr>
          <w:i/>
        </w:rPr>
        <w:t xml:space="preserve">Digital </w:t>
      </w:r>
      <w:r>
        <w:rPr>
          <w:i/>
        </w:rPr>
        <w:t>n</w:t>
      </w:r>
      <w:r w:rsidR="00FC5D35" w:rsidRPr="00FA116A">
        <w:rPr>
          <w:i/>
        </w:rPr>
        <w:t>atives</w:t>
      </w:r>
    </w:p>
    <w:p w14:paraId="74951219" w14:textId="6A6F41F5" w:rsidR="00FC5D35" w:rsidRDefault="00FA116A" w:rsidP="00FA116A">
      <w:pPr>
        <w:pStyle w:val="ListeAPuce"/>
      </w:pPr>
      <w:r>
        <w:t>Open source</w:t>
      </w:r>
    </w:p>
    <w:p w14:paraId="15E44F95" w14:textId="0AF3E18E" w:rsidR="00FC5D35" w:rsidRDefault="00FA116A" w:rsidP="00FA116A">
      <w:pPr>
        <w:pStyle w:val="ListeAPuce"/>
      </w:pPr>
      <w:r>
        <w:t>B</w:t>
      </w:r>
      <w:r w:rsidR="00FC5D35">
        <w:t>aisse des coûts de</w:t>
      </w:r>
      <w:r>
        <w:t xml:space="preserve"> l’infrastructure informatique</w:t>
      </w:r>
    </w:p>
    <w:p w14:paraId="10F33498" w14:textId="280C5C6D" w:rsidR="00675358" w:rsidRDefault="00675358" w:rsidP="00675358">
      <w:pPr>
        <w:pStyle w:val="Question"/>
      </w:pPr>
      <w:r>
        <w:t>Quel est le rapport entre le Big</w:t>
      </w:r>
      <w:r w:rsidR="00FA116A">
        <w:t> </w:t>
      </w:r>
      <w:r>
        <w:t>Data et l’économie numérique ?</w:t>
      </w:r>
    </w:p>
    <w:p w14:paraId="59C19AE0" w14:textId="0F2783D2" w:rsidR="00FC5D35" w:rsidRPr="00FA116A" w:rsidRDefault="00FC5D35" w:rsidP="00FA116A">
      <w:pPr>
        <w:pStyle w:val="TexteCourant"/>
      </w:pPr>
      <w:r w:rsidRPr="00FA116A">
        <w:t>L</w:t>
      </w:r>
      <w:r w:rsidR="00FA116A">
        <w:t>e</w:t>
      </w:r>
      <w:r w:rsidRPr="00FA116A">
        <w:t xml:space="preserve"> Big</w:t>
      </w:r>
      <w:r w:rsidR="00FA116A">
        <w:t> </w:t>
      </w:r>
      <w:r w:rsidRPr="00FA116A">
        <w:t>Data est l’aspect quantitatif d</w:t>
      </w:r>
      <w:r w:rsidR="00FA116A">
        <w:t>e l’économie numérique</w:t>
      </w:r>
      <w:r w:rsidRPr="00FA116A">
        <w:t>.</w:t>
      </w:r>
    </w:p>
    <w:p w14:paraId="63002A06" w14:textId="77777777" w:rsidR="00675358" w:rsidRDefault="00675358" w:rsidP="00675358">
      <w:pPr>
        <w:pStyle w:val="Question"/>
      </w:pPr>
      <w:r>
        <w:t xml:space="preserve">Les </w:t>
      </w:r>
      <w:r w:rsidRPr="00FA116A">
        <w:rPr>
          <w:i/>
        </w:rPr>
        <w:t>Digital natives</w:t>
      </w:r>
      <w:r>
        <w:t xml:space="preserve"> sont les individus nés dans les années 1980. Quel est leur rapport avec le Big Data ?</w:t>
      </w:r>
    </w:p>
    <w:p w14:paraId="2EE93D3D" w14:textId="2F8D6B2E" w:rsidR="00FC5D35" w:rsidRPr="00FA116A" w:rsidRDefault="00FC5D35" w:rsidP="00FA116A">
      <w:pPr>
        <w:pStyle w:val="TexteCourant"/>
      </w:pPr>
      <w:r w:rsidRPr="00FA116A">
        <w:t>L</w:t>
      </w:r>
      <w:r w:rsidR="00FA116A">
        <w:t>es années 19</w:t>
      </w:r>
      <w:r w:rsidRPr="00FA116A">
        <w:t>80 correspond</w:t>
      </w:r>
      <w:r w:rsidR="00FA116A">
        <w:t>ent</w:t>
      </w:r>
      <w:r w:rsidRPr="00FA116A">
        <w:t xml:space="preserve"> au début de la révolution informatique entraînée par les PC et Internet</w:t>
      </w:r>
      <w:r w:rsidR="00FA116A">
        <w:t>, qui</w:t>
      </w:r>
      <w:r w:rsidRPr="00FA116A">
        <w:t xml:space="preserve"> a profondément modifié </w:t>
      </w:r>
      <w:r w:rsidR="00FA116A">
        <w:t>les besoins de consommation</w:t>
      </w:r>
      <w:r w:rsidRPr="00FA116A">
        <w:t xml:space="preserve"> des </w:t>
      </w:r>
      <w:r w:rsidRPr="00FA116A">
        <w:rPr>
          <w:i/>
        </w:rPr>
        <w:t xml:space="preserve">Digital </w:t>
      </w:r>
      <w:r w:rsidR="00FA116A" w:rsidRPr="00FA116A">
        <w:rPr>
          <w:i/>
        </w:rPr>
        <w:t>n</w:t>
      </w:r>
      <w:r w:rsidRPr="00FA116A">
        <w:rPr>
          <w:i/>
        </w:rPr>
        <w:t>atives</w:t>
      </w:r>
      <w:r w:rsidRPr="00FA116A">
        <w:t>. Répondre à ces besoins demande d’innover et l’innovation passe forcément par l’exploitation efficace de la donnée.</w:t>
      </w:r>
    </w:p>
    <w:p w14:paraId="2DCB5C28" w14:textId="77777777" w:rsidR="00675358" w:rsidRPr="000F64E7" w:rsidRDefault="00675358" w:rsidP="00675358">
      <w:pPr>
        <w:pStyle w:val="Question"/>
        <w:rPr>
          <w:color w:val="0070C0"/>
        </w:rPr>
      </w:pPr>
      <w:r w:rsidRPr="000F64E7">
        <w:rPr>
          <w:color w:val="0070C0"/>
        </w:rPr>
        <w:t xml:space="preserve">Qu’est-ce qu’un </w:t>
      </w:r>
      <w:r w:rsidRPr="000F64E7">
        <w:rPr>
          <w:i/>
          <w:color w:val="0070C0"/>
        </w:rPr>
        <w:t>business model</w:t>
      </w:r>
      <w:r w:rsidRPr="000F64E7">
        <w:rPr>
          <w:color w:val="0070C0"/>
        </w:rPr>
        <w:t xml:space="preserve"> ou modèle économique ?</w:t>
      </w:r>
    </w:p>
    <w:p w14:paraId="3B6A3067" w14:textId="42A245D7" w:rsidR="00FC5D35" w:rsidRPr="00FA116A" w:rsidRDefault="00FC5D35" w:rsidP="00FA116A">
      <w:pPr>
        <w:pStyle w:val="TexteCourant"/>
      </w:pPr>
      <w:r w:rsidRPr="00FA116A">
        <w:t xml:space="preserve">C’est la façon dont une entreprise combine un ensemble de facteurs de production pour produire un bien </w:t>
      </w:r>
      <w:r w:rsidR="00FA116A">
        <w:t>ou</w:t>
      </w:r>
      <w:r w:rsidRPr="00FA116A">
        <w:t xml:space="preserve"> service qui lui est profitable.</w:t>
      </w:r>
    </w:p>
    <w:p w14:paraId="76B7D7E8" w14:textId="77777777" w:rsidR="00675358" w:rsidRPr="000F64E7" w:rsidRDefault="00675358" w:rsidP="00675358">
      <w:pPr>
        <w:pStyle w:val="Question"/>
        <w:rPr>
          <w:color w:val="0070C0"/>
        </w:rPr>
      </w:pPr>
      <w:r w:rsidRPr="000F64E7">
        <w:rPr>
          <w:color w:val="0070C0"/>
        </w:rPr>
        <w:t>Qu’est-ce qu’une start-up ?</w:t>
      </w:r>
    </w:p>
    <w:p w14:paraId="02C3AD7F" w14:textId="4EEA39A3" w:rsidR="00FC5D35" w:rsidRPr="00FA116A" w:rsidRDefault="00FC5D35" w:rsidP="00FA116A">
      <w:pPr>
        <w:pStyle w:val="TexteCourant"/>
      </w:pPr>
      <w:r w:rsidRPr="00FA116A">
        <w:t xml:space="preserve">Une start-up </w:t>
      </w:r>
      <w:r w:rsidR="00A57D74">
        <w:t xml:space="preserve">n’est pas une entreprise qui vient d’être créée, mais </w:t>
      </w:r>
      <w:r w:rsidRPr="00FA116A">
        <w:t xml:space="preserve"> une entreprise</w:t>
      </w:r>
      <w:r w:rsidR="00FA116A">
        <w:t>,</w:t>
      </w:r>
      <w:r w:rsidRPr="00FA116A">
        <w:t xml:space="preserve"> de grande ou petite taille</w:t>
      </w:r>
      <w:r w:rsidR="00FA116A">
        <w:t>,</w:t>
      </w:r>
      <w:r w:rsidRPr="00FA116A">
        <w:t xml:space="preserve"> qui est en réinvention continue de son modèle d’affaire</w:t>
      </w:r>
      <w:r w:rsidR="00FA116A">
        <w:t>s</w:t>
      </w:r>
      <w:r w:rsidRPr="00FA116A">
        <w:t>.</w:t>
      </w:r>
    </w:p>
    <w:p w14:paraId="6BDDE734" w14:textId="77777777" w:rsidR="00675358" w:rsidRDefault="00675358" w:rsidP="00675358">
      <w:pPr>
        <w:pStyle w:val="Question"/>
      </w:pPr>
      <w:r w:rsidRPr="000F64E7">
        <w:rPr>
          <w:color w:val="0070C0"/>
        </w:rPr>
        <w:t>En quoi les start-up se démarquent-elles des entreprises traditionnelles</w:t>
      </w:r>
      <w:bookmarkStart w:id="4" w:name="_GoBack"/>
      <w:bookmarkEnd w:id="4"/>
      <w:r w:rsidRPr="000F64E7">
        <w:rPr>
          <w:color w:val="0070C0"/>
        </w:rPr>
        <w:t> ?</w:t>
      </w:r>
    </w:p>
    <w:p w14:paraId="62CE856E" w14:textId="7F526F5A" w:rsidR="00FC5D35" w:rsidRPr="00FA116A" w:rsidRDefault="00FC5D35" w:rsidP="00FA116A">
      <w:pPr>
        <w:pStyle w:val="TexteCourant"/>
      </w:pPr>
      <w:r w:rsidRPr="00FA116A">
        <w:t xml:space="preserve">Les start-up sont en réinvention constante, </w:t>
      </w:r>
      <w:r w:rsidR="00FA116A">
        <w:t>alors que</w:t>
      </w:r>
      <w:r w:rsidRPr="00FA116A">
        <w:t xml:space="preserve"> les entreprises traditionnelles fonctionnent avec un modèle d’affaire</w:t>
      </w:r>
      <w:r w:rsidR="00FA116A">
        <w:t>s </w:t>
      </w:r>
      <w:r w:rsidRPr="00FA116A">
        <w:t>fixe.</w:t>
      </w:r>
    </w:p>
    <w:p w14:paraId="65A5271E" w14:textId="77777777" w:rsidR="00675358" w:rsidRDefault="00675358" w:rsidP="00675358">
      <w:pPr>
        <w:pStyle w:val="Question"/>
      </w:pPr>
      <w:r>
        <w:t>Quel est le rapport entre le Big Data et les start-up ?</w:t>
      </w:r>
    </w:p>
    <w:p w14:paraId="183BA777" w14:textId="74CFE67E" w:rsidR="00FC5D35" w:rsidRPr="00FA116A" w:rsidRDefault="00FC5D35" w:rsidP="00FA116A">
      <w:pPr>
        <w:pStyle w:val="TexteCourant"/>
      </w:pPr>
      <w:r w:rsidRPr="00FA116A">
        <w:t>Les start-up ont démontré qu’il est possible d’exploiter l’explosion des données qui caractérise l</w:t>
      </w:r>
      <w:r w:rsidR="004E5BB8">
        <w:t>e</w:t>
      </w:r>
      <w:r w:rsidRPr="00FA116A">
        <w:t xml:space="preserve"> Big</w:t>
      </w:r>
      <w:r w:rsidR="004E5BB8">
        <w:t> </w:t>
      </w:r>
      <w:r w:rsidRPr="00FA116A">
        <w:t>Data pour créer des produits et services innovants</w:t>
      </w:r>
      <w:r w:rsidR="004E5BB8">
        <w:t>,</w:t>
      </w:r>
      <w:r w:rsidRPr="00FA116A">
        <w:t xml:space="preserve"> basés exclusivement sur la donnée. Elles ont également démontré qu</w:t>
      </w:r>
      <w:r w:rsidR="004E5BB8">
        <w:t xml:space="preserve">’il </w:t>
      </w:r>
      <w:r w:rsidRPr="00FA116A">
        <w:t xml:space="preserve">est possible de profiter des données pour créer des </w:t>
      </w:r>
      <w:r w:rsidR="004E5BB8">
        <w:t>modèles économiques</w:t>
      </w:r>
      <w:r w:rsidRPr="00FA116A">
        <w:t xml:space="preserve"> innovants</w:t>
      </w:r>
      <w:r w:rsidR="004E5BB8" w:rsidRPr="00FA116A">
        <w:t xml:space="preserve"> et rentables</w:t>
      </w:r>
      <w:r w:rsidRPr="00FA116A">
        <w:t>, à structure de coûts flexible</w:t>
      </w:r>
      <w:r w:rsidR="004E5BB8">
        <w:t>,</w:t>
      </w:r>
      <w:r w:rsidRPr="00FA116A">
        <w:t xml:space="preserve"> basés exclusivement sur l’exploitation d</w:t>
      </w:r>
      <w:r w:rsidR="004E5BB8">
        <w:t>u</w:t>
      </w:r>
      <w:r w:rsidRPr="00FA116A">
        <w:t xml:space="preserve"> </w:t>
      </w:r>
      <w:r w:rsidRPr="00FA116A">
        <w:lastRenderedPageBreak/>
        <w:t>Big</w:t>
      </w:r>
      <w:r w:rsidR="004E5BB8">
        <w:t> </w:t>
      </w:r>
      <w:r w:rsidRPr="00FA116A">
        <w:t xml:space="preserve">Data. Les </w:t>
      </w:r>
      <w:r w:rsidR="004E5BB8">
        <w:t>s</w:t>
      </w:r>
      <w:r w:rsidRPr="00FA116A">
        <w:t xml:space="preserve">tart-up, appuyées sur </w:t>
      </w:r>
      <w:r w:rsidR="004E5BB8">
        <w:t>d</w:t>
      </w:r>
      <w:r w:rsidRPr="00FA116A">
        <w:t xml:space="preserve">es technologies comme l’écosystème Hadoop, le Cloud, la </w:t>
      </w:r>
      <w:r w:rsidR="00506798">
        <w:t>v</w:t>
      </w:r>
      <w:r w:rsidRPr="00FA116A">
        <w:t>irtualisation, l’</w:t>
      </w:r>
      <w:r w:rsidR="00506798">
        <w:t>o</w:t>
      </w:r>
      <w:r w:rsidRPr="00FA116A">
        <w:t xml:space="preserve">pen </w:t>
      </w:r>
      <w:r w:rsidR="00506798">
        <w:t>s</w:t>
      </w:r>
      <w:r w:rsidRPr="00FA116A">
        <w:t xml:space="preserve">ource et la disponibilité de la donnée, réussissent à aligner leur </w:t>
      </w:r>
      <w:r w:rsidR="00506798">
        <w:t>modèle d’affaires</w:t>
      </w:r>
      <w:r w:rsidRPr="00FA116A">
        <w:t xml:space="preserve"> </w:t>
      </w:r>
      <w:r w:rsidR="00506798">
        <w:t>avec les</w:t>
      </w:r>
      <w:r w:rsidRPr="00FA116A">
        <w:t xml:space="preserve"> évolutions culturelles de la génération</w:t>
      </w:r>
      <w:r w:rsidR="00506798">
        <w:t> </w:t>
      </w:r>
      <w:r w:rsidRPr="00FA116A">
        <w:t>Y.</w:t>
      </w:r>
    </w:p>
    <w:p w14:paraId="59F6D014" w14:textId="77777777" w:rsidR="00675358" w:rsidRDefault="00675358" w:rsidP="00675358">
      <w:pPr>
        <w:pStyle w:val="Question"/>
      </w:pPr>
      <w:r>
        <w:t>Quel est le rapport entre l’</w:t>
      </w:r>
      <w:r w:rsidRPr="00506798">
        <w:rPr>
          <w:i/>
        </w:rPr>
        <w:t>Internet des objets</w:t>
      </w:r>
      <w:r>
        <w:t xml:space="preserve"> et Hadoop ?</w:t>
      </w:r>
    </w:p>
    <w:p w14:paraId="28510FC3" w14:textId="4338D02D" w:rsidR="00FC5D35" w:rsidRPr="00506798" w:rsidRDefault="00FC5D35" w:rsidP="00506798">
      <w:pPr>
        <w:pStyle w:val="TexteCourant"/>
      </w:pPr>
      <w:r w:rsidRPr="00506798">
        <w:t xml:space="preserve">L’Internet des objets consiste à prendre </w:t>
      </w:r>
      <w:r w:rsidR="00D30458">
        <w:t xml:space="preserve">par Internet </w:t>
      </w:r>
      <w:r w:rsidRPr="00506798">
        <w:t xml:space="preserve">le contrôle des objets de la vie courante </w:t>
      </w:r>
      <w:r w:rsidR="00D30458">
        <w:t>(</w:t>
      </w:r>
      <w:r w:rsidRPr="00506798">
        <w:t>téléviseur, véhicule, maison</w:t>
      </w:r>
      <w:r w:rsidR="00D30458">
        <w:t>)</w:t>
      </w:r>
      <w:r w:rsidRPr="00506798">
        <w:t>. Pour ce faire, des capteurs sont intégrés dans ces objets et génèrent un volume énorme de données</w:t>
      </w:r>
      <w:r w:rsidR="00D30458">
        <w:t>,</w:t>
      </w:r>
      <w:r w:rsidRPr="00506798">
        <w:t xml:space="preserve"> qui est ensuite exploité. Les objets connectés sont une source de données en </w:t>
      </w:r>
      <w:r w:rsidR="00D30458" w:rsidRPr="00D30458">
        <w:rPr>
          <w:i/>
        </w:rPr>
        <w:t>s</w:t>
      </w:r>
      <w:r w:rsidRPr="00D30458">
        <w:rPr>
          <w:i/>
        </w:rPr>
        <w:t>treaming</w:t>
      </w:r>
      <w:r w:rsidR="00D30458" w:rsidRPr="00D30458">
        <w:t>.</w:t>
      </w:r>
      <w:r w:rsidR="00A57D74">
        <w:t xml:space="preserve"> </w:t>
      </w:r>
      <w:r w:rsidR="00A57D74" w:rsidRPr="00A57D74">
        <w:t>Les outils d’ingestion et de traitement Streaming d’Hadoop seront donc utilisés pour traiter toutes ces données.</w:t>
      </w:r>
    </w:p>
    <w:p w14:paraId="5813B7EE" w14:textId="77777777" w:rsidR="00675358" w:rsidRDefault="00675358" w:rsidP="00675358">
      <w:pPr>
        <w:pStyle w:val="Question"/>
      </w:pPr>
      <w:r>
        <w:t>En quoi le Cloud computing et la virtualisation ont-ils favorisé l’émergence du Big Data ?</w:t>
      </w:r>
    </w:p>
    <w:p w14:paraId="679FA3B8" w14:textId="2DA8DDB1" w:rsidR="00FC5D35" w:rsidRPr="00ED59CC" w:rsidRDefault="00FC5D35" w:rsidP="00ED59CC">
      <w:pPr>
        <w:pStyle w:val="TexteCourant"/>
      </w:pPr>
      <w:r w:rsidRPr="00ED59CC">
        <w:t xml:space="preserve">Grâce au modèle de paiement </w:t>
      </w:r>
      <w:proofErr w:type="spellStart"/>
      <w:r w:rsidRPr="00ED59CC">
        <w:t>Pay</w:t>
      </w:r>
      <w:proofErr w:type="spellEnd"/>
      <w:r w:rsidRPr="00ED59CC">
        <w:t>-</w:t>
      </w:r>
      <w:r w:rsidR="00ED59CC">
        <w:t>a</w:t>
      </w:r>
      <w:r w:rsidRPr="00ED59CC">
        <w:t>s-</w:t>
      </w:r>
      <w:proofErr w:type="spellStart"/>
      <w:r w:rsidR="00ED59CC">
        <w:t>y</w:t>
      </w:r>
      <w:r w:rsidRPr="00ED59CC">
        <w:t>ou</w:t>
      </w:r>
      <w:proofErr w:type="spellEnd"/>
      <w:r w:rsidRPr="00ED59CC">
        <w:t>-</w:t>
      </w:r>
      <w:r w:rsidR="00ED59CC">
        <w:t>g</w:t>
      </w:r>
      <w:r w:rsidRPr="00ED59CC">
        <w:t xml:space="preserve">o du Cloud, associé à la baisse des coûts d’infrastructures informatiques </w:t>
      </w:r>
      <w:r w:rsidR="00ED59CC">
        <w:t>et</w:t>
      </w:r>
      <w:r w:rsidRPr="00ED59CC">
        <w:t xml:space="preserve"> à l’utilisation de la virtualisation, la constitution des clusters est devenue accessible au grand public, ce qui favorise l’expérimentation et l’exploitation à grande échelle des données.</w:t>
      </w:r>
    </w:p>
    <w:p w14:paraId="71A053B5" w14:textId="77777777" w:rsidR="00675358" w:rsidRDefault="00675358" w:rsidP="00675358">
      <w:pPr>
        <w:pStyle w:val="Question"/>
      </w:pPr>
      <w:r>
        <w:t>Quel est l’impact de l’open source dans l’économie numérique ?</w:t>
      </w:r>
    </w:p>
    <w:p w14:paraId="5052424D" w14:textId="34A190BF" w:rsidR="00FC5D35" w:rsidRPr="00ED59CC" w:rsidRDefault="00FC5D35" w:rsidP="00ED59CC">
      <w:pPr>
        <w:pStyle w:val="TexteCourant"/>
      </w:pPr>
      <w:r w:rsidRPr="00ED59CC">
        <w:t xml:space="preserve">En partageant leur code et en </w:t>
      </w:r>
      <w:r w:rsidR="00ED59CC">
        <w:t>autorisant</w:t>
      </w:r>
      <w:r w:rsidRPr="00ED59CC">
        <w:t xml:space="preserve"> sa réutilisation et son amélioration par d</w:t>
      </w:r>
      <w:r w:rsidR="00ED59CC">
        <w:t>’</w:t>
      </w:r>
      <w:r w:rsidRPr="00ED59CC">
        <w:t>autres, les développeurs mettent à disposition de tout le marché des ressources logicielles peu coûteuses</w:t>
      </w:r>
      <w:r w:rsidR="00ED59CC">
        <w:t xml:space="preserve"> et</w:t>
      </w:r>
      <w:r w:rsidRPr="00ED59CC">
        <w:t xml:space="preserve"> quasiment supérieure</w:t>
      </w:r>
      <w:r w:rsidR="00ED59CC">
        <w:t>s</w:t>
      </w:r>
      <w:r w:rsidRPr="00ED59CC">
        <w:t xml:space="preserve"> aux solutions propriétaires. Avec l’open source, l</w:t>
      </w:r>
      <w:r w:rsidR="00ED59CC">
        <w:t>’</w:t>
      </w:r>
      <w:r w:rsidRPr="00ED59CC">
        <w:t>infrastructure de gestion de</w:t>
      </w:r>
      <w:r w:rsidR="00ED59CC">
        <w:t>s</w:t>
      </w:r>
      <w:r w:rsidRPr="00ED59CC">
        <w:t xml:space="preserve"> données peut être formée à partir de la combinaison de plusieurs outils et applications</w:t>
      </w:r>
      <w:r w:rsidR="00ED59CC">
        <w:t> ;</w:t>
      </w:r>
      <w:r w:rsidRPr="00ED59CC">
        <w:t xml:space="preserve"> le développement logiciel sort de l’approche monolithique pour intégrer une approche modulaire. Cela rend l’exploitation du logiciel plus simple et favorise une innovation plus rapide.</w:t>
      </w:r>
    </w:p>
    <w:p w14:paraId="6AA4637F" w14:textId="77777777" w:rsidR="00675358" w:rsidRDefault="00675358" w:rsidP="00675358">
      <w:pPr>
        <w:pStyle w:val="Question"/>
      </w:pPr>
      <w:r>
        <w:t>Selon la Commission générale de terminologie et de néologie, le Big Data, ou mégadonnées, fait référence aux « données, structurées ou non, dont le très grand volume requiert des outils d’analyse adaptés ». Qu’en pensez-vous ?</w:t>
      </w:r>
    </w:p>
    <w:p w14:paraId="710A6968" w14:textId="17793E78" w:rsidR="00FC5D35" w:rsidRPr="009E2CE9" w:rsidRDefault="009E2CE9" w:rsidP="009E2CE9">
      <w:pPr>
        <w:pStyle w:val="TexteCourant"/>
      </w:pPr>
      <w:r w:rsidRPr="009E2CE9">
        <w:t>D</w:t>
      </w:r>
      <w:r w:rsidR="00FC5D35" w:rsidRPr="009E2CE9">
        <w:t>éfinir l</w:t>
      </w:r>
      <w:r w:rsidRPr="009E2CE9">
        <w:t>e</w:t>
      </w:r>
      <w:r w:rsidR="00FC5D35" w:rsidRPr="009E2CE9">
        <w:t xml:space="preserve"> Big</w:t>
      </w:r>
      <w:r w:rsidRPr="009E2CE9">
        <w:t> </w:t>
      </w:r>
      <w:r w:rsidR="00FC5D35" w:rsidRPr="009E2CE9">
        <w:t xml:space="preserve">Data </w:t>
      </w:r>
      <w:r w:rsidRPr="009E2CE9">
        <w:t>sur le seul</w:t>
      </w:r>
      <w:r w:rsidR="00FC5D35" w:rsidRPr="009E2CE9">
        <w:t xml:space="preserve"> aspect </w:t>
      </w:r>
      <w:r w:rsidRPr="009E2CE9">
        <w:t>volume des données</w:t>
      </w:r>
      <w:r w:rsidR="00FC5D35" w:rsidRPr="009E2CE9">
        <w:t xml:space="preserve"> est sans intérêt et beaucoup trop réducteur.</w:t>
      </w:r>
    </w:p>
    <w:sectPr w:rsidR="00FC5D35" w:rsidRPr="009E2CE9" w:rsidSect="001D4AFC">
      <w:footerReference w:type="even" r:id="rId19"/>
      <w:footerReference w:type="default" r:id="rId20"/>
      <w:type w:val="continuous"/>
      <w:pgSz w:w="11907" w:h="16840" w:code="9"/>
      <w:pgMar w:top="1418" w:right="1418" w:bottom="1418" w:left="1985"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5CF184" w15:done="0"/>
  <w15:commentEx w15:paraId="6DFBF685" w15:done="0"/>
  <w15:commentEx w15:paraId="7FC9E665" w15:done="0"/>
  <w15:commentEx w15:paraId="2CFF9103" w15:done="0"/>
  <w15:commentEx w15:paraId="0833993E" w15:done="0"/>
  <w15:commentEx w15:paraId="680DE4B4" w15:done="0"/>
  <w15:commentEx w15:paraId="3933C741" w15:done="0"/>
  <w15:commentEx w15:paraId="5E3FA41F" w15:done="0"/>
  <w15:commentEx w15:paraId="0FE3CD15" w15:done="0"/>
  <w15:commentEx w15:paraId="17FB76A4" w15:done="0"/>
  <w15:commentEx w15:paraId="4B7996E9" w15:done="0"/>
  <w15:commentEx w15:paraId="061A3B26" w15:done="0"/>
  <w15:commentEx w15:paraId="78482AA8" w15:done="0"/>
  <w15:commentEx w15:paraId="25B03D67" w15:done="0"/>
  <w15:commentEx w15:paraId="2C55EE14" w15:done="0"/>
  <w15:commentEx w15:paraId="2DF6CA13" w15:done="0"/>
  <w15:commentEx w15:paraId="38135CA6" w15:done="0"/>
  <w15:commentEx w15:paraId="28470A1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FBF685" w16cid:durableId="1EE7D7A3"/>
  <w16cid:commentId w16cid:paraId="2CFF9103" w16cid:durableId="1EE7D7A4"/>
  <w16cid:commentId w16cid:paraId="0833993E" w16cid:durableId="1EE7D7A5"/>
  <w16cid:commentId w16cid:paraId="680DE4B4" w16cid:durableId="1EE7D7A6"/>
  <w16cid:commentId w16cid:paraId="3933C741" w16cid:durableId="1EE7D7A9"/>
  <w16cid:commentId w16cid:paraId="5E3FA41F" w16cid:durableId="1EE7D7AA"/>
  <w16cid:commentId w16cid:paraId="0FE3CD15" w16cid:durableId="1EE7D7AC"/>
  <w16cid:commentId w16cid:paraId="17FB76A4" w16cid:durableId="1EE7D7AD"/>
  <w16cid:commentId w16cid:paraId="4B7996E9" w16cid:durableId="1EE7D7AE"/>
  <w16cid:commentId w16cid:paraId="061A3B26" w16cid:durableId="1EE7D7AF"/>
  <w16cid:commentId w16cid:paraId="78482AA8" w16cid:durableId="1EE7D7B1"/>
  <w16cid:commentId w16cid:paraId="25B03D67" w16cid:durableId="1EE7D7B2"/>
  <w16cid:commentId w16cid:paraId="2C55EE14" w16cid:durableId="1EE7D7B5"/>
  <w16cid:commentId w16cid:paraId="2DF6CA13" w16cid:durableId="1EE7D7B8"/>
  <w16cid:commentId w16cid:paraId="38135CA6" w16cid:durableId="1EE7D7BA"/>
  <w16cid:commentId w16cid:paraId="28470A1F" w16cid:durableId="1EE7D7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89A070" w14:textId="77777777" w:rsidR="00C1752C" w:rsidRDefault="00C1752C">
      <w:pPr>
        <w:spacing w:after="0"/>
      </w:pPr>
      <w:r>
        <w:separator/>
      </w:r>
    </w:p>
  </w:endnote>
  <w:endnote w:type="continuationSeparator" w:id="0">
    <w:p w14:paraId="7D72B773" w14:textId="77777777" w:rsidR="00C1752C" w:rsidRDefault="00C175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6534F" w14:textId="77777777" w:rsidR="00C40593" w:rsidRDefault="00C40593">
    <w:pPr>
      <w:framePr w:wrap="auto" w:vAnchor="text" w:hAnchor="page" w:y="1"/>
    </w:pPr>
  </w:p>
  <w:p w14:paraId="4C26E6F9" w14:textId="77777777" w:rsidR="00C40593" w:rsidRDefault="00C4059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6BF93" w14:textId="77777777" w:rsidR="00C40593" w:rsidRDefault="00C40593">
    <w:pPr>
      <w:framePr w:wrap="auto" w:vAnchor="text" w:hAnchor="margin" w:xAlign="outside" w:y="1"/>
    </w:pPr>
  </w:p>
  <w:p w14:paraId="5FC034F4" w14:textId="77777777" w:rsidR="00C40593" w:rsidRDefault="00C40593">
    <w:pP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D46A53" w14:textId="77777777" w:rsidR="00C1752C" w:rsidRDefault="00C1752C">
      <w:pPr>
        <w:spacing w:after="0"/>
      </w:pPr>
      <w:r>
        <w:separator/>
      </w:r>
    </w:p>
  </w:footnote>
  <w:footnote w:type="continuationSeparator" w:id="0">
    <w:p w14:paraId="2668DA27" w14:textId="77777777" w:rsidR="00C1752C" w:rsidRDefault="00C1752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49A6"/>
    <w:multiLevelType w:val="hybridMultilevel"/>
    <w:tmpl w:val="25A21596"/>
    <w:lvl w:ilvl="0" w:tplc="8C2E35C4">
      <w:start w:val="1"/>
      <w:numFmt w:val="decimal"/>
      <w:lvlText w:val="%1-"/>
      <w:lvlJc w:val="left"/>
      <w:pPr>
        <w:ind w:left="2345" w:hanging="360"/>
      </w:pPr>
      <w:rPr>
        <w:rFonts w:hint="default"/>
        <w:sz w:val="24"/>
        <w:szCs w:val="24"/>
      </w:rPr>
    </w:lvl>
    <w:lvl w:ilvl="1" w:tplc="040C0019" w:tentative="1">
      <w:start w:val="1"/>
      <w:numFmt w:val="lowerLetter"/>
      <w:lvlText w:val="%2."/>
      <w:lvlJc w:val="left"/>
      <w:pPr>
        <w:ind w:left="3065" w:hanging="360"/>
      </w:pPr>
    </w:lvl>
    <w:lvl w:ilvl="2" w:tplc="040C001B" w:tentative="1">
      <w:start w:val="1"/>
      <w:numFmt w:val="lowerRoman"/>
      <w:lvlText w:val="%3."/>
      <w:lvlJc w:val="right"/>
      <w:pPr>
        <w:ind w:left="3785" w:hanging="180"/>
      </w:pPr>
    </w:lvl>
    <w:lvl w:ilvl="3" w:tplc="040C000F" w:tentative="1">
      <w:start w:val="1"/>
      <w:numFmt w:val="decimal"/>
      <w:lvlText w:val="%4."/>
      <w:lvlJc w:val="left"/>
      <w:pPr>
        <w:ind w:left="4505" w:hanging="360"/>
      </w:pPr>
    </w:lvl>
    <w:lvl w:ilvl="4" w:tplc="040C0019" w:tentative="1">
      <w:start w:val="1"/>
      <w:numFmt w:val="lowerLetter"/>
      <w:lvlText w:val="%5."/>
      <w:lvlJc w:val="left"/>
      <w:pPr>
        <w:ind w:left="5225" w:hanging="360"/>
      </w:pPr>
    </w:lvl>
    <w:lvl w:ilvl="5" w:tplc="040C001B" w:tentative="1">
      <w:start w:val="1"/>
      <w:numFmt w:val="lowerRoman"/>
      <w:lvlText w:val="%6."/>
      <w:lvlJc w:val="right"/>
      <w:pPr>
        <w:ind w:left="5945" w:hanging="180"/>
      </w:pPr>
    </w:lvl>
    <w:lvl w:ilvl="6" w:tplc="040C000F" w:tentative="1">
      <w:start w:val="1"/>
      <w:numFmt w:val="decimal"/>
      <w:lvlText w:val="%7."/>
      <w:lvlJc w:val="left"/>
      <w:pPr>
        <w:ind w:left="6665" w:hanging="360"/>
      </w:pPr>
    </w:lvl>
    <w:lvl w:ilvl="7" w:tplc="040C0019" w:tentative="1">
      <w:start w:val="1"/>
      <w:numFmt w:val="lowerLetter"/>
      <w:lvlText w:val="%8."/>
      <w:lvlJc w:val="left"/>
      <w:pPr>
        <w:ind w:left="7385" w:hanging="360"/>
      </w:pPr>
    </w:lvl>
    <w:lvl w:ilvl="8" w:tplc="040C001B" w:tentative="1">
      <w:start w:val="1"/>
      <w:numFmt w:val="lowerRoman"/>
      <w:lvlText w:val="%9."/>
      <w:lvlJc w:val="right"/>
      <w:pPr>
        <w:ind w:left="8105" w:hanging="180"/>
      </w:pPr>
    </w:lvl>
  </w:abstractNum>
  <w:abstractNum w:abstractNumId="1">
    <w:nsid w:val="07DC2E5F"/>
    <w:multiLevelType w:val="hybridMultilevel"/>
    <w:tmpl w:val="67B89A6E"/>
    <w:lvl w:ilvl="0" w:tplc="DB9A377C">
      <w:start w:val="1"/>
      <w:numFmt w:val="bullet"/>
      <w:pStyle w:val="ListeNiveau2"/>
      <w:lvlText w:val=""/>
      <w:lvlJc w:val="left"/>
      <w:pPr>
        <w:tabs>
          <w:tab w:val="num" w:pos="2948"/>
        </w:tabs>
        <w:ind w:left="2948" w:hanging="510"/>
      </w:pPr>
      <w:rPr>
        <w:rFonts w:ascii="Symbol" w:hAnsi="Symbol" w:hint="default"/>
        <w:sz w:val="20"/>
      </w:rPr>
    </w:lvl>
    <w:lvl w:ilvl="1" w:tplc="1BDAFB66" w:tentative="1">
      <w:start w:val="1"/>
      <w:numFmt w:val="bullet"/>
      <w:lvlText w:val="o"/>
      <w:lvlJc w:val="left"/>
      <w:pPr>
        <w:tabs>
          <w:tab w:val="num" w:pos="1440"/>
        </w:tabs>
        <w:ind w:left="1440" w:hanging="360"/>
      </w:pPr>
      <w:rPr>
        <w:rFonts w:ascii="Courier New" w:hAnsi="Courier New" w:hint="default"/>
      </w:rPr>
    </w:lvl>
    <w:lvl w:ilvl="2" w:tplc="34C6D6A4" w:tentative="1">
      <w:start w:val="1"/>
      <w:numFmt w:val="bullet"/>
      <w:lvlText w:val=""/>
      <w:lvlJc w:val="left"/>
      <w:pPr>
        <w:tabs>
          <w:tab w:val="num" w:pos="2160"/>
        </w:tabs>
        <w:ind w:left="2160" w:hanging="360"/>
      </w:pPr>
      <w:rPr>
        <w:rFonts w:ascii="Wingdings" w:hAnsi="Wingdings" w:hint="default"/>
      </w:rPr>
    </w:lvl>
    <w:lvl w:ilvl="3" w:tplc="F0544C9A" w:tentative="1">
      <w:start w:val="1"/>
      <w:numFmt w:val="bullet"/>
      <w:lvlText w:val=""/>
      <w:lvlJc w:val="left"/>
      <w:pPr>
        <w:tabs>
          <w:tab w:val="num" w:pos="2880"/>
        </w:tabs>
        <w:ind w:left="2880" w:hanging="360"/>
      </w:pPr>
      <w:rPr>
        <w:rFonts w:ascii="Symbol" w:hAnsi="Symbol" w:hint="default"/>
      </w:rPr>
    </w:lvl>
    <w:lvl w:ilvl="4" w:tplc="3152A764" w:tentative="1">
      <w:start w:val="1"/>
      <w:numFmt w:val="bullet"/>
      <w:lvlText w:val="o"/>
      <w:lvlJc w:val="left"/>
      <w:pPr>
        <w:tabs>
          <w:tab w:val="num" w:pos="3600"/>
        </w:tabs>
        <w:ind w:left="3600" w:hanging="360"/>
      </w:pPr>
      <w:rPr>
        <w:rFonts w:ascii="Courier New" w:hAnsi="Courier New" w:hint="default"/>
      </w:rPr>
    </w:lvl>
    <w:lvl w:ilvl="5" w:tplc="32BE1D52" w:tentative="1">
      <w:start w:val="1"/>
      <w:numFmt w:val="bullet"/>
      <w:lvlText w:val=""/>
      <w:lvlJc w:val="left"/>
      <w:pPr>
        <w:tabs>
          <w:tab w:val="num" w:pos="4320"/>
        </w:tabs>
        <w:ind w:left="4320" w:hanging="360"/>
      </w:pPr>
      <w:rPr>
        <w:rFonts w:ascii="Wingdings" w:hAnsi="Wingdings" w:hint="default"/>
      </w:rPr>
    </w:lvl>
    <w:lvl w:ilvl="6" w:tplc="2C2CEEFC" w:tentative="1">
      <w:start w:val="1"/>
      <w:numFmt w:val="bullet"/>
      <w:lvlText w:val=""/>
      <w:lvlJc w:val="left"/>
      <w:pPr>
        <w:tabs>
          <w:tab w:val="num" w:pos="5040"/>
        </w:tabs>
        <w:ind w:left="5040" w:hanging="360"/>
      </w:pPr>
      <w:rPr>
        <w:rFonts w:ascii="Symbol" w:hAnsi="Symbol" w:hint="default"/>
      </w:rPr>
    </w:lvl>
    <w:lvl w:ilvl="7" w:tplc="CAC6A8AE" w:tentative="1">
      <w:start w:val="1"/>
      <w:numFmt w:val="bullet"/>
      <w:lvlText w:val="o"/>
      <w:lvlJc w:val="left"/>
      <w:pPr>
        <w:tabs>
          <w:tab w:val="num" w:pos="5760"/>
        </w:tabs>
        <w:ind w:left="5760" w:hanging="360"/>
      </w:pPr>
      <w:rPr>
        <w:rFonts w:ascii="Courier New" w:hAnsi="Courier New" w:hint="default"/>
      </w:rPr>
    </w:lvl>
    <w:lvl w:ilvl="8" w:tplc="A4E68D34" w:tentative="1">
      <w:start w:val="1"/>
      <w:numFmt w:val="bullet"/>
      <w:lvlText w:val=""/>
      <w:lvlJc w:val="left"/>
      <w:pPr>
        <w:tabs>
          <w:tab w:val="num" w:pos="6480"/>
        </w:tabs>
        <w:ind w:left="6480" w:hanging="360"/>
      </w:pPr>
      <w:rPr>
        <w:rFonts w:ascii="Wingdings" w:hAnsi="Wingdings" w:hint="default"/>
      </w:rPr>
    </w:lvl>
  </w:abstractNum>
  <w:abstractNum w:abstractNumId="2">
    <w:nsid w:val="0E532595"/>
    <w:multiLevelType w:val="hybridMultilevel"/>
    <w:tmpl w:val="1B68EF2E"/>
    <w:lvl w:ilvl="0" w:tplc="39445EA0">
      <w:start w:val="1"/>
      <w:numFmt w:val="bullet"/>
      <w:lvlText w:val="-"/>
      <w:lvlJc w:val="left"/>
      <w:pPr>
        <w:ind w:left="2705" w:hanging="360"/>
      </w:pPr>
      <w:rPr>
        <w:rFonts w:ascii="Courier New" w:eastAsiaTheme="minorEastAsia" w:hAnsi="Courier New" w:cs="Courier New" w:hint="default"/>
        <w:b/>
        <w:sz w:val="20"/>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3">
    <w:nsid w:val="16D0540D"/>
    <w:multiLevelType w:val="hybridMultilevel"/>
    <w:tmpl w:val="62387CE6"/>
    <w:lvl w:ilvl="0" w:tplc="8C2E35C4">
      <w:start w:val="1"/>
      <w:numFmt w:val="decimal"/>
      <w:lvlText w:val="%1-"/>
      <w:lvlJc w:val="left"/>
      <w:pPr>
        <w:ind w:left="2705" w:hanging="360"/>
      </w:pPr>
      <w:rPr>
        <w:rFonts w:hint="default"/>
        <w:sz w:val="24"/>
        <w:szCs w:val="24"/>
      </w:rPr>
    </w:lvl>
    <w:lvl w:ilvl="1" w:tplc="040C0019" w:tentative="1">
      <w:start w:val="1"/>
      <w:numFmt w:val="lowerLetter"/>
      <w:lvlText w:val="%2."/>
      <w:lvlJc w:val="left"/>
      <w:pPr>
        <w:ind w:left="3425" w:hanging="360"/>
      </w:pPr>
    </w:lvl>
    <w:lvl w:ilvl="2" w:tplc="040C001B" w:tentative="1">
      <w:start w:val="1"/>
      <w:numFmt w:val="lowerRoman"/>
      <w:lvlText w:val="%3."/>
      <w:lvlJc w:val="right"/>
      <w:pPr>
        <w:ind w:left="4145" w:hanging="180"/>
      </w:pPr>
    </w:lvl>
    <w:lvl w:ilvl="3" w:tplc="040C000F" w:tentative="1">
      <w:start w:val="1"/>
      <w:numFmt w:val="decimal"/>
      <w:lvlText w:val="%4."/>
      <w:lvlJc w:val="left"/>
      <w:pPr>
        <w:ind w:left="4865" w:hanging="360"/>
      </w:pPr>
    </w:lvl>
    <w:lvl w:ilvl="4" w:tplc="040C0019" w:tentative="1">
      <w:start w:val="1"/>
      <w:numFmt w:val="lowerLetter"/>
      <w:lvlText w:val="%5."/>
      <w:lvlJc w:val="left"/>
      <w:pPr>
        <w:ind w:left="5585" w:hanging="360"/>
      </w:pPr>
    </w:lvl>
    <w:lvl w:ilvl="5" w:tplc="040C001B" w:tentative="1">
      <w:start w:val="1"/>
      <w:numFmt w:val="lowerRoman"/>
      <w:lvlText w:val="%6."/>
      <w:lvlJc w:val="right"/>
      <w:pPr>
        <w:ind w:left="6305" w:hanging="180"/>
      </w:pPr>
    </w:lvl>
    <w:lvl w:ilvl="6" w:tplc="040C000F" w:tentative="1">
      <w:start w:val="1"/>
      <w:numFmt w:val="decimal"/>
      <w:lvlText w:val="%7."/>
      <w:lvlJc w:val="left"/>
      <w:pPr>
        <w:ind w:left="7025" w:hanging="360"/>
      </w:pPr>
    </w:lvl>
    <w:lvl w:ilvl="7" w:tplc="040C0019" w:tentative="1">
      <w:start w:val="1"/>
      <w:numFmt w:val="lowerLetter"/>
      <w:lvlText w:val="%8."/>
      <w:lvlJc w:val="left"/>
      <w:pPr>
        <w:ind w:left="7745" w:hanging="360"/>
      </w:pPr>
    </w:lvl>
    <w:lvl w:ilvl="8" w:tplc="040C001B" w:tentative="1">
      <w:start w:val="1"/>
      <w:numFmt w:val="lowerRoman"/>
      <w:lvlText w:val="%9."/>
      <w:lvlJc w:val="right"/>
      <w:pPr>
        <w:ind w:left="8465" w:hanging="180"/>
      </w:pPr>
    </w:lvl>
  </w:abstractNum>
  <w:abstractNum w:abstractNumId="4">
    <w:nsid w:val="18CC6CE9"/>
    <w:multiLevelType w:val="hybridMultilevel"/>
    <w:tmpl w:val="9DAA22AC"/>
    <w:lvl w:ilvl="0" w:tplc="7040B314">
      <w:start w:val="1"/>
      <w:numFmt w:val="decimal"/>
      <w:lvlText w:val="%1-"/>
      <w:lvlJc w:val="left"/>
      <w:pPr>
        <w:ind w:left="2345" w:hanging="360"/>
      </w:pPr>
      <w:rPr>
        <w:rFonts w:hint="default"/>
        <w:b w:val="0"/>
      </w:rPr>
    </w:lvl>
    <w:lvl w:ilvl="1" w:tplc="040C0019" w:tentative="1">
      <w:start w:val="1"/>
      <w:numFmt w:val="lowerLetter"/>
      <w:lvlText w:val="%2."/>
      <w:lvlJc w:val="left"/>
      <w:pPr>
        <w:ind w:left="3065" w:hanging="360"/>
      </w:pPr>
    </w:lvl>
    <w:lvl w:ilvl="2" w:tplc="040C001B" w:tentative="1">
      <w:start w:val="1"/>
      <w:numFmt w:val="lowerRoman"/>
      <w:lvlText w:val="%3."/>
      <w:lvlJc w:val="right"/>
      <w:pPr>
        <w:ind w:left="3785" w:hanging="180"/>
      </w:pPr>
    </w:lvl>
    <w:lvl w:ilvl="3" w:tplc="040C000F" w:tentative="1">
      <w:start w:val="1"/>
      <w:numFmt w:val="decimal"/>
      <w:lvlText w:val="%4."/>
      <w:lvlJc w:val="left"/>
      <w:pPr>
        <w:ind w:left="4505" w:hanging="360"/>
      </w:pPr>
    </w:lvl>
    <w:lvl w:ilvl="4" w:tplc="040C0019" w:tentative="1">
      <w:start w:val="1"/>
      <w:numFmt w:val="lowerLetter"/>
      <w:lvlText w:val="%5."/>
      <w:lvlJc w:val="left"/>
      <w:pPr>
        <w:ind w:left="5225" w:hanging="360"/>
      </w:pPr>
    </w:lvl>
    <w:lvl w:ilvl="5" w:tplc="040C001B" w:tentative="1">
      <w:start w:val="1"/>
      <w:numFmt w:val="lowerRoman"/>
      <w:lvlText w:val="%6."/>
      <w:lvlJc w:val="right"/>
      <w:pPr>
        <w:ind w:left="5945" w:hanging="180"/>
      </w:pPr>
    </w:lvl>
    <w:lvl w:ilvl="6" w:tplc="040C000F" w:tentative="1">
      <w:start w:val="1"/>
      <w:numFmt w:val="decimal"/>
      <w:lvlText w:val="%7."/>
      <w:lvlJc w:val="left"/>
      <w:pPr>
        <w:ind w:left="6665" w:hanging="360"/>
      </w:pPr>
    </w:lvl>
    <w:lvl w:ilvl="7" w:tplc="040C0019" w:tentative="1">
      <w:start w:val="1"/>
      <w:numFmt w:val="lowerLetter"/>
      <w:lvlText w:val="%8."/>
      <w:lvlJc w:val="left"/>
      <w:pPr>
        <w:ind w:left="7385" w:hanging="360"/>
      </w:pPr>
    </w:lvl>
    <w:lvl w:ilvl="8" w:tplc="040C001B" w:tentative="1">
      <w:start w:val="1"/>
      <w:numFmt w:val="lowerRoman"/>
      <w:lvlText w:val="%9."/>
      <w:lvlJc w:val="right"/>
      <w:pPr>
        <w:ind w:left="8105" w:hanging="180"/>
      </w:pPr>
    </w:lvl>
  </w:abstractNum>
  <w:abstractNum w:abstractNumId="5">
    <w:nsid w:val="1C034B61"/>
    <w:multiLevelType w:val="hybridMultilevel"/>
    <w:tmpl w:val="09E871B2"/>
    <w:lvl w:ilvl="0" w:tplc="8C2E35C4">
      <w:start w:val="1"/>
      <w:numFmt w:val="decimal"/>
      <w:lvlText w:val="%1-"/>
      <w:lvlJc w:val="left"/>
      <w:pPr>
        <w:ind w:left="2705" w:hanging="360"/>
      </w:pPr>
      <w:rPr>
        <w:rFonts w:hint="default"/>
        <w:sz w:val="24"/>
        <w:szCs w:val="24"/>
      </w:rPr>
    </w:lvl>
    <w:lvl w:ilvl="1" w:tplc="040C0019" w:tentative="1">
      <w:start w:val="1"/>
      <w:numFmt w:val="lowerLetter"/>
      <w:lvlText w:val="%2."/>
      <w:lvlJc w:val="left"/>
      <w:pPr>
        <w:ind w:left="3425" w:hanging="360"/>
      </w:pPr>
    </w:lvl>
    <w:lvl w:ilvl="2" w:tplc="040C001B" w:tentative="1">
      <w:start w:val="1"/>
      <w:numFmt w:val="lowerRoman"/>
      <w:lvlText w:val="%3."/>
      <w:lvlJc w:val="right"/>
      <w:pPr>
        <w:ind w:left="4145" w:hanging="180"/>
      </w:pPr>
    </w:lvl>
    <w:lvl w:ilvl="3" w:tplc="040C000F" w:tentative="1">
      <w:start w:val="1"/>
      <w:numFmt w:val="decimal"/>
      <w:lvlText w:val="%4."/>
      <w:lvlJc w:val="left"/>
      <w:pPr>
        <w:ind w:left="4865" w:hanging="360"/>
      </w:pPr>
    </w:lvl>
    <w:lvl w:ilvl="4" w:tplc="040C0019" w:tentative="1">
      <w:start w:val="1"/>
      <w:numFmt w:val="lowerLetter"/>
      <w:lvlText w:val="%5."/>
      <w:lvlJc w:val="left"/>
      <w:pPr>
        <w:ind w:left="5585" w:hanging="360"/>
      </w:pPr>
    </w:lvl>
    <w:lvl w:ilvl="5" w:tplc="040C001B" w:tentative="1">
      <w:start w:val="1"/>
      <w:numFmt w:val="lowerRoman"/>
      <w:lvlText w:val="%6."/>
      <w:lvlJc w:val="right"/>
      <w:pPr>
        <w:ind w:left="6305" w:hanging="180"/>
      </w:pPr>
    </w:lvl>
    <w:lvl w:ilvl="6" w:tplc="040C000F" w:tentative="1">
      <w:start w:val="1"/>
      <w:numFmt w:val="decimal"/>
      <w:lvlText w:val="%7."/>
      <w:lvlJc w:val="left"/>
      <w:pPr>
        <w:ind w:left="7025" w:hanging="360"/>
      </w:pPr>
    </w:lvl>
    <w:lvl w:ilvl="7" w:tplc="040C0019" w:tentative="1">
      <w:start w:val="1"/>
      <w:numFmt w:val="lowerLetter"/>
      <w:lvlText w:val="%8."/>
      <w:lvlJc w:val="left"/>
      <w:pPr>
        <w:ind w:left="7745" w:hanging="360"/>
      </w:pPr>
    </w:lvl>
    <w:lvl w:ilvl="8" w:tplc="040C001B" w:tentative="1">
      <w:start w:val="1"/>
      <w:numFmt w:val="lowerRoman"/>
      <w:lvlText w:val="%9."/>
      <w:lvlJc w:val="right"/>
      <w:pPr>
        <w:ind w:left="8465" w:hanging="180"/>
      </w:pPr>
    </w:lvl>
  </w:abstractNum>
  <w:abstractNum w:abstractNumId="6">
    <w:nsid w:val="2BC85AE2"/>
    <w:multiLevelType w:val="hybridMultilevel"/>
    <w:tmpl w:val="B76095CC"/>
    <w:lvl w:ilvl="0" w:tplc="8C2E35C4">
      <w:start w:val="1"/>
      <w:numFmt w:val="decimal"/>
      <w:lvlText w:val="%1-"/>
      <w:lvlJc w:val="left"/>
      <w:pPr>
        <w:ind w:left="4330" w:hanging="360"/>
      </w:pPr>
      <w:rPr>
        <w:rFonts w:hint="default"/>
        <w:sz w:val="24"/>
        <w:szCs w:val="24"/>
      </w:rPr>
    </w:lvl>
    <w:lvl w:ilvl="1" w:tplc="040C0019" w:tentative="1">
      <w:start w:val="1"/>
      <w:numFmt w:val="lowerLetter"/>
      <w:lvlText w:val="%2."/>
      <w:lvlJc w:val="left"/>
      <w:pPr>
        <w:ind w:left="3425" w:hanging="360"/>
      </w:pPr>
    </w:lvl>
    <w:lvl w:ilvl="2" w:tplc="040C001B" w:tentative="1">
      <w:start w:val="1"/>
      <w:numFmt w:val="lowerRoman"/>
      <w:lvlText w:val="%3."/>
      <w:lvlJc w:val="right"/>
      <w:pPr>
        <w:ind w:left="4145" w:hanging="180"/>
      </w:pPr>
    </w:lvl>
    <w:lvl w:ilvl="3" w:tplc="040C000F" w:tentative="1">
      <w:start w:val="1"/>
      <w:numFmt w:val="decimal"/>
      <w:lvlText w:val="%4."/>
      <w:lvlJc w:val="left"/>
      <w:pPr>
        <w:ind w:left="4865" w:hanging="360"/>
      </w:pPr>
    </w:lvl>
    <w:lvl w:ilvl="4" w:tplc="040C0019" w:tentative="1">
      <w:start w:val="1"/>
      <w:numFmt w:val="lowerLetter"/>
      <w:lvlText w:val="%5."/>
      <w:lvlJc w:val="left"/>
      <w:pPr>
        <w:ind w:left="5585" w:hanging="360"/>
      </w:pPr>
    </w:lvl>
    <w:lvl w:ilvl="5" w:tplc="8C2E35C4">
      <w:start w:val="1"/>
      <w:numFmt w:val="decimal"/>
      <w:lvlText w:val="%6-"/>
      <w:lvlJc w:val="left"/>
      <w:pPr>
        <w:ind w:left="6305" w:hanging="180"/>
      </w:pPr>
      <w:rPr>
        <w:rFonts w:hint="default"/>
        <w:sz w:val="24"/>
        <w:szCs w:val="24"/>
      </w:rPr>
    </w:lvl>
    <w:lvl w:ilvl="6" w:tplc="040C000F" w:tentative="1">
      <w:start w:val="1"/>
      <w:numFmt w:val="decimal"/>
      <w:lvlText w:val="%7."/>
      <w:lvlJc w:val="left"/>
      <w:pPr>
        <w:ind w:left="7025" w:hanging="360"/>
      </w:pPr>
    </w:lvl>
    <w:lvl w:ilvl="7" w:tplc="040C0019" w:tentative="1">
      <w:start w:val="1"/>
      <w:numFmt w:val="lowerLetter"/>
      <w:lvlText w:val="%8."/>
      <w:lvlJc w:val="left"/>
      <w:pPr>
        <w:ind w:left="7745" w:hanging="360"/>
      </w:pPr>
    </w:lvl>
    <w:lvl w:ilvl="8" w:tplc="040C001B" w:tentative="1">
      <w:start w:val="1"/>
      <w:numFmt w:val="lowerRoman"/>
      <w:lvlText w:val="%9."/>
      <w:lvlJc w:val="right"/>
      <w:pPr>
        <w:ind w:left="8465" w:hanging="180"/>
      </w:pPr>
    </w:lvl>
  </w:abstractNum>
  <w:abstractNum w:abstractNumId="7">
    <w:nsid w:val="2BCB4BDD"/>
    <w:multiLevelType w:val="hybridMultilevel"/>
    <w:tmpl w:val="5BF2E8EC"/>
    <w:lvl w:ilvl="0" w:tplc="8C2E35C4">
      <w:start w:val="1"/>
      <w:numFmt w:val="decimal"/>
      <w:lvlText w:val="%1-"/>
      <w:lvlJc w:val="left"/>
      <w:pPr>
        <w:ind w:left="2705" w:hanging="360"/>
      </w:pPr>
      <w:rPr>
        <w:rFonts w:hint="default"/>
        <w:sz w:val="24"/>
        <w:szCs w:val="24"/>
      </w:rPr>
    </w:lvl>
    <w:lvl w:ilvl="1" w:tplc="040C0019" w:tentative="1">
      <w:start w:val="1"/>
      <w:numFmt w:val="lowerLetter"/>
      <w:lvlText w:val="%2."/>
      <w:lvlJc w:val="left"/>
      <w:pPr>
        <w:ind w:left="3425" w:hanging="360"/>
      </w:pPr>
    </w:lvl>
    <w:lvl w:ilvl="2" w:tplc="040C001B" w:tentative="1">
      <w:start w:val="1"/>
      <w:numFmt w:val="lowerRoman"/>
      <w:lvlText w:val="%3."/>
      <w:lvlJc w:val="right"/>
      <w:pPr>
        <w:ind w:left="4145" w:hanging="180"/>
      </w:pPr>
    </w:lvl>
    <w:lvl w:ilvl="3" w:tplc="040C000F" w:tentative="1">
      <w:start w:val="1"/>
      <w:numFmt w:val="decimal"/>
      <w:lvlText w:val="%4."/>
      <w:lvlJc w:val="left"/>
      <w:pPr>
        <w:ind w:left="4865" w:hanging="360"/>
      </w:pPr>
    </w:lvl>
    <w:lvl w:ilvl="4" w:tplc="040C0019" w:tentative="1">
      <w:start w:val="1"/>
      <w:numFmt w:val="lowerLetter"/>
      <w:lvlText w:val="%5."/>
      <w:lvlJc w:val="left"/>
      <w:pPr>
        <w:ind w:left="5585" w:hanging="360"/>
      </w:pPr>
    </w:lvl>
    <w:lvl w:ilvl="5" w:tplc="040C001B" w:tentative="1">
      <w:start w:val="1"/>
      <w:numFmt w:val="lowerRoman"/>
      <w:lvlText w:val="%6."/>
      <w:lvlJc w:val="right"/>
      <w:pPr>
        <w:ind w:left="6305" w:hanging="180"/>
      </w:pPr>
    </w:lvl>
    <w:lvl w:ilvl="6" w:tplc="040C000F" w:tentative="1">
      <w:start w:val="1"/>
      <w:numFmt w:val="decimal"/>
      <w:lvlText w:val="%7."/>
      <w:lvlJc w:val="left"/>
      <w:pPr>
        <w:ind w:left="7025" w:hanging="360"/>
      </w:pPr>
    </w:lvl>
    <w:lvl w:ilvl="7" w:tplc="040C0019" w:tentative="1">
      <w:start w:val="1"/>
      <w:numFmt w:val="lowerLetter"/>
      <w:lvlText w:val="%8."/>
      <w:lvlJc w:val="left"/>
      <w:pPr>
        <w:ind w:left="7745" w:hanging="360"/>
      </w:pPr>
    </w:lvl>
    <w:lvl w:ilvl="8" w:tplc="040C001B" w:tentative="1">
      <w:start w:val="1"/>
      <w:numFmt w:val="lowerRoman"/>
      <w:lvlText w:val="%9."/>
      <w:lvlJc w:val="right"/>
      <w:pPr>
        <w:ind w:left="8465" w:hanging="180"/>
      </w:pPr>
    </w:lvl>
  </w:abstractNum>
  <w:abstractNum w:abstractNumId="8">
    <w:nsid w:val="337C5561"/>
    <w:multiLevelType w:val="hybridMultilevel"/>
    <w:tmpl w:val="4420E7C8"/>
    <w:lvl w:ilvl="0" w:tplc="8C2E35C4">
      <w:start w:val="1"/>
      <w:numFmt w:val="decimal"/>
      <w:lvlText w:val="%1-"/>
      <w:lvlJc w:val="left"/>
      <w:pPr>
        <w:ind w:left="2705" w:hanging="360"/>
      </w:pPr>
      <w:rPr>
        <w:rFonts w:hint="default"/>
        <w:sz w:val="24"/>
        <w:szCs w:val="24"/>
      </w:rPr>
    </w:lvl>
    <w:lvl w:ilvl="1" w:tplc="040C0019" w:tentative="1">
      <w:start w:val="1"/>
      <w:numFmt w:val="lowerLetter"/>
      <w:lvlText w:val="%2."/>
      <w:lvlJc w:val="left"/>
      <w:pPr>
        <w:ind w:left="3425" w:hanging="360"/>
      </w:pPr>
    </w:lvl>
    <w:lvl w:ilvl="2" w:tplc="040C001B" w:tentative="1">
      <w:start w:val="1"/>
      <w:numFmt w:val="lowerRoman"/>
      <w:lvlText w:val="%3."/>
      <w:lvlJc w:val="right"/>
      <w:pPr>
        <w:ind w:left="4145" w:hanging="180"/>
      </w:pPr>
    </w:lvl>
    <w:lvl w:ilvl="3" w:tplc="040C000F" w:tentative="1">
      <w:start w:val="1"/>
      <w:numFmt w:val="decimal"/>
      <w:lvlText w:val="%4."/>
      <w:lvlJc w:val="left"/>
      <w:pPr>
        <w:ind w:left="4865" w:hanging="360"/>
      </w:pPr>
    </w:lvl>
    <w:lvl w:ilvl="4" w:tplc="040C0019" w:tentative="1">
      <w:start w:val="1"/>
      <w:numFmt w:val="lowerLetter"/>
      <w:lvlText w:val="%5."/>
      <w:lvlJc w:val="left"/>
      <w:pPr>
        <w:ind w:left="5585" w:hanging="360"/>
      </w:pPr>
    </w:lvl>
    <w:lvl w:ilvl="5" w:tplc="040C001B" w:tentative="1">
      <w:start w:val="1"/>
      <w:numFmt w:val="lowerRoman"/>
      <w:lvlText w:val="%6."/>
      <w:lvlJc w:val="right"/>
      <w:pPr>
        <w:ind w:left="6305" w:hanging="180"/>
      </w:pPr>
    </w:lvl>
    <w:lvl w:ilvl="6" w:tplc="040C000F" w:tentative="1">
      <w:start w:val="1"/>
      <w:numFmt w:val="decimal"/>
      <w:lvlText w:val="%7."/>
      <w:lvlJc w:val="left"/>
      <w:pPr>
        <w:ind w:left="7025" w:hanging="360"/>
      </w:pPr>
    </w:lvl>
    <w:lvl w:ilvl="7" w:tplc="040C0019" w:tentative="1">
      <w:start w:val="1"/>
      <w:numFmt w:val="lowerLetter"/>
      <w:lvlText w:val="%8."/>
      <w:lvlJc w:val="left"/>
      <w:pPr>
        <w:ind w:left="7745" w:hanging="360"/>
      </w:pPr>
    </w:lvl>
    <w:lvl w:ilvl="8" w:tplc="040C001B" w:tentative="1">
      <w:start w:val="1"/>
      <w:numFmt w:val="lowerRoman"/>
      <w:lvlText w:val="%9."/>
      <w:lvlJc w:val="right"/>
      <w:pPr>
        <w:ind w:left="8465" w:hanging="180"/>
      </w:pPr>
    </w:lvl>
  </w:abstractNum>
  <w:abstractNum w:abstractNumId="9">
    <w:nsid w:val="39D27549"/>
    <w:multiLevelType w:val="hybridMultilevel"/>
    <w:tmpl w:val="7D84C166"/>
    <w:lvl w:ilvl="0" w:tplc="8C2E35C4">
      <w:start w:val="1"/>
      <w:numFmt w:val="decimal"/>
      <w:lvlText w:val="%1-"/>
      <w:lvlJc w:val="left"/>
      <w:pPr>
        <w:ind w:left="2705" w:hanging="360"/>
      </w:pPr>
      <w:rPr>
        <w:rFonts w:hint="default"/>
        <w:sz w:val="24"/>
        <w:szCs w:val="24"/>
      </w:rPr>
    </w:lvl>
    <w:lvl w:ilvl="1" w:tplc="040C0019" w:tentative="1">
      <w:start w:val="1"/>
      <w:numFmt w:val="lowerLetter"/>
      <w:lvlText w:val="%2."/>
      <w:lvlJc w:val="left"/>
      <w:pPr>
        <w:ind w:left="3425" w:hanging="360"/>
      </w:pPr>
    </w:lvl>
    <w:lvl w:ilvl="2" w:tplc="040C001B" w:tentative="1">
      <w:start w:val="1"/>
      <w:numFmt w:val="lowerRoman"/>
      <w:lvlText w:val="%3."/>
      <w:lvlJc w:val="right"/>
      <w:pPr>
        <w:ind w:left="4145" w:hanging="180"/>
      </w:pPr>
    </w:lvl>
    <w:lvl w:ilvl="3" w:tplc="040C000F" w:tentative="1">
      <w:start w:val="1"/>
      <w:numFmt w:val="decimal"/>
      <w:lvlText w:val="%4."/>
      <w:lvlJc w:val="left"/>
      <w:pPr>
        <w:ind w:left="4865" w:hanging="360"/>
      </w:pPr>
    </w:lvl>
    <w:lvl w:ilvl="4" w:tplc="040C0019" w:tentative="1">
      <w:start w:val="1"/>
      <w:numFmt w:val="lowerLetter"/>
      <w:lvlText w:val="%5."/>
      <w:lvlJc w:val="left"/>
      <w:pPr>
        <w:ind w:left="5585" w:hanging="360"/>
      </w:pPr>
    </w:lvl>
    <w:lvl w:ilvl="5" w:tplc="040C001B" w:tentative="1">
      <w:start w:val="1"/>
      <w:numFmt w:val="lowerRoman"/>
      <w:lvlText w:val="%6."/>
      <w:lvlJc w:val="right"/>
      <w:pPr>
        <w:ind w:left="6305" w:hanging="180"/>
      </w:pPr>
    </w:lvl>
    <w:lvl w:ilvl="6" w:tplc="040C000F" w:tentative="1">
      <w:start w:val="1"/>
      <w:numFmt w:val="decimal"/>
      <w:lvlText w:val="%7."/>
      <w:lvlJc w:val="left"/>
      <w:pPr>
        <w:ind w:left="7025" w:hanging="360"/>
      </w:pPr>
    </w:lvl>
    <w:lvl w:ilvl="7" w:tplc="040C0019" w:tentative="1">
      <w:start w:val="1"/>
      <w:numFmt w:val="lowerLetter"/>
      <w:lvlText w:val="%8."/>
      <w:lvlJc w:val="left"/>
      <w:pPr>
        <w:ind w:left="7745" w:hanging="360"/>
      </w:pPr>
    </w:lvl>
    <w:lvl w:ilvl="8" w:tplc="040C001B" w:tentative="1">
      <w:start w:val="1"/>
      <w:numFmt w:val="lowerRoman"/>
      <w:lvlText w:val="%9."/>
      <w:lvlJc w:val="right"/>
      <w:pPr>
        <w:ind w:left="8465" w:hanging="180"/>
      </w:pPr>
    </w:lvl>
  </w:abstractNum>
  <w:abstractNum w:abstractNumId="10">
    <w:nsid w:val="46AB5718"/>
    <w:multiLevelType w:val="hybridMultilevel"/>
    <w:tmpl w:val="B0A8989E"/>
    <w:lvl w:ilvl="0" w:tplc="79D69BD6">
      <w:start w:val="1"/>
      <w:numFmt w:val="bullet"/>
      <w:pStyle w:val="EncadreListeAPuce"/>
      <w:lvlText w:val=""/>
      <w:lvlJc w:val="left"/>
      <w:pPr>
        <w:ind w:left="2705" w:hanging="360"/>
      </w:pPr>
      <w:rPr>
        <w:rFonts w:ascii="Wingdings" w:hAnsi="Wingdings"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11">
    <w:nsid w:val="46DF1122"/>
    <w:multiLevelType w:val="hybridMultilevel"/>
    <w:tmpl w:val="F6141E02"/>
    <w:lvl w:ilvl="0" w:tplc="8C2E35C4">
      <w:start w:val="1"/>
      <w:numFmt w:val="decimal"/>
      <w:lvlText w:val="%1-"/>
      <w:lvlJc w:val="left"/>
      <w:pPr>
        <w:ind w:left="2705" w:hanging="360"/>
      </w:pPr>
      <w:rPr>
        <w:rFonts w:hint="default"/>
        <w:sz w:val="24"/>
        <w:szCs w:val="24"/>
      </w:rPr>
    </w:lvl>
    <w:lvl w:ilvl="1" w:tplc="040C0019" w:tentative="1">
      <w:start w:val="1"/>
      <w:numFmt w:val="lowerLetter"/>
      <w:lvlText w:val="%2."/>
      <w:lvlJc w:val="left"/>
      <w:pPr>
        <w:ind w:left="3425" w:hanging="360"/>
      </w:pPr>
    </w:lvl>
    <w:lvl w:ilvl="2" w:tplc="040C001B" w:tentative="1">
      <w:start w:val="1"/>
      <w:numFmt w:val="lowerRoman"/>
      <w:lvlText w:val="%3."/>
      <w:lvlJc w:val="right"/>
      <w:pPr>
        <w:ind w:left="4145" w:hanging="180"/>
      </w:pPr>
    </w:lvl>
    <w:lvl w:ilvl="3" w:tplc="040C000F" w:tentative="1">
      <w:start w:val="1"/>
      <w:numFmt w:val="decimal"/>
      <w:lvlText w:val="%4."/>
      <w:lvlJc w:val="left"/>
      <w:pPr>
        <w:ind w:left="4865" w:hanging="360"/>
      </w:pPr>
    </w:lvl>
    <w:lvl w:ilvl="4" w:tplc="040C0019" w:tentative="1">
      <w:start w:val="1"/>
      <w:numFmt w:val="lowerLetter"/>
      <w:lvlText w:val="%5."/>
      <w:lvlJc w:val="left"/>
      <w:pPr>
        <w:ind w:left="5585" w:hanging="360"/>
      </w:pPr>
    </w:lvl>
    <w:lvl w:ilvl="5" w:tplc="040C001B" w:tentative="1">
      <w:start w:val="1"/>
      <w:numFmt w:val="lowerRoman"/>
      <w:lvlText w:val="%6."/>
      <w:lvlJc w:val="right"/>
      <w:pPr>
        <w:ind w:left="6305" w:hanging="180"/>
      </w:pPr>
    </w:lvl>
    <w:lvl w:ilvl="6" w:tplc="040C000F" w:tentative="1">
      <w:start w:val="1"/>
      <w:numFmt w:val="decimal"/>
      <w:lvlText w:val="%7."/>
      <w:lvlJc w:val="left"/>
      <w:pPr>
        <w:ind w:left="7025" w:hanging="360"/>
      </w:pPr>
    </w:lvl>
    <w:lvl w:ilvl="7" w:tplc="040C0019" w:tentative="1">
      <w:start w:val="1"/>
      <w:numFmt w:val="lowerLetter"/>
      <w:lvlText w:val="%8."/>
      <w:lvlJc w:val="left"/>
      <w:pPr>
        <w:ind w:left="7745" w:hanging="360"/>
      </w:pPr>
    </w:lvl>
    <w:lvl w:ilvl="8" w:tplc="040C001B" w:tentative="1">
      <w:start w:val="1"/>
      <w:numFmt w:val="lowerRoman"/>
      <w:lvlText w:val="%9."/>
      <w:lvlJc w:val="right"/>
      <w:pPr>
        <w:ind w:left="8465" w:hanging="180"/>
      </w:pPr>
    </w:lvl>
  </w:abstractNum>
  <w:abstractNum w:abstractNumId="12">
    <w:nsid w:val="474F659E"/>
    <w:multiLevelType w:val="hybridMultilevel"/>
    <w:tmpl w:val="19A2A4BC"/>
    <w:lvl w:ilvl="0" w:tplc="1DB89B1A">
      <w:start w:val="1"/>
      <w:numFmt w:val="bullet"/>
      <w:pStyle w:val="Sansinterligne"/>
      <w:lvlText w:val=""/>
      <w:lvlJc w:val="left"/>
      <w:pPr>
        <w:ind w:left="720" w:hanging="360"/>
      </w:pPr>
      <w:rPr>
        <w:rFonts w:ascii="Symbol" w:hAnsi="Symbol" w:hint="default"/>
      </w:rPr>
    </w:lvl>
    <w:lvl w:ilvl="1" w:tplc="D46010F8" w:tentative="1">
      <w:start w:val="1"/>
      <w:numFmt w:val="bullet"/>
      <w:lvlText w:val="o"/>
      <w:lvlJc w:val="left"/>
      <w:pPr>
        <w:ind w:left="1440" w:hanging="360"/>
      </w:pPr>
      <w:rPr>
        <w:rFonts w:ascii="Courier New" w:hAnsi="Courier New" w:cs="Courier New" w:hint="default"/>
      </w:rPr>
    </w:lvl>
    <w:lvl w:ilvl="2" w:tplc="6D42E3EC" w:tentative="1">
      <w:start w:val="1"/>
      <w:numFmt w:val="bullet"/>
      <w:lvlText w:val=""/>
      <w:lvlJc w:val="left"/>
      <w:pPr>
        <w:ind w:left="2160" w:hanging="360"/>
      </w:pPr>
      <w:rPr>
        <w:rFonts w:ascii="Wingdings" w:hAnsi="Wingdings" w:hint="default"/>
      </w:rPr>
    </w:lvl>
    <w:lvl w:ilvl="3" w:tplc="584A8DB0" w:tentative="1">
      <w:start w:val="1"/>
      <w:numFmt w:val="bullet"/>
      <w:lvlText w:val=""/>
      <w:lvlJc w:val="left"/>
      <w:pPr>
        <w:ind w:left="2880" w:hanging="360"/>
      </w:pPr>
      <w:rPr>
        <w:rFonts w:ascii="Symbol" w:hAnsi="Symbol" w:hint="default"/>
      </w:rPr>
    </w:lvl>
    <w:lvl w:ilvl="4" w:tplc="224C4A34" w:tentative="1">
      <w:start w:val="1"/>
      <w:numFmt w:val="bullet"/>
      <w:lvlText w:val="o"/>
      <w:lvlJc w:val="left"/>
      <w:pPr>
        <w:ind w:left="3600" w:hanging="360"/>
      </w:pPr>
      <w:rPr>
        <w:rFonts w:ascii="Courier New" w:hAnsi="Courier New" w:cs="Courier New" w:hint="default"/>
      </w:rPr>
    </w:lvl>
    <w:lvl w:ilvl="5" w:tplc="24F8B80C" w:tentative="1">
      <w:start w:val="1"/>
      <w:numFmt w:val="bullet"/>
      <w:lvlText w:val=""/>
      <w:lvlJc w:val="left"/>
      <w:pPr>
        <w:ind w:left="4320" w:hanging="360"/>
      </w:pPr>
      <w:rPr>
        <w:rFonts w:ascii="Wingdings" w:hAnsi="Wingdings" w:hint="default"/>
      </w:rPr>
    </w:lvl>
    <w:lvl w:ilvl="6" w:tplc="21E249BA" w:tentative="1">
      <w:start w:val="1"/>
      <w:numFmt w:val="bullet"/>
      <w:lvlText w:val=""/>
      <w:lvlJc w:val="left"/>
      <w:pPr>
        <w:ind w:left="5040" w:hanging="360"/>
      </w:pPr>
      <w:rPr>
        <w:rFonts w:ascii="Symbol" w:hAnsi="Symbol" w:hint="default"/>
      </w:rPr>
    </w:lvl>
    <w:lvl w:ilvl="7" w:tplc="E10635A8" w:tentative="1">
      <w:start w:val="1"/>
      <w:numFmt w:val="bullet"/>
      <w:lvlText w:val="o"/>
      <w:lvlJc w:val="left"/>
      <w:pPr>
        <w:ind w:left="5760" w:hanging="360"/>
      </w:pPr>
      <w:rPr>
        <w:rFonts w:ascii="Courier New" w:hAnsi="Courier New" w:cs="Courier New" w:hint="default"/>
      </w:rPr>
    </w:lvl>
    <w:lvl w:ilvl="8" w:tplc="BCD4B1AA" w:tentative="1">
      <w:start w:val="1"/>
      <w:numFmt w:val="bullet"/>
      <w:lvlText w:val=""/>
      <w:lvlJc w:val="left"/>
      <w:pPr>
        <w:ind w:left="6480" w:hanging="360"/>
      </w:pPr>
      <w:rPr>
        <w:rFonts w:ascii="Wingdings" w:hAnsi="Wingdings" w:hint="default"/>
      </w:rPr>
    </w:lvl>
  </w:abstractNum>
  <w:abstractNum w:abstractNumId="13">
    <w:nsid w:val="4D545AF1"/>
    <w:multiLevelType w:val="hybridMultilevel"/>
    <w:tmpl w:val="1794036E"/>
    <w:lvl w:ilvl="0" w:tplc="8C2E35C4">
      <w:start w:val="1"/>
      <w:numFmt w:val="decimal"/>
      <w:lvlText w:val="%1-"/>
      <w:lvlJc w:val="left"/>
      <w:pPr>
        <w:ind w:left="2705" w:hanging="360"/>
      </w:pPr>
      <w:rPr>
        <w:rFonts w:hint="default"/>
        <w:sz w:val="24"/>
        <w:szCs w:val="24"/>
      </w:rPr>
    </w:lvl>
    <w:lvl w:ilvl="1" w:tplc="040C0019" w:tentative="1">
      <w:start w:val="1"/>
      <w:numFmt w:val="lowerLetter"/>
      <w:lvlText w:val="%2."/>
      <w:lvlJc w:val="left"/>
      <w:pPr>
        <w:ind w:left="3425" w:hanging="360"/>
      </w:pPr>
    </w:lvl>
    <w:lvl w:ilvl="2" w:tplc="040C001B" w:tentative="1">
      <w:start w:val="1"/>
      <w:numFmt w:val="lowerRoman"/>
      <w:lvlText w:val="%3."/>
      <w:lvlJc w:val="right"/>
      <w:pPr>
        <w:ind w:left="4145" w:hanging="180"/>
      </w:pPr>
    </w:lvl>
    <w:lvl w:ilvl="3" w:tplc="040C000F" w:tentative="1">
      <w:start w:val="1"/>
      <w:numFmt w:val="decimal"/>
      <w:lvlText w:val="%4."/>
      <w:lvlJc w:val="left"/>
      <w:pPr>
        <w:ind w:left="4865" w:hanging="360"/>
      </w:pPr>
    </w:lvl>
    <w:lvl w:ilvl="4" w:tplc="040C0019" w:tentative="1">
      <w:start w:val="1"/>
      <w:numFmt w:val="lowerLetter"/>
      <w:lvlText w:val="%5."/>
      <w:lvlJc w:val="left"/>
      <w:pPr>
        <w:ind w:left="5585" w:hanging="360"/>
      </w:pPr>
    </w:lvl>
    <w:lvl w:ilvl="5" w:tplc="040C001B" w:tentative="1">
      <w:start w:val="1"/>
      <w:numFmt w:val="lowerRoman"/>
      <w:lvlText w:val="%6."/>
      <w:lvlJc w:val="right"/>
      <w:pPr>
        <w:ind w:left="6305" w:hanging="180"/>
      </w:pPr>
    </w:lvl>
    <w:lvl w:ilvl="6" w:tplc="040C000F" w:tentative="1">
      <w:start w:val="1"/>
      <w:numFmt w:val="decimal"/>
      <w:lvlText w:val="%7."/>
      <w:lvlJc w:val="left"/>
      <w:pPr>
        <w:ind w:left="7025" w:hanging="360"/>
      </w:pPr>
    </w:lvl>
    <w:lvl w:ilvl="7" w:tplc="040C0019" w:tentative="1">
      <w:start w:val="1"/>
      <w:numFmt w:val="lowerLetter"/>
      <w:lvlText w:val="%8."/>
      <w:lvlJc w:val="left"/>
      <w:pPr>
        <w:ind w:left="7745" w:hanging="360"/>
      </w:pPr>
    </w:lvl>
    <w:lvl w:ilvl="8" w:tplc="040C001B" w:tentative="1">
      <w:start w:val="1"/>
      <w:numFmt w:val="lowerRoman"/>
      <w:lvlText w:val="%9."/>
      <w:lvlJc w:val="right"/>
      <w:pPr>
        <w:ind w:left="8465" w:hanging="180"/>
      </w:pPr>
    </w:lvl>
  </w:abstractNum>
  <w:abstractNum w:abstractNumId="14">
    <w:nsid w:val="535E7357"/>
    <w:multiLevelType w:val="hybridMultilevel"/>
    <w:tmpl w:val="2C1213E0"/>
    <w:lvl w:ilvl="0" w:tplc="8C2E35C4">
      <w:start w:val="1"/>
      <w:numFmt w:val="decimal"/>
      <w:lvlText w:val="%1-"/>
      <w:lvlJc w:val="left"/>
      <w:pPr>
        <w:ind w:left="2705" w:hanging="360"/>
      </w:pPr>
      <w:rPr>
        <w:rFonts w:hint="default"/>
        <w:sz w:val="24"/>
        <w:szCs w:val="24"/>
      </w:rPr>
    </w:lvl>
    <w:lvl w:ilvl="1" w:tplc="040C0019" w:tentative="1">
      <w:start w:val="1"/>
      <w:numFmt w:val="lowerLetter"/>
      <w:lvlText w:val="%2."/>
      <w:lvlJc w:val="left"/>
      <w:pPr>
        <w:ind w:left="3425" w:hanging="360"/>
      </w:pPr>
    </w:lvl>
    <w:lvl w:ilvl="2" w:tplc="040C001B" w:tentative="1">
      <w:start w:val="1"/>
      <w:numFmt w:val="lowerRoman"/>
      <w:lvlText w:val="%3."/>
      <w:lvlJc w:val="right"/>
      <w:pPr>
        <w:ind w:left="4145" w:hanging="180"/>
      </w:pPr>
    </w:lvl>
    <w:lvl w:ilvl="3" w:tplc="040C000F" w:tentative="1">
      <w:start w:val="1"/>
      <w:numFmt w:val="decimal"/>
      <w:lvlText w:val="%4."/>
      <w:lvlJc w:val="left"/>
      <w:pPr>
        <w:ind w:left="4865" w:hanging="360"/>
      </w:pPr>
    </w:lvl>
    <w:lvl w:ilvl="4" w:tplc="040C0019" w:tentative="1">
      <w:start w:val="1"/>
      <w:numFmt w:val="lowerLetter"/>
      <w:lvlText w:val="%5."/>
      <w:lvlJc w:val="left"/>
      <w:pPr>
        <w:ind w:left="5585" w:hanging="360"/>
      </w:pPr>
    </w:lvl>
    <w:lvl w:ilvl="5" w:tplc="040C001B" w:tentative="1">
      <w:start w:val="1"/>
      <w:numFmt w:val="lowerRoman"/>
      <w:lvlText w:val="%6."/>
      <w:lvlJc w:val="right"/>
      <w:pPr>
        <w:ind w:left="6305" w:hanging="180"/>
      </w:pPr>
    </w:lvl>
    <w:lvl w:ilvl="6" w:tplc="040C000F" w:tentative="1">
      <w:start w:val="1"/>
      <w:numFmt w:val="decimal"/>
      <w:lvlText w:val="%7."/>
      <w:lvlJc w:val="left"/>
      <w:pPr>
        <w:ind w:left="7025" w:hanging="360"/>
      </w:pPr>
    </w:lvl>
    <w:lvl w:ilvl="7" w:tplc="040C0019" w:tentative="1">
      <w:start w:val="1"/>
      <w:numFmt w:val="lowerLetter"/>
      <w:lvlText w:val="%8."/>
      <w:lvlJc w:val="left"/>
      <w:pPr>
        <w:ind w:left="7745" w:hanging="360"/>
      </w:pPr>
    </w:lvl>
    <w:lvl w:ilvl="8" w:tplc="040C001B" w:tentative="1">
      <w:start w:val="1"/>
      <w:numFmt w:val="lowerRoman"/>
      <w:lvlText w:val="%9."/>
      <w:lvlJc w:val="right"/>
      <w:pPr>
        <w:ind w:left="8465" w:hanging="180"/>
      </w:pPr>
    </w:lvl>
  </w:abstractNum>
  <w:abstractNum w:abstractNumId="15">
    <w:nsid w:val="6586179D"/>
    <w:multiLevelType w:val="hybridMultilevel"/>
    <w:tmpl w:val="8E9C7CB2"/>
    <w:lvl w:ilvl="0" w:tplc="651C5162">
      <w:start w:val="1"/>
      <w:numFmt w:val="decimal"/>
      <w:lvlText w:val="%1-"/>
      <w:lvlJc w:val="left"/>
      <w:pPr>
        <w:ind w:left="2345" w:hanging="360"/>
      </w:pPr>
      <w:rPr>
        <w:rFonts w:ascii="Times New Roman" w:hAnsi="Times New Roman" w:cs="Times New Roman" w:hint="default"/>
        <w:b w:val="0"/>
        <w:sz w:val="24"/>
      </w:rPr>
    </w:lvl>
    <w:lvl w:ilvl="1" w:tplc="040C0019" w:tentative="1">
      <w:start w:val="1"/>
      <w:numFmt w:val="lowerLetter"/>
      <w:lvlText w:val="%2."/>
      <w:lvlJc w:val="left"/>
      <w:pPr>
        <w:ind w:left="3065" w:hanging="360"/>
      </w:pPr>
    </w:lvl>
    <w:lvl w:ilvl="2" w:tplc="040C001B" w:tentative="1">
      <w:start w:val="1"/>
      <w:numFmt w:val="lowerRoman"/>
      <w:lvlText w:val="%3."/>
      <w:lvlJc w:val="right"/>
      <w:pPr>
        <w:ind w:left="3785" w:hanging="180"/>
      </w:pPr>
    </w:lvl>
    <w:lvl w:ilvl="3" w:tplc="040C000F" w:tentative="1">
      <w:start w:val="1"/>
      <w:numFmt w:val="decimal"/>
      <w:lvlText w:val="%4."/>
      <w:lvlJc w:val="left"/>
      <w:pPr>
        <w:ind w:left="4505" w:hanging="360"/>
      </w:pPr>
    </w:lvl>
    <w:lvl w:ilvl="4" w:tplc="040C0019" w:tentative="1">
      <w:start w:val="1"/>
      <w:numFmt w:val="lowerLetter"/>
      <w:lvlText w:val="%5."/>
      <w:lvlJc w:val="left"/>
      <w:pPr>
        <w:ind w:left="5225" w:hanging="360"/>
      </w:pPr>
    </w:lvl>
    <w:lvl w:ilvl="5" w:tplc="040C001B" w:tentative="1">
      <w:start w:val="1"/>
      <w:numFmt w:val="lowerRoman"/>
      <w:lvlText w:val="%6."/>
      <w:lvlJc w:val="right"/>
      <w:pPr>
        <w:ind w:left="5945" w:hanging="180"/>
      </w:pPr>
    </w:lvl>
    <w:lvl w:ilvl="6" w:tplc="040C000F" w:tentative="1">
      <w:start w:val="1"/>
      <w:numFmt w:val="decimal"/>
      <w:lvlText w:val="%7."/>
      <w:lvlJc w:val="left"/>
      <w:pPr>
        <w:ind w:left="6665" w:hanging="360"/>
      </w:pPr>
    </w:lvl>
    <w:lvl w:ilvl="7" w:tplc="040C0019" w:tentative="1">
      <w:start w:val="1"/>
      <w:numFmt w:val="lowerLetter"/>
      <w:lvlText w:val="%8."/>
      <w:lvlJc w:val="left"/>
      <w:pPr>
        <w:ind w:left="7385" w:hanging="360"/>
      </w:pPr>
    </w:lvl>
    <w:lvl w:ilvl="8" w:tplc="040C001B" w:tentative="1">
      <w:start w:val="1"/>
      <w:numFmt w:val="lowerRoman"/>
      <w:lvlText w:val="%9."/>
      <w:lvlJc w:val="right"/>
      <w:pPr>
        <w:ind w:left="8105" w:hanging="180"/>
      </w:pPr>
    </w:lvl>
  </w:abstractNum>
  <w:abstractNum w:abstractNumId="16">
    <w:nsid w:val="747867D5"/>
    <w:multiLevelType w:val="hybridMultilevel"/>
    <w:tmpl w:val="809A32B2"/>
    <w:lvl w:ilvl="0" w:tplc="282A396E">
      <w:start w:val="1"/>
      <w:numFmt w:val="decimal"/>
      <w:lvlText w:val="%1-"/>
      <w:lvlJc w:val="left"/>
      <w:pPr>
        <w:ind w:left="2345" w:hanging="360"/>
      </w:pPr>
      <w:rPr>
        <w:rFonts w:hint="default"/>
        <w:b w:val="0"/>
      </w:rPr>
    </w:lvl>
    <w:lvl w:ilvl="1" w:tplc="040C0019" w:tentative="1">
      <w:start w:val="1"/>
      <w:numFmt w:val="lowerLetter"/>
      <w:lvlText w:val="%2."/>
      <w:lvlJc w:val="left"/>
      <w:pPr>
        <w:ind w:left="3065" w:hanging="360"/>
      </w:pPr>
    </w:lvl>
    <w:lvl w:ilvl="2" w:tplc="040C001B" w:tentative="1">
      <w:start w:val="1"/>
      <w:numFmt w:val="lowerRoman"/>
      <w:lvlText w:val="%3."/>
      <w:lvlJc w:val="right"/>
      <w:pPr>
        <w:ind w:left="3785" w:hanging="180"/>
      </w:pPr>
    </w:lvl>
    <w:lvl w:ilvl="3" w:tplc="040C000F" w:tentative="1">
      <w:start w:val="1"/>
      <w:numFmt w:val="decimal"/>
      <w:lvlText w:val="%4."/>
      <w:lvlJc w:val="left"/>
      <w:pPr>
        <w:ind w:left="4505" w:hanging="360"/>
      </w:pPr>
    </w:lvl>
    <w:lvl w:ilvl="4" w:tplc="040C0019" w:tentative="1">
      <w:start w:val="1"/>
      <w:numFmt w:val="lowerLetter"/>
      <w:lvlText w:val="%5."/>
      <w:lvlJc w:val="left"/>
      <w:pPr>
        <w:ind w:left="5225" w:hanging="360"/>
      </w:pPr>
    </w:lvl>
    <w:lvl w:ilvl="5" w:tplc="040C001B" w:tentative="1">
      <w:start w:val="1"/>
      <w:numFmt w:val="lowerRoman"/>
      <w:lvlText w:val="%6."/>
      <w:lvlJc w:val="right"/>
      <w:pPr>
        <w:ind w:left="5945" w:hanging="180"/>
      </w:pPr>
    </w:lvl>
    <w:lvl w:ilvl="6" w:tplc="040C000F" w:tentative="1">
      <w:start w:val="1"/>
      <w:numFmt w:val="decimal"/>
      <w:lvlText w:val="%7."/>
      <w:lvlJc w:val="left"/>
      <w:pPr>
        <w:ind w:left="6665" w:hanging="360"/>
      </w:pPr>
    </w:lvl>
    <w:lvl w:ilvl="7" w:tplc="040C0019" w:tentative="1">
      <w:start w:val="1"/>
      <w:numFmt w:val="lowerLetter"/>
      <w:lvlText w:val="%8."/>
      <w:lvlJc w:val="left"/>
      <w:pPr>
        <w:ind w:left="7385" w:hanging="360"/>
      </w:pPr>
    </w:lvl>
    <w:lvl w:ilvl="8" w:tplc="040C001B" w:tentative="1">
      <w:start w:val="1"/>
      <w:numFmt w:val="lowerRoman"/>
      <w:lvlText w:val="%9."/>
      <w:lvlJc w:val="right"/>
      <w:pPr>
        <w:ind w:left="8105" w:hanging="180"/>
      </w:pPr>
    </w:lvl>
  </w:abstractNum>
  <w:abstractNum w:abstractNumId="17">
    <w:nsid w:val="755B6F47"/>
    <w:multiLevelType w:val="hybridMultilevel"/>
    <w:tmpl w:val="931403F6"/>
    <w:lvl w:ilvl="0" w:tplc="611E3C60">
      <w:start w:val="1"/>
      <w:numFmt w:val="decimal"/>
      <w:lvlText w:val="%1-"/>
      <w:lvlJc w:val="left"/>
      <w:pPr>
        <w:ind w:left="2345" w:hanging="360"/>
      </w:pPr>
      <w:rPr>
        <w:rFonts w:ascii="Times New Roman" w:hAnsi="Times New Roman" w:cs="Times New Roman" w:hint="default"/>
        <w:color w:val="auto"/>
      </w:rPr>
    </w:lvl>
    <w:lvl w:ilvl="1" w:tplc="040C0019" w:tentative="1">
      <w:start w:val="1"/>
      <w:numFmt w:val="lowerLetter"/>
      <w:lvlText w:val="%2."/>
      <w:lvlJc w:val="left"/>
      <w:pPr>
        <w:ind w:left="3065" w:hanging="360"/>
      </w:pPr>
    </w:lvl>
    <w:lvl w:ilvl="2" w:tplc="040C001B" w:tentative="1">
      <w:start w:val="1"/>
      <w:numFmt w:val="lowerRoman"/>
      <w:lvlText w:val="%3."/>
      <w:lvlJc w:val="right"/>
      <w:pPr>
        <w:ind w:left="3785" w:hanging="180"/>
      </w:pPr>
    </w:lvl>
    <w:lvl w:ilvl="3" w:tplc="040C000F" w:tentative="1">
      <w:start w:val="1"/>
      <w:numFmt w:val="decimal"/>
      <w:lvlText w:val="%4."/>
      <w:lvlJc w:val="left"/>
      <w:pPr>
        <w:ind w:left="4505" w:hanging="360"/>
      </w:pPr>
    </w:lvl>
    <w:lvl w:ilvl="4" w:tplc="040C0019" w:tentative="1">
      <w:start w:val="1"/>
      <w:numFmt w:val="lowerLetter"/>
      <w:lvlText w:val="%5."/>
      <w:lvlJc w:val="left"/>
      <w:pPr>
        <w:ind w:left="5225" w:hanging="360"/>
      </w:pPr>
    </w:lvl>
    <w:lvl w:ilvl="5" w:tplc="040C001B" w:tentative="1">
      <w:start w:val="1"/>
      <w:numFmt w:val="lowerRoman"/>
      <w:lvlText w:val="%6."/>
      <w:lvlJc w:val="right"/>
      <w:pPr>
        <w:ind w:left="5945" w:hanging="180"/>
      </w:pPr>
    </w:lvl>
    <w:lvl w:ilvl="6" w:tplc="040C000F" w:tentative="1">
      <w:start w:val="1"/>
      <w:numFmt w:val="decimal"/>
      <w:lvlText w:val="%7."/>
      <w:lvlJc w:val="left"/>
      <w:pPr>
        <w:ind w:left="6665" w:hanging="360"/>
      </w:pPr>
    </w:lvl>
    <w:lvl w:ilvl="7" w:tplc="040C0019" w:tentative="1">
      <w:start w:val="1"/>
      <w:numFmt w:val="lowerLetter"/>
      <w:lvlText w:val="%8."/>
      <w:lvlJc w:val="left"/>
      <w:pPr>
        <w:ind w:left="7385" w:hanging="360"/>
      </w:pPr>
    </w:lvl>
    <w:lvl w:ilvl="8" w:tplc="040C001B" w:tentative="1">
      <w:start w:val="1"/>
      <w:numFmt w:val="lowerRoman"/>
      <w:lvlText w:val="%9."/>
      <w:lvlJc w:val="right"/>
      <w:pPr>
        <w:ind w:left="8105" w:hanging="180"/>
      </w:pPr>
    </w:lvl>
  </w:abstractNum>
  <w:abstractNum w:abstractNumId="18">
    <w:nsid w:val="7DC00F28"/>
    <w:multiLevelType w:val="hybridMultilevel"/>
    <w:tmpl w:val="581EDEDE"/>
    <w:lvl w:ilvl="0" w:tplc="8C2E35C4">
      <w:start w:val="1"/>
      <w:numFmt w:val="decimal"/>
      <w:lvlText w:val="%1-"/>
      <w:lvlJc w:val="left"/>
      <w:pPr>
        <w:ind w:left="2705" w:hanging="360"/>
      </w:pPr>
      <w:rPr>
        <w:rFonts w:hint="default"/>
        <w:sz w:val="24"/>
        <w:szCs w:val="24"/>
      </w:rPr>
    </w:lvl>
    <w:lvl w:ilvl="1" w:tplc="040C0019" w:tentative="1">
      <w:start w:val="1"/>
      <w:numFmt w:val="lowerLetter"/>
      <w:lvlText w:val="%2."/>
      <w:lvlJc w:val="left"/>
      <w:pPr>
        <w:ind w:left="3425" w:hanging="360"/>
      </w:pPr>
    </w:lvl>
    <w:lvl w:ilvl="2" w:tplc="040C001B" w:tentative="1">
      <w:start w:val="1"/>
      <w:numFmt w:val="lowerRoman"/>
      <w:lvlText w:val="%3."/>
      <w:lvlJc w:val="right"/>
      <w:pPr>
        <w:ind w:left="4145" w:hanging="180"/>
      </w:pPr>
    </w:lvl>
    <w:lvl w:ilvl="3" w:tplc="040C000F" w:tentative="1">
      <w:start w:val="1"/>
      <w:numFmt w:val="decimal"/>
      <w:lvlText w:val="%4."/>
      <w:lvlJc w:val="left"/>
      <w:pPr>
        <w:ind w:left="4865" w:hanging="360"/>
      </w:pPr>
    </w:lvl>
    <w:lvl w:ilvl="4" w:tplc="040C0019" w:tentative="1">
      <w:start w:val="1"/>
      <w:numFmt w:val="lowerLetter"/>
      <w:lvlText w:val="%5."/>
      <w:lvlJc w:val="left"/>
      <w:pPr>
        <w:ind w:left="5585" w:hanging="360"/>
      </w:pPr>
    </w:lvl>
    <w:lvl w:ilvl="5" w:tplc="040C001B" w:tentative="1">
      <w:start w:val="1"/>
      <w:numFmt w:val="lowerRoman"/>
      <w:lvlText w:val="%6."/>
      <w:lvlJc w:val="right"/>
      <w:pPr>
        <w:ind w:left="6305" w:hanging="180"/>
      </w:pPr>
    </w:lvl>
    <w:lvl w:ilvl="6" w:tplc="040C000F" w:tentative="1">
      <w:start w:val="1"/>
      <w:numFmt w:val="decimal"/>
      <w:lvlText w:val="%7."/>
      <w:lvlJc w:val="left"/>
      <w:pPr>
        <w:ind w:left="7025" w:hanging="360"/>
      </w:pPr>
    </w:lvl>
    <w:lvl w:ilvl="7" w:tplc="040C0019" w:tentative="1">
      <w:start w:val="1"/>
      <w:numFmt w:val="lowerLetter"/>
      <w:lvlText w:val="%8."/>
      <w:lvlJc w:val="left"/>
      <w:pPr>
        <w:ind w:left="7745" w:hanging="360"/>
      </w:pPr>
    </w:lvl>
    <w:lvl w:ilvl="8" w:tplc="040C001B" w:tentative="1">
      <w:start w:val="1"/>
      <w:numFmt w:val="lowerRoman"/>
      <w:lvlText w:val="%9."/>
      <w:lvlJc w:val="right"/>
      <w:pPr>
        <w:ind w:left="8465" w:hanging="180"/>
      </w:pPr>
    </w:lvl>
  </w:abstractNum>
  <w:abstractNum w:abstractNumId="19">
    <w:nsid w:val="7E9E3478"/>
    <w:multiLevelType w:val="singleLevel"/>
    <w:tmpl w:val="27CC48B6"/>
    <w:lvl w:ilvl="0">
      <w:start w:val="1"/>
      <w:numFmt w:val="bullet"/>
      <w:pStyle w:val="ListeAPuce"/>
      <w:lvlText w:val=""/>
      <w:lvlJc w:val="left"/>
      <w:pPr>
        <w:tabs>
          <w:tab w:val="num" w:pos="360"/>
        </w:tabs>
        <w:ind w:left="360" w:hanging="360"/>
      </w:pPr>
      <w:rPr>
        <w:rFonts w:ascii="Symbol" w:hAnsi="Symbol" w:hint="default"/>
      </w:rPr>
    </w:lvl>
  </w:abstractNum>
  <w:num w:numId="1">
    <w:abstractNumId w:val="1"/>
  </w:num>
  <w:num w:numId="2">
    <w:abstractNumId w:val="19"/>
  </w:num>
  <w:num w:numId="3">
    <w:abstractNumId w:val="10"/>
  </w:num>
  <w:num w:numId="4">
    <w:abstractNumId w:val="12"/>
  </w:num>
  <w:num w:numId="5">
    <w:abstractNumId w:val="16"/>
  </w:num>
  <w:num w:numId="6">
    <w:abstractNumId w:val="4"/>
  </w:num>
  <w:num w:numId="7">
    <w:abstractNumId w:val="15"/>
  </w:num>
  <w:num w:numId="8">
    <w:abstractNumId w:val="17"/>
  </w:num>
  <w:num w:numId="9">
    <w:abstractNumId w:val="0"/>
  </w:num>
  <w:num w:numId="10">
    <w:abstractNumId w:val="6"/>
  </w:num>
  <w:num w:numId="11">
    <w:abstractNumId w:val="9"/>
  </w:num>
  <w:num w:numId="12">
    <w:abstractNumId w:val="18"/>
  </w:num>
  <w:num w:numId="13">
    <w:abstractNumId w:val="11"/>
  </w:num>
  <w:num w:numId="14">
    <w:abstractNumId w:val="14"/>
  </w:num>
  <w:num w:numId="15">
    <w:abstractNumId w:val="5"/>
  </w:num>
  <w:num w:numId="16">
    <w:abstractNumId w:val="7"/>
  </w:num>
  <w:num w:numId="17">
    <w:abstractNumId w:val="8"/>
  </w:num>
  <w:num w:numId="18">
    <w:abstractNumId w:val="13"/>
  </w:num>
  <w:num w:numId="19">
    <w:abstractNumId w:val="3"/>
  </w:num>
  <w:num w:numId="20">
    <w:abstractNumId w:val="2"/>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B">
    <w15:presenceInfo w15:providerId="None" w15:userId="AB"/>
  </w15:person>
  <w15:person w15:author="Juvenal JVC">
    <w15:presenceInfo w15:providerId="None" w15:userId="Juvenal JV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397"/>
  <w:consecutiveHyphenLimit w:val="2"/>
  <w:hyphenationZone w:val="42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CD6"/>
    <w:rsid w:val="0000190B"/>
    <w:rsid w:val="00001A7A"/>
    <w:rsid w:val="0000249E"/>
    <w:rsid w:val="000036CC"/>
    <w:rsid w:val="00004851"/>
    <w:rsid w:val="000119BB"/>
    <w:rsid w:val="000140C0"/>
    <w:rsid w:val="00024595"/>
    <w:rsid w:val="00024ED8"/>
    <w:rsid w:val="00026ABC"/>
    <w:rsid w:val="00031D5C"/>
    <w:rsid w:val="000322D3"/>
    <w:rsid w:val="00040F60"/>
    <w:rsid w:val="00041DA7"/>
    <w:rsid w:val="0004428D"/>
    <w:rsid w:val="0005077D"/>
    <w:rsid w:val="000556F0"/>
    <w:rsid w:val="00062F17"/>
    <w:rsid w:val="000640A8"/>
    <w:rsid w:val="000653E6"/>
    <w:rsid w:val="000672A2"/>
    <w:rsid w:val="00072612"/>
    <w:rsid w:val="00074398"/>
    <w:rsid w:val="00083115"/>
    <w:rsid w:val="00095118"/>
    <w:rsid w:val="0009586B"/>
    <w:rsid w:val="000965DD"/>
    <w:rsid w:val="00097B24"/>
    <w:rsid w:val="000A0B32"/>
    <w:rsid w:val="000A6DA0"/>
    <w:rsid w:val="000B04A3"/>
    <w:rsid w:val="000B3538"/>
    <w:rsid w:val="000B6AE2"/>
    <w:rsid w:val="000C6DAD"/>
    <w:rsid w:val="000F64E7"/>
    <w:rsid w:val="00102B0F"/>
    <w:rsid w:val="0011022E"/>
    <w:rsid w:val="00111F3B"/>
    <w:rsid w:val="00124EB3"/>
    <w:rsid w:val="00126214"/>
    <w:rsid w:val="001262F7"/>
    <w:rsid w:val="00136356"/>
    <w:rsid w:val="00136A0A"/>
    <w:rsid w:val="00136AF9"/>
    <w:rsid w:val="001400C6"/>
    <w:rsid w:val="001430EB"/>
    <w:rsid w:val="00153967"/>
    <w:rsid w:val="00162041"/>
    <w:rsid w:val="00167A30"/>
    <w:rsid w:val="00173DB5"/>
    <w:rsid w:val="001753E2"/>
    <w:rsid w:val="00176C48"/>
    <w:rsid w:val="00180773"/>
    <w:rsid w:val="00180781"/>
    <w:rsid w:val="0018368E"/>
    <w:rsid w:val="001A21F9"/>
    <w:rsid w:val="001A53C7"/>
    <w:rsid w:val="001A5CCF"/>
    <w:rsid w:val="001B0AF3"/>
    <w:rsid w:val="001B453A"/>
    <w:rsid w:val="001B683C"/>
    <w:rsid w:val="001D4AFC"/>
    <w:rsid w:val="001F0957"/>
    <w:rsid w:val="001F215E"/>
    <w:rsid w:val="001F5F5A"/>
    <w:rsid w:val="001F741E"/>
    <w:rsid w:val="00203BD9"/>
    <w:rsid w:val="00205361"/>
    <w:rsid w:val="00211C46"/>
    <w:rsid w:val="00213BA8"/>
    <w:rsid w:val="00217045"/>
    <w:rsid w:val="00232B2D"/>
    <w:rsid w:val="00246BEE"/>
    <w:rsid w:val="0026596C"/>
    <w:rsid w:val="00266CD5"/>
    <w:rsid w:val="002756E7"/>
    <w:rsid w:val="00280DA9"/>
    <w:rsid w:val="00286C9B"/>
    <w:rsid w:val="00295947"/>
    <w:rsid w:val="00296AEC"/>
    <w:rsid w:val="00297631"/>
    <w:rsid w:val="002A25D4"/>
    <w:rsid w:val="002A79F7"/>
    <w:rsid w:val="002B4503"/>
    <w:rsid w:val="002C4346"/>
    <w:rsid w:val="002E2E3F"/>
    <w:rsid w:val="002E7D71"/>
    <w:rsid w:val="002F05D1"/>
    <w:rsid w:val="002F35C8"/>
    <w:rsid w:val="002F431E"/>
    <w:rsid w:val="002F4D20"/>
    <w:rsid w:val="002F61EA"/>
    <w:rsid w:val="00300271"/>
    <w:rsid w:val="003077C1"/>
    <w:rsid w:val="0031492A"/>
    <w:rsid w:val="003154FA"/>
    <w:rsid w:val="00324116"/>
    <w:rsid w:val="00330D48"/>
    <w:rsid w:val="003327FC"/>
    <w:rsid w:val="003335A4"/>
    <w:rsid w:val="00335271"/>
    <w:rsid w:val="00335EC0"/>
    <w:rsid w:val="00337D47"/>
    <w:rsid w:val="00342066"/>
    <w:rsid w:val="00342AC7"/>
    <w:rsid w:val="003430ED"/>
    <w:rsid w:val="003433C2"/>
    <w:rsid w:val="0036361C"/>
    <w:rsid w:val="003666F0"/>
    <w:rsid w:val="00371071"/>
    <w:rsid w:val="003834FD"/>
    <w:rsid w:val="0038625B"/>
    <w:rsid w:val="003A2B1E"/>
    <w:rsid w:val="003B0ECF"/>
    <w:rsid w:val="003C1E1C"/>
    <w:rsid w:val="003E5CFA"/>
    <w:rsid w:val="003F0381"/>
    <w:rsid w:val="003F64D1"/>
    <w:rsid w:val="003F7E56"/>
    <w:rsid w:val="004012F7"/>
    <w:rsid w:val="00412998"/>
    <w:rsid w:val="00425F86"/>
    <w:rsid w:val="004269D5"/>
    <w:rsid w:val="00426B0C"/>
    <w:rsid w:val="004445C5"/>
    <w:rsid w:val="00447D79"/>
    <w:rsid w:val="004551B3"/>
    <w:rsid w:val="00466122"/>
    <w:rsid w:val="00466337"/>
    <w:rsid w:val="00475320"/>
    <w:rsid w:val="004763B7"/>
    <w:rsid w:val="0048475F"/>
    <w:rsid w:val="004A1F35"/>
    <w:rsid w:val="004A6EB1"/>
    <w:rsid w:val="004C1C11"/>
    <w:rsid w:val="004C536C"/>
    <w:rsid w:val="004C5FEE"/>
    <w:rsid w:val="004D2898"/>
    <w:rsid w:val="004D6B9F"/>
    <w:rsid w:val="004E079C"/>
    <w:rsid w:val="004E0D33"/>
    <w:rsid w:val="004E4C99"/>
    <w:rsid w:val="004E5BB8"/>
    <w:rsid w:val="004F1A49"/>
    <w:rsid w:val="005039C1"/>
    <w:rsid w:val="00506798"/>
    <w:rsid w:val="00521204"/>
    <w:rsid w:val="0052499A"/>
    <w:rsid w:val="00527FC6"/>
    <w:rsid w:val="00532B95"/>
    <w:rsid w:val="00536A87"/>
    <w:rsid w:val="005450F7"/>
    <w:rsid w:val="005505CB"/>
    <w:rsid w:val="0055541F"/>
    <w:rsid w:val="00555CD6"/>
    <w:rsid w:val="005639D6"/>
    <w:rsid w:val="00565CE0"/>
    <w:rsid w:val="005675A5"/>
    <w:rsid w:val="00581FCA"/>
    <w:rsid w:val="00582B81"/>
    <w:rsid w:val="00590CE0"/>
    <w:rsid w:val="005A647C"/>
    <w:rsid w:val="005B311B"/>
    <w:rsid w:val="005B40D8"/>
    <w:rsid w:val="005B7FB8"/>
    <w:rsid w:val="005C0268"/>
    <w:rsid w:val="005C0C1C"/>
    <w:rsid w:val="005C0EDF"/>
    <w:rsid w:val="005C2081"/>
    <w:rsid w:val="005C4FD2"/>
    <w:rsid w:val="005C753A"/>
    <w:rsid w:val="005D4379"/>
    <w:rsid w:val="005E0A13"/>
    <w:rsid w:val="005E136E"/>
    <w:rsid w:val="005F59DA"/>
    <w:rsid w:val="00600661"/>
    <w:rsid w:val="0060503A"/>
    <w:rsid w:val="006102D8"/>
    <w:rsid w:val="00610A0D"/>
    <w:rsid w:val="00612C56"/>
    <w:rsid w:val="006304A0"/>
    <w:rsid w:val="006318F5"/>
    <w:rsid w:val="006335BB"/>
    <w:rsid w:val="00644A34"/>
    <w:rsid w:val="006459A2"/>
    <w:rsid w:val="0065144B"/>
    <w:rsid w:val="0065240C"/>
    <w:rsid w:val="00662DB4"/>
    <w:rsid w:val="0067381F"/>
    <w:rsid w:val="00675358"/>
    <w:rsid w:val="00681C42"/>
    <w:rsid w:val="006833F5"/>
    <w:rsid w:val="006913AA"/>
    <w:rsid w:val="00691F55"/>
    <w:rsid w:val="006A10C9"/>
    <w:rsid w:val="006B1569"/>
    <w:rsid w:val="006B7797"/>
    <w:rsid w:val="006C1A25"/>
    <w:rsid w:val="006C21A1"/>
    <w:rsid w:val="006C2864"/>
    <w:rsid w:val="006C48C9"/>
    <w:rsid w:val="006D33B2"/>
    <w:rsid w:val="006D4A53"/>
    <w:rsid w:val="006D4CD4"/>
    <w:rsid w:val="006E3DE3"/>
    <w:rsid w:val="006E4AAA"/>
    <w:rsid w:val="006F2A69"/>
    <w:rsid w:val="007014E5"/>
    <w:rsid w:val="00702DC7"/>
    <w:rsid w:val="0070312D"/>
    <w:rsid w:val="00721136"/>
    <w:rsid w:val="00721D51"/>
    <w:rsid w:val="00722F2A"/>
    <w:rsid w:val="00741551"/>
    <w:rsid w:val="0074160F"/>
    <w:rsid w:val="0074774B"/>
    <w:rsid w:val="007547B8"/>
    <w:rsid w:val="00757900"/>
    <w:rsid w:val="007621FE"/>
    <w:rsid w:val="00767080"/>
    <w:rsid w:val="00770BBA"/>
    <w:rsid w:val="0077234B"/>
    <w:rsid w:val="00782840"/>
    <w:rsid w:val="00791610"/>
    <w:rsid w:val="00794D85"/>
    <w:rsid w:val="00796699"/>
    <w:rsid w:val="007A0CB6"/>
    <w:rsid w:val="007A3694"/>
    <w:rsid w:val="007B09CE"/>
    <w:rsid w:val="007B0C72"/>
    <w:rsid w:val="007B122D"/>
    <w:rsid w:val="007B303B"/>
    <w:rsid w:val="007B5ACE"/>
    <w:rsid w:val="007C1143"/>
    <w:rsid w:val="007D5478"/>
    <w:rsid w:val="007D6C06"/>
    <w:rsid w:val="007D73C0"/>
    <w:rsid w:val="007E15C0"/>
    <w:rsid w:val="00800054"/>
    <w:rsid w:val="008051E2"/>
    <w:rsid w:val="00810477"/>
    <w:rsid w:val="008245F5"/>
    <w:rsid w:val="008354FA"/>
    <w:rsid w:val="00836E6C"/>
    <w:rsid w:val="00840EBB"/>
    <w:rsid w:val="008419D4"/>
    <w:rsid w:val="00841FD9"/>
    <w:rsid w:val="008471FD"/>
    <w:rsid w:val="00871EC8"/>
    <w:rsid w:val="00874536"/>
    <w:rsid w:val="0088019E"/>
    <w:rsid w:val="008937D8"/>
    <w:rsid w:val="00893C34"/>
    <w:rsid w:val="008A0F8A"/>
    <w:rsid w:val="008A1B68"/>
    <w:rsid w:val="008A2EDB"/>
    <w:rsid w:val="008A2FDA"/>
    <w:rsid w:val="008A6CB3"/>
    <w:rsid w:val="008B0760"/>
    <w:rsid w:val="008B1176"/>
    <w:rsid w:val="008B4214"/>
    <w:rsid w:val="008D5287"/>
    <w:rsid w:val="008D7C51"/>
    <w:rsid w:val="008E476F"/>
    <w:rsid w:val="008F3DF7"/>
    <w:rsid w:val="00900615"/>
    <w:rsid w:val="00902752"/>
    <w:rsid w:val="009175E5"/>
    <w:rsid w:val="009261A1"/>
    <w:rsid w:val="009270BE"/>
    <w:rsid w:val="009307EF"/>
    <w:rsid w:val="00930E11"/>
    <w:rsid w:val="00932E21"/>
    <w:rsid w:val="0094013E"/>
    <w:rsid w:val="0094435C"/>
    <w:rsid w:val="009471F1"/>
    <w:rsid w:val="00955864"/>
    <w:rsid w:val="009751F8"/>
    <w:rsid w:val="00980408"/>
    <w:rsid w:val="00991B61"/>
    <w:rsid w:val="009939A2"/>
    <w:rsid w:val="00993C81"/>
    <w:rsid w:val="009945A1"/>
    <w:rsid w:val="00995B74"/>
    <w:rsid w:val="009A147D"/>
    <w:rsid w:val="009A3ACF"/>
    <w:rsid w:val="009A6D81"/>
    <w:rsid w:val="009B0C35"/>
    <w:rsid w:val="009B6B4C"/>
    <w:rsid w:val="009B7723"/>
    <w:rsid w:val="009C07EB"/>
    <w:rsid w:val="009C36C3"/>
    <w:rsid w:val="009C3C37"/>
    <w:rsid w:val="009C43E6"/>
    <w:rsid w:val="009D43D4"/>
    <w:rsid w:val="009D4660"/>
    <w:rsid w:val="009E2338"/>
    <w:rsid w:val="009E2CE9"/>
    <w:rsid w:val="009E54C5"/>
    <w:rsid w:val="00A1175B"/>
    <w:rsid w:val="00A135B2"/>
    <w:rsid w:val="00A174C8"/>
    <w:rsid w:val="00A218CE"/>
    <w:rsid w:val="00A269A9"/>
    <w:rsid w:val="00A41B21"/>
    <w:rsid w:val="00A46E5A"/>
    <w:rsid w:val="00A509DE"/>
    <w:rsid w:val="00A539D3"/>
    <w:rsid w:val="00A562CF"/>
    <w:rsid w:val="00A57710"/>
    <w:rsid w:val="00A57D74"/>
    <w:rsid w:val="00A57E34"/>
    <w:rsid w:val="00A61BD5"/>
    <w:rsid w:val="00A70C67"/>
    <w:rsid w:val="00A74BA8"/>
    <w:rsid w:val="00A86132"/>
    <w:rsid w:val="00A87207"/>
    <w:rsid w:val="00A872EF"/>
    <w:rsid w:val="00A94966"/>
    <w:rsid w:val="00A94AF3"/>
    <w:rsid w:val="00A969B8"/>
    <w:rsid w:val="00A969F6"/>
    <w:rsid w:val="00AA15FF"/>
    <w:rsid w:val="00AA65B9"/>
    <w:rsid w:val="00AA77FF"/>
    <w:rsid w:val="00AB185B"/>
    <w:rsid w:val="00AB26B0"/>
    <w:rsid w:val="00AB3EB7"/>
    <w:rsid w:val="00AC179D"/>
    <w:rsid w:val="00AC4071"/>
    <w:rsid w:val="00AC7961"/>
    <w:rsid w:val="00AD12C7"/>
    <w:rsid w:val="00AD25F7"/>
    <w:rsid w:val="00AD515C"/>
    <w:rsid w:val="00AD6104"/>
    <w:rsid w:val="00AD6B5C"/>
    <w:rsid w:val="00AE3654"/>
    <w:rsid w:val="00AE70E5"/>
    <w:rsid w:val="00AF18D8"/>
    <w:rsid w:val="00AF2F7B"/>
    <w:rsid w:val="00B048AD"/>
    <w:rsid w:val="00B0593C"/>
    <w:rsid w:val="00B07310"/>
    <w:rsid w:val="00B15955"/>
    <w:rsid w:val="00B15E21"/>
    <w:rsid w:val="00B23B54"/>
    <w:rsid w:val="00B25175"/>
    <w:rsid w:val="00B32F42"/>
    <w:rsid w:val="00B405B9"/>
    <w:rsid w:val="00B4521D"/>
    <w:rsid w:val="00B54893"/>
    <w:rsid w:val="00B60194"/>
    <w:rsid w:val="00B6527D"/>
    <w:rsid w:val="00B667C7"/>
    <w:rsid w:val="00B72F2D"/>
    <w:rsid w:val="00B74E74"/>
    <w:rsid w:val="00B82CCC"/>
    <w:rsid w:val="00B87C21"/>
    <w:rsid w:val="00B94C2E"/>
    <w:rsid w:val="00B97162"/>
    <w:rsid w:val="00B97353"/>
    <w:rsid w:val="00BB1E66"/>
    <w:rsid w:val="00BB3738"/>
    <w:rsid w:val="00BB5C69"/>
    <w:rsid w:val="00BC0E85"/>
    <w:rsid w:val="00BC736D"/>
    <w:rsid w:val="00BD3676"/>
    <w:rsid w:val="00BD714E"/>
    <w:rsid w:val="00BD7178"/>
    <w:rsid w:val="00BE2961"/>
    <w:rsid w:val="00BF11B0"/>
    <w:rsid w:val="00BF27C5"/>
    <w:rsid w:val="00C11C84"/>
    <w:rsid w:val="00C1752C"/>
    <w:rsid w:val="00C22271"/>
    <w:rsid w:val="00C26A12"/>
    <w:rsid w:val="00C3796B"/>
    <w:rsid w:val="00C40593"/>
    <w:rsid w:val="00C43C43"/>
    <w:rsid w:val="00C62754"/>
    <w:rsid w:val="00C634B7"/>
    <w:rsid w:val="00C66C4F"/>
    <w:rsid w:val="00C746DA"/>
    <w:rsid w:val="00C9261D"/>
    <w:rsid w:val="00C974AC"/>
    <w:rsid w:val="00CA08E7"/>
    <w:rsid w:val="00CA6BFD"/>
    <w:rsid w:val="00CA7BC7"/>
    <w:rsid w:val="00CB0F48"/>
    <w:rsid w:val="00CB208B"/>
    <w:rsid w:val="00CB29E9"/>
    <w:rsid w:val="00CB503B"/>
    <w:rsid w:val="00CB6DF7"/>
    <w:rsid w:val="00CC1B3C"/>
    <w:rsid w:val="00CC20BF"/>
    <w:rsid w:val="00CD5B13"/>
    <w:rsid w:val="00CD7273"/>
    <w:rsid w:val="00CD7E99"/>
    <w:rsid w:val="00CE0500"/>
    <w:rsid w:val="00CE3022"/>
    <w:rsid w:val="00CF2877"/>
    <w:rsid w:val="00CF3EAE"/>
    <w:rsid w:val="00CF6022"/>
    <w:rsid w:val="00CF6756"/>
    <w:rsid w:val="00D0279E"/>
    <w:rsid w:val="00D045E2"/>
    <w:rsid w:val="00D179AB"/>
    <w:rsid w:val="00D30458"/>
    <w:rsid w:val="00D3474D"/>
    <w:rsid w:val="00D36775"/>
    <w:rsid w:val="00D46F2D"/>
    <w:rsid w:val="00D54080"/>
    <w:rsid w:val="00D56622"/>
    <w:rsid w:val="00D567A6"/>
    <w:rsid w:val="00D65F4A"/>
    <w:rsid w:val="00D73B5A"/>
    <w:rsid w:val="00D74453"/>
    <w:rsid w:val="00D812D4"/>
    <w:rsid w:val="00D86778"/>
    <w:rsid w:val="00D8792B"/>
    <w:rsid w:val="00D91382"/>
    <w:rsid w:val="00DA6546"/>
    <w:rsid w:val="00DB230F"/>
    <w:rsid w:val="00DB61EA"/>
    <w:rsid w:val="00DC4F19"/>
    <w:rsid w:val="00DD3F2C"/>
    <w:rsid w:val="00DD543B"/>
    <w:rsid w:val="00DE23D4"/>
    <w:rsid w:val="00E0461E"/>
    <w:rsid w:val="00E11511"/>
    <w:rsid w:val="00E12114"/>
    <w:rsid w:val="00E167E6"/>
    <w:rsid w:val="00E23B16"/>
    <w:rsid w:val="00E27EA0"/>
    <w:rsid w:val="00E27F69"/>
    <w:rsid w:val="00E30509"/>
    <w:rsid w:val="00E313B1"/>
    <w:rsid w:val="00E3140C"/>
    <w:rsid w:val="00E33582"/>
    <w:rsid w:val="00E34B12"/>
    <w:rsid w:val="00E43621"/>
    <w:rsid w:val="00E45A16"/>
    <w:rsid w:val="00E62C84"/>
    <w:rsid w:val="00E64A9A"/>
    <w:rsid w:val="00E67915"/>
    <w:rsid w:val="00E731BE"/>
    <w:rsid w:val="00E74D4D"/>
    <w:rsid w:val="00E754E6"/>
    <w:rsid w:val="00E7741A"/>
    <w:rsid w:val="00E8188E"/>
    <w:rsid w:val="00E818F4"/>
    <w:rsid w:val="00E9066E"/>
    <w:rsid w:val="00E9442B"/>
    <w:rsid w:val="00E967CA"/>
    <w:rsid w:val="00E97B6C"/>
    <w:rsid w:val="00EA1949"/>
    <w:rsid w:val="00EA28A0"/>
    <w:rsid w:val="00EA3619"/>
    <w:rsid w:val="00EA4A9D"/>
    <w:rsid w:val="00EB2F96"/>
    <w:rsid w:val="00EC115D"/>
    <w:rsid w:val="00EC3D80"/>
    <w:rsid w:val="00ED59CC"/>
    <w:rsid w:val="00EE189C"/>
    <w:rsid w:val="00F02E0C"/>
    <w:rsid w:val="00F052FD"/>
    <w:rsid w:val="00F13F95"/>
    <w:rsid w:val="00F21C3A"/>
    <w:rsid w:val="00F23813"/>
    <w:rsid w:val="00F2448C"/>
    <w:rsid w:val="00F26DB4"/>
    <w:rsid w:val="00F33F2B"/>
    <w:rsid w:val="00F473B9"/>
    <w:rsid w:val="00F61419"/>
    <w:rsid w:val="00F6410B"/>
    <w:rsid w:val="00F745DC"/>
    <w:rsid w:val="00F77ADC"/>
    <w:rsid w:val="00F82075"/>
    <w:rsid w:val="00F821C4"/>
    <w:rsid w:val="00F83B28"/>
    <w:rsid w:val="00F853A2"/>
    <w:rsid w:val="00F95F11"/>
    <w:rsid w:val="00FA116A"/>
    <w:rsid w:val="00FC03A0"/>
    <w:rsid w:val="00FC5635"/>
    <w:rsid w:val="00FC5D35"/>
    <w:rsid w:val="00FC7B98"/>
    <w:rsid w:val="00FD0F96"/>
    <w:rsid w:val="00FD11BF"/>
    <w:rsid w:val="00FD50D0"/>
    <w:rsid w:val="00FE2687"/>
    <w:rsid w:val="00FF140F"/>
    <w:rsid w:val="00FF37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F9BE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738"/>
    <w:pPr>
      <w:spacing w:after="200" w:line="276" w:lineRule="auto"/>
    </w:pPr>
    <w:rPr>
      <w:rFonts w:asciiTheme="minorHAnsi" w:eastAsiaTheme="minorEastAsia" w:hAnsiTheme="minorHAnsi" w:cstheme="minorBidi"/>
      <w:sz w:val="22"/>
      <w:szCs w:val="22"/>
    </w:rPr>
  </w:style>
  <w:style w:type="paragraph" w:styleId="Titre1">
    <w:name w:val="heading 1"/>
    <w:aliases w:val="ESSAI"/>
    <w:basedOn w:val="Normal"/>
    <w:next w:val="Normal"/>
    <w:link w:val="Titre1Car"/>
    <w:uiPriority w:val="9"/>
    <w:qFormat/>
    <w:rsid w:val="001D4AFC"/>
    <w:pPr>
      <w:spacing w:before="400" w:after="100"/>
      <w:outlineLvl w:val="0"/>
    </w:pPr>
    <w:rPr>
      <w:rFonts w:ascii="Arial" w:hAnsi="Arial"/>
      <w:b/>
      <w:sz w:val="48"/>
    </w:rPr>
  </w:style>
  <w:style w:type="paragraph" w:styleId="Titre2">
    <w:name w:val="heading 2"/>
    <w:basedOn w:val="Normal"/>
    <w:next w:val="Normal"/>
    <w:link w:val="Titre2Car"/>
    <w:uiPriority w:val="9"/>
    <w:qFormat/>
    <w:rsid w:val="001D4AFC"/>
    <w:pPr>
      <w:keepNext/>
      <w:spacing w:before="320" w:after="0"/>
      <w:outlineLvl w:val="1"/>
    </w:pPr>
    <w:rPr>
      <w:rFonts w:ascii="Arial" w:hAnsi="Arial"/>
      <w:b/>
      <w:sz w:val="36"/>
    </w:rPr>
  </w:style>
  <w:style w:type="paragraph" w:styleId="Titre3">
    <w:name w:val="heading 3"/>
    <w:basedOn w:val="Normal"/>
    <w:next w:val="Normal"/>
    <w:link w:val="Titre3Car"/>
    <w:uiPriority w:val="9"/>
    <w:qFormat/>
    <w:rsid w:val="001D4AFC"/>
    <w:pPr>
      <w:keepNext/>
      <w:keepLines/>
      <w:tabs>
        <w:tab w:val="left" w:leader="underscore" w:pos="1985"/>
      </w:tabs>
      <w:spacing w:before="240" w:after="0"/>
      <w:outlineLvl w:val="2"/>
    </w:pPr>
    <w:rPr>
      <w:rFonts w:ascii="Arial" w:hAnsi="Arial"/>
      <w:b/>
      <w:sz w:val="28"/>
    </w:rPr>
  </w:style>
  <w:style w:type="paragraph" w:styleId="Titre4">
    <w:name w:val="heading 4"/>
    <w:basedOn w:val="Normal"/>
    <w:next w:val="Normal"/>
    <w:link w:val="Titre4Car"/>
    <w:uiPriority w:val="9"/>
    <w:qFormat/>
    <w:rsid w:val="001D4AFC"/>
    <w:pPr>
      <w:keepNext/>
      <w:keepLines/>
      <w:spacing w:before="160" w:after="80"/>
      <w:outlineLvl w:val="3"/>
    </w:pPr>
    <w:rPr>
      <w:rFonts w:ascii="Arial" w:hAnsi="Arial"/>
      <w:b/>
    </w:rPr>
  </w:style>
  <w:style w:type="paragraph" w:styleId="Titre5">
    <w:name w:val="heading 5"/>
    <w:basedOn w:val="Titre4"/>
    <w:next w:val="Normal"/>
    <w:qFormat/>
    <w:rsid w:val="001D4AFC"/>
    <w:pPr>
      <w:outlineLvl w:val="4"/>
    </w:pPr>
    <w:rPr>
      <w:b w:val="0"/>
      <w:i/>
      <w:sz w:val="20"/>
    </w:rPr>
  </w:style>
  <w:style w:type="paragraph" w:styleId="Titre6">
    <w:name w:val="heading 6"/>
    <w:basedOn w:val="Normal"/>
    <w:next w:val="Normal"/>
    <w:qFormat/>
    <w:rsid w:val="001D4AFC"/>
    <w:pPr>
      <w:spacing w:before="240"/>
      <w:outlineLvl w:val="5"/>
    </w:pPr>
    <w:rPr>
      <w:rFonts w:ascii="Arial" w:hAnsi="Arial"/>
      <w:b/>
      <w:sz w:val="18"/>
    </w:rPr>
  </w:style>
  <w:style w:type="paragraph" w:styleId="Titre7">
    <w:name w:val="heading 7"/>
    <w:basedOn w:val="Normal"/>
    <w:next w:val="Normal"/>
    <w:qFormat/>
    <w:rsid w:val="001D4AFC"/>
    <w:pPr>
      <w:spacing w:before="240"/>
      <w:outlineLvl w:val="6"/>
    </w:pPr>
    <w:rPr>
      <w:rFonts w:ascii="Arial" w:hAnsi="Arial"/>
    </w:rPr>
  </w:style>
  <w:style w:type="paragraph" w:styleId="Titre8">
    <w:name w:val="heading 8"/>
    <w:basedOn w:val="Normal"/>
    <w:next w:val="Normal"/>
    <w:qFormat/>
    <w:rsid w:val="001D4AFC"/>
    <w:pPr>
      <w:spacing w:before="240"/>
      <w:outlineLvl w:val="7"/>
    </w:pPr>
    <w:rPr>
      <w:rFonts w:ascii="Arial" w:hAnsi="Arial"/>
      <w:i/>
    </w:rPr>
  </w:style>
  <w:style w:type="paragraph" w:styleId="Titre9">
    <w:name w:val="heading 9"/>
    <w:basedOn w:val="Normal"/>
    <w:next w:val="Normal"/>
    <w:qFormat/>
    <w:rsid w:val="001D4AFC"/>
    <w:pPr>
      <w:spacing w:before="24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ant">
    <w:name w:val="TexteCourant"/>
    <w:rsid w:val="001D4AFC"/>
    <w:pPr>
      <w:spacing w:before="120" w:after="120"/>
      <w:ind w:left="1985"/>
      <w:jc w:val="both"/>
    </w:pPr>
    <w:rPr>
      <w:sz w:val="24"/>
    </w:rPr>
  </w:style>
  <w:style w:type="paragraph" w:styleId="En-tte">
    <w:name w:val="header"/>
    <w:basedOn w:val="Normal"/>
    <w:link w:val="En-tteCar"/>
    <w:uiPriority w:val="99"/>
    <w:semiHidden/>
    <w:rsid w:val="001D4AFC"/>
    <w:pPr>
      <w:tabs>
        <w:tab w:val="center" w:pos="4536"/>
        <w:tab w:val="right" w:pos="9072"/>
      </w:tabs>
    </w:pPr>
  </w:style>
  <w:style w:type="paragraph" w:customStyle="1" w:styleId="ListeNiveau2">
    <w:name w:val="ListeNiveau2"/>
    <w:basedOn w:val="TexteCourant"/>
    <w:rsid w:val="001D4AFC"/>
    <w:pPr>
      <w:numPr>
        <w:numId w:val="1"/>
      </w:numPr>
      <w:tabs>
        <w:tab w:val="left" w:pos="2444"/>
      </w:tabs>
      <w:spacing w:before="0"/>
    </w:pPr>
  </w:style>
  <w:style w:type="character" w:customStyle="1" w:styleId="CodeDansTexte">
    <w:name w:val="CodeDansTexte"/>
    <w:rsid w:val="008245F5"/>
    <w:rPr>
      <w:rFonts w:ascii="Courier New" w:hAnsi="Courier New"/>
      <w:sz w:val="20"/>
    </w:rPr>
  </w:style>
  <w:style w:type="paragraph" w:customStyle="1" w:styleId="FigureNumero">
    <w:name w:val="FigureNumero"/>
    <w:basedOn w:val="TexteCourant"/>
    <w:next w:val="FigureLegende"/>
    <w:rsid w:val="001D4AFC"/>
    <w:pPr>
      <w:jc w:val="center"/>
    </w:pPr>
    <w:rPr>
      <w:b/>
      <w:color w:val="808080"/>
    </w:rPr>
  </w:style>
  <w:style w:type="paragraph" w:customStyle="1" w:styleId="FigureLegende">
    <w:name w:val="FigureLegende"/>
    <w:basedOn w:val="TexteCourant"/>
    <w:next w:val="TexteCourant"/>
    <w:rsid w:val="001D4AFC"/>
    <w:pPr>
      <w:spacing w:before="0"/>
      <w:jc w:val="center"/>
    </w:pPr>
    <w:rPr>
      <w:i/>
    </w:rPr>
  </w:style>
  <w:style w:type="character" w:customStyle="1" w:styleId="CodeCommentaire">
    <w:name w:val="CodeCommentaire"/>
    <w:rsid w:val="001D4AFC"/>
    <w:rPr>
      <w:rFonts w:ascii="Courier New" w:hAnsi="Courier New"/>
      <w:color w:val="999999"/>
      <w:sz w:val="16"/>
      <w:lang w:val="fr-FR"/>
    </w:rPr>
  </w:style>
  <w:style w:type="paragraph" w:customStyle="1" w:styleId="PartieIntroduction">
    <w:name w:val="PartieIntroduction"/>
    <w:basedOn w:val="TexteCourant"/>
    <w:next w:val="ChapitreNumero"/>
    <w:rsid w:val="001D4AFC"/>
  </w:style>
  <w:style w:type="paragraph" w:customStyle="1" w:styleId="ChapitreNumero">
    <w:name w:val="ChapitreNumero"/>
    <w:basedOn w:val="TexteCourant"/>
    <w:next w:val="ChapitreTitre"/>
    <w:rsid w:val="001D4AFC"/>
    <w:pPr>
      <w:ind w:left="0"/>
      <w:jc w:val="right"/>
      <w:outlineLvl w:val="0"/>
    </w:pPr>
    <w:rPr>
      <w:rFonts w:ascii="Arial" w:hAnsi="Arial"/>
      <w:b/>
      <w:position w:val="-100"/>
      <w:sz w:val="72"/>
    </w:rPr>
  </w:style>
  <w:style w:type="paragraph" w:customStyle="1" w:styleId="ChapitreTitre">
    <w:name w:val="ChapitreTitre"/>
    <w:basedOn w:val="TexteCourant"/>
    <w:next w:val="ChapitreIntroduction"/>
    <w:rsid w:val="001D4AFC"/>
    <w:pPr>
      <w:spacing w:after="1080"/>
      <w:ind w:left="0"/>
      <w:jc w:val="right"/>
      <w:outlineLvl w:val="0"/>
    </w:pPr>
    <w:rPr>
      <w:rFonts w:ascii="Arial" w:hAnsi="Arial"/>
      <w:b/>
      <w:sz w:val="72"/>
    </w:rPr>
  </w:style>
  <w:style w:type="paragraph" w:customStyle="1" w:styleId="ChapitreIntroduction">
    <w:name w:val="ChapitreIntroduction"/>
    <w:basedOn w:val="TexteCourant"/>
    <w:next w:val="TitreNiveau1"/>
    <w:rsid w:val="001D4AFC"/>
  </w:style>
  <w:style w:type="paragraph" w:customStyle="1" w:styleId="TitreNiveau1">
    <w:name w:val="TitreNiveau1"/>
    <w:basedOn w:val="TexteCourant"/>
    <w:next w:val="TexteCourant"/>
    <w:rsid w:val="001D4AFC"/>
    <w:pPr>
      <w:spacing w:before="600"/>
      <w:ind w:left="0"/>
      <w:outlineLvl w:val="0"/>
    </w:pPr>
    <w:rPr>
      <w:rFonts w:ascii="Arial" w:hAnsi="Arial"/>
      <w:b/>
      <w:color w:val="808080"/>
      <w:sz w:val="56"/>
    </w:rPr>
  </w:style>
  <w:style w:type="paragraph" w:customStyle="1" w:styleId="FigureLegendeInFigure">
    <w:name w:val="FigureLegendeInFigure"/>
    <w:basedOn w:val="TexteCourant"/>
    <w:next w:val="FigureNumero"/>
    <w:rsid w:val="001D4AFC"/>
    <w:pPr>
      <w:spacing w:after="0"/>
      <w:jc w:val="center"/>
    </w:pPr>
    <w:rPr>
      <w:color w:val="FF00FF"/>
    </w:rPr>
  </w:style>
  <w:style w:type="paragraph" w:customStyle="1" w:styleId="Code">
    <w:name w:val="Code"/>
    <w:basedOn w:val="TexteCourant"/>
    <w:rsid w:val="001D4AFC"/>
    <w:pPr>
      <w:pBdr>
        <w:left w:val="single" w:sz="24" w:space="4" w:color="C0C0C0"/>
      </w:pBdr>
      <w:spacing w:before="40" w:after="40"/>
    </w:pPr>
    <w:rPr>
      <w:rFonts w:ascii="Courier New" w:hAnsi="Courier New"/>
      <w:sz w:val="16"/>
    </w:rPr>
  </w:style>
  <w:style w:type="paragraph" w:customStyle="1" w:styleId="ListeANumero">
    <w:name w:val="ListeANumero"/>
    <w:basedOn w:val="TexteCourant"/>
    <w:rsid w:val="001D4AFC"/>
    <w:pPr>
      <w:ind w:left="2342" w:hanging="357"/>
    </w:pPr>
  </w:style>
  <w:style w:type="paragraph" w:customStyle="1" w:styleId="ListeAPuce">
    <w:name w:val="ListeAPuce"/>
    <w:basedOn w:val="TexteCourant"/>
    <w:rsid w:val="001D4AFC"/>
    <w:pPr>
      <w:numPr>
        <w:numId w:val="2"/>
      </w:numPr>
      <w:ind w:left="2342" w:hanging="357"/>
    </w:pPr>
  </w:style>
  <w:style w:type="paragraph" w:customStyle="1" w:styleId="ListeRetraitNiveau2">
    <w:name w:val="ListeRetraitNiveau2"/>
    <w:basedOn w:val="ListeNiveau2"/>
    <w:next w:val="ListeNiveau2"/>
    <w:rsid w:val="001D4AFC"/>
    <w:pPr>
      <w:numPr>
        <w:numId w:val="0"/>
      </w:numPr>
      <w:ind w:left="2438" w:firstLine="510"/>
    </w:pPr>
  </w:style>
  <w:style w:type="paragraph" w:customStyle="1" w:styleId="CodeDansTableau">
    <w:name w:val="CodeDansTableau"/>
    <w:basedOn w:val="Code"/>
    <w:rsid w:val="001D4AFC"/>
    <w:pPr>
      <w:keepNext/>
      <w:spacing w:before="120" w:after="120"/>
      <w:ind w:left="0"/>
      <w:jc w:val="left"/>
    </w:pPr>
  </w:style>
  <w:style w:type="paragraph" w:customStyle="1" w:styleId="TableauNumero">
    <w:name w:val="TableauNumero"/>
    <w:basedOn w:val="TexteCourant"/>
    <w:next w:val="TableauTitre"/>
    <w:rsid w:val="001D4AFC"/>
    <w:pPr>
      <w:jc w:val="center"/>
    </w:pPr>
    <w:rPr>
      <w:b/>
      <w:color w:val="808080"/>
    </w:rPr>
  </w:style>
  <w:style w:type="paragraph" w:customStyle="1" w:styleId="TableauTitre">
    <w:name w:val="TableauTitre"/>
    <w:basedOn w:val="TexteCourant"/>
    <w:next w:val="TableauTitreColonne"/>
    <w:rsid w:val="001D4AFC"/>
    <w:pPr>
      <w:keepNext/>
      <w:keepLines/>
      <w:widowControl w:val="0"/>
      <w:spacing w:before="0" w:after="240"/>
      <w:jc w:val="center"/>
    </w:pPr>
    <w:rPr>
      <w:b/>
    </w:rPr>
  </w:style>
  <w:style w:type="paragraph" w:customStyle="1" w:styleId="TableauTitreColonne">
    <w:name w:val="TableauTitreColonne"/>
    <w:basedOn w:val="TexteCourant"/>
    <w:next w:val="TableauTexte"/>
    <w:rsid w:val="001D4AFC"/>
    <w:pPr>
      <w:keepNext/>
      <w:widowControl w:val="0"/>
      <w:ind w:left="0"/>
      <w:jc w:val="center"/>
    </w:pPr>
    <w:rPr>
      <w:rFonts w:ascii="Arial" w:hAnsi="Arial"/>
      <w:b/>
      <w:smallCaps/>
      <w:sz w:val="18"/>
    </w:rPr>
  </w:style>
  <w:style w:type="paragraph" w:customStyle="1" w:styleId="TableauTexte">
    <w:name w:val="TableauTexte"/>
    <w:basedOn w:val="TexteCourant"/>
    <w:rsid w:val="001D4AFC"/>
    <w:pPr>
      <w:keepLines/>
      <w:widowControl w:val="0"/>
      <w:tabs>
        <w:tab w:val="left" w:pos="284"/>
        <w:tab w:val="left" w:pos="454"/>
        <w:tab w:val="left" w:pos="624"/>
      </w:tabs>
      <w:ind w:left="0"/>
    </w:pPr>
    <w:rPr>
      <w:rFonts w:ascii="Arial" w:hAnsi="Arial"/>
      <w:sz w:val="18"/>
      <w:lang w:val="en-GB"/>
    </w:rPr>
  </w:style>
  <w:style w:type="paragraph" w:customStyle="1" w:styleId="EncadreTexte">
    <w:name w:val="EncadreTexte"/>
    <w:basedOn w:val="TexteCourant"/>
    <w:rsid w:val="001D4AFC"/>
    <w:pPr>
      <w:shd w:val="clear" w:color="auto" w:fill="E6E6E6"/>
      <w:tabs>
        <w:tab w:val="left" w:pos="1418"/>
      </w:tabs>
    </w:pPr>
    <w:rPr>
      <w:rFonts w:ascii="Arial" w:hAnsi="Arial"/>
      <w:sz w:val="18"/>
    </w:rPr>
  </w:style>
  <w:style w:type="paragraph" w:customStyle="1" w:styleId="TitreNiveau2">
    <w:name w:val="TitreNiveau2"/>
    <w:basedOn w:val="TexteCourant"/>
    <w:next w:val="TexteCourant"/>
    <w:rsid w:val="001D4AFC"/>
    <w:pPr>
      <w:spacing w:before="360"/>
      <w:ind w:left="567"/>
      <w:outlineLvl w:val="1"/>
    </w:pPr>
    <w:rPr>
      <w:rFonts w:ascii="Arial" w:hAnsi="Arial"/>
      <w:b/>
      <w:color w:val="808080"/>
      <w:sz w:val="44"/>
    </w:rPr>
  </w:style>
  <w:style w:type="paragraph" w:customStyle="1" w:styleId="TitreNiveau3">
    <w:name w:val="TitreNiveau3"/>
    <w:basedOn w:val="TexteCourant"/>
    <w:next w:val="TexteCourant"/>
    <w:rsid w:val="001D4AFC"/>
    <w:pPr>
      <w:spacing w:before="360"/>
      <w:ind w:left="851"/>
      <w:outlineLvl w:val="2"/>
    </w:pPr>
    <w:rPr>
      <w:rFonts w:ascii="Arial" w:hAnsi="Arial"/>
      <w:b/>
      <w:color w:val="C0C0C0"/>
      <w:sz w:val="36"/>
    </w:rPr>
  </w:style>
  <w:style w:type="paragraph" w:customStyle="1" w:styleId="TitreNiveau4">
    <w:name w:val="TitreNiveau4"/>
    <w:basedOn w:val="TexteCourant"/>
    <w:next w:val="TexteCourant"/>
    <w:rsid w:val="001D4AFC"/>
    <w:pPr>
      <w:spacing w:before="240" w:after="0"/>
      <w:ind w:left="1134"/>
      <w:outlineLvl w:val="3"/>
    </w:pPr>
    <w:rPr>
      <w:rFonts w:ascii="Arial" w:hAnsi="Arial"/>
      <w:color w:val="808080"/>
      <w:sz w:val="28"/>
      <w:szCs w:val="28"/>
    </w:rPr>
  </w:style>
  <w:style w:type="paragraph" w:styleId="Explorateurdedocuments">
    <w:name w:val="Document Map"/>
    <w:basedOn w:val="Normal"/>
    <w:semiHidden/>
    <w:rsid w:val="001D4AFC"/>
    <w:pPr>
      <w:shd w:val="clear" w:color="auto" w:fill="000080"/>
    </w:pPr>
    <w:rPr>
      <w:rFonts w:ascii="Tahoma" w:hAnsi="Tahoma" w:cs="Arial Rounded MT Bold"/>
    </w:rPr>
  </w:style>
  <w:style w:type="paragraph" w:styleId="Pieddepage">
    <w:name w:val="footer"/>
    <w:basedOn w:val="Normal"/>
    <w:link w:val="PieddepageCar"/>
    <w:uiPriority w:val="99"/>
    <w:semiHidden/>
    <w:rsid w:val="001D4AFC"/>
    <w:pPr>
      <w:tabs>
        <w:tab w:val="center" w:pos="4536"/>
        <w:tab w:val="right" w:pos="9072"/>
      </w:tabs>
    </w:pPr>
  </w:style>
  <w:style w:type="paragraph" w:customStyle="1" w:styleId="ListeRetrait">
    <w:name w:val="ListeRetrait"/>
    <w:basedOn w:val="ListeAPuce"/>
    <w:rsid w:val="001D4AFC"/>
    <w:pPr>
      <w:numPr>
        <w:numId w:val="0"/>
      </w:numPr>
      <w:spacing w:before="0" w:after="0"/>
      <w:ind w:left="2325"/>
    </w:pPr>
  </w:style>
  <w:style w:type="paragraph" w:customStyle="1" w:styleId="EncadreTitre">
    <w:name w:val="EncadreTitre"/>
    <w:basedOn w:val="TexteCourant"/>
    <w:next w:val="EncadreTexte"/>
    <w:rsid w:val="001D4AFC"/>
    <w:pPr>
      <w:shd w:val="clear" w:color="auto" w:fill="D9D9D9"/>
      <w:spacing w:before="240"/>
      <w:jc w:val="center"/>
    </w:pPr>
    <w:rPr>
      <w:rFonts w:ascii="Arial" w:hAnsi="Arial"/>
      <w:b/>
    </w:rPr>
  </w:style>
  <w:style w:type="paragraph" w:customStyle="1" w:styleId="PartieNumero">
    <w:name w:val="PartieNumero"/>
    <w:basedOn w:val="TexteCourant"/>
    <w:next w:val="PartieTitre"/>
    <w:rsid w:val="001D4AFC"/>
    <w:pPr>
      <w:widowControl w:val="0"/>
      <w:pBdr>
        <w:top w:val="single" w:sz="30" w:space="8" w:color="auto"/>
      </w:pBdr>
      <w:spacing w:before="1000" w:after="400"/>
      <w:ind w:left="0"/>
      <w:jc w:val="center"/>
      <w:outlineLvl w:val="0"/>
    </w:pPr>
    <w:rPr>
      <w:rFonts w:ascii="Arial" w:hAnsi="Arial"/>
      <w:smallCaps/>
      <w:sz w:val="44"/>
    </w:rPr>
  </w:style>
  <w:style w:type="paragraph" w:customStyle="1" w:styleId="PartieTitre">
    <w:name w:val="PartieTitre"/>
    <w:basedOn w:val="TexteCourant"/>
    <w:next w:val="PartieIntroduction"/>
    <w:rsid w:val="001D4AFC"/>
    <w:pPr>
      <w:widowControl w:val="0"/>
      <w:spacing w:before="1200" w:after="600"/>
      <w:ind w:left="0"/>
      <w:jc w:val="center"/>
      <w:outlineLvl w:val="0"/>
    </w:pPr>
    <w:rPr>
      <w:rFonts w:ascii="Arial" w:hAnsi="Arial"/>
      <w:b/>
      <w:sz w:val="72"/>
    </w:rPr>
  </w:style>
  <w:style w:type="paragraph" w:customStyle="1" w:styleId="NoteTitre">
    <w:name w:val="NoteTitre"/>
    <w:basedOn w:val="TexteCourant"/>
    <w:next w:val="NoteTexte"/>
    <w:rsid w:val="001D4AFC"/>
    <w:pPr>
      <w:spacing w:after="0"/>
      <w:ind w:left="2268"/>
    </w:pPr>
    <w:rPr>
      <w:rFonts w:ascii="Arial" w:hAnsi="Arial"/>
      <w:b/>
      <w:sz w:val="18"/>
    </w:rPr>
  </w:style>
  <w:style w:type="paragraph" w:customStyle="1" w:styleId="NoteTexte">
    <w:name w:val="NoteTexte"/>
    <w:basedOn w:val="TexteCourant"/>
    <w:next w:val="Normal"/>
    <w:rsid w:val="001D4AFC"/>
    <w:pPr>
      <w:spacing w:before="40"/>
      <w:ind w:left="2268"/>
    </w:pPr>
    <w:rPr>
      <w:rFonts w:ascii="Arial" w:hAnsi="Arial"/>
      <w:sz w:val="18"/>
    </w:rPr>
  </w:style>
  <w:style w:type="paragraph" w:customStyle="1" w:styleId="FigureSource">
    <w:name w:val="FigureSource"/>
    <w:basedOn w:val="Normal"/>
    <w:rsid w:val="001D4AFC"/>
    <w:pPr>
      <w:spacing w:after="120"/>
      <w:jc w:val="center"/>
    </w:pPr>
    <w:rPr>
      <w:sz w:val="24"/>
    </w:rPr>
  </w:style>
  <w:style w:type="paragraph" w:customStyle="1" w:styleId="EncadreListeAPuce">
    <w:name w:val="EncadreListeAPuce"/>
    <w:basedOn w:val="TexteCourant"/>
    <w:next w:val="TexteCourant"/>
    <w:qFormat/>
    <w:rsid w:val="001D4AFC"/>
    <w:pPr>
      <w:numPr>
        <w:numId w:val="3"/>
      </w:numPr>
      <w:shd w:val="clear" w:color="auto" w:fill="E6E6E6"/>
      <w:spacing w:before="0" w:after="0"/>
      <w:ind w:left="1985" w:firstLine="0"/>
      <w:contextualSpacing/>
    </w:pPr>
    <w:rPr>
      <w:rFonts w:ascii="Arial" w:hAnsi="Arial" w:cs="Arial"/>
      <w:sz w:val="18"/>
      <w:szCs w:val="18"/>
    </w:rPr>
  </w:style>
  <w:style w:type="paragraph" w:customStyle="1" w:styleId="CodeResultat">
    <w:name w:val="CodeResultat"/>
    <w:basedOn w:val="Code"/>
    <w:rsid w:val="001D4AFC"/>
    <w:pPr>
      <w:pBdr>
        <w:top w:val="single" w:sz="12" w:space="1" w:color="C0C0C0"/>
        <w:left w:val="single" w:sz="12" w:space="4" w:color="C0C0C0"/>
        <w:bottom w:val="single" w:sz="12" w:space="1" w:color="C0C0C0"/>
        <w:right w:val="single" w:sz="12" w:space="4" w:color="C0C0C0"/>
      </w:pBdr>
      <w:spacing w:after="100"/>
      <w:jc w:val="left"/>
    </w:pPr>
  </w:style>
  <w:style w:type="paragraph" w:customStyle="1" w:styleId="ChapitreSommaire">
    <w:name w:val="ChapitreSommaire"/>
    <w:basedOn w:val="TexteCourant"/>
    <w:next w:val="TexteCourant"/>
    <w:rsid w:val="001D4AFC"/>
    <w:pPr>
      <w:spacing w:after="240"/>
      <w:jc w:val="left"/>
    </w:pPr>
    <w:rPr>
      <w:rFonts w:ascii="Arial" w:hAnsi="Arial"/>
      <w:i/>
    </w:rPr>
  </w:style>
  <w:style w:type="paragraph" w:customStyle="1" w:styleId="ListeANumeroNiveau2">
    <w:name w:val="ListeANumeroNiveau2"/>
    <w:basedOn w:val="ListeNiveau2"/>
    <w:rsid w:val="001D4AFC"/>
    <w:pPr>
      <w:numPr>
        <w:numId w:val="0"/>
      </w:numPr>
      <w:spacing w:before="120"/>
      <w:ind w:left="2948" w:hanging="510"/>
    </w:pPr>
  </w:style>
  <w:style w:type="paragraph" w:customStyle="1" w:styleId="PartieSommaire">
    <w:name w:val="PartieSommaire"/>
    <w:basedOn w:val="TexteCourant"/>
    <w:rsid w:val="001D4AFC"/>
    <w:rPr>
      <w:rFonts w:ascii="Arial" w:hAnsi="Arial"/>
      <w:i/>
    </w:rPr>
  </w:style>
  <w:style w:type="character" w:customStyle="1" w:styleId="URL">
    <w:name w:val="URL"/>
    <w:basedOn w:val="Policepardfaut"/>
    <w:rsid w:val="001D4AFC"/>
    <w:rPr>
      <w:rFonts w:ascii="Arial" w:hAnsi="Arial"/>
      <w:i/>
      <w:sz w:val="20"/>
    </w:rPr>
  </w:style>
  <w:style w:type="character" w:customStyle="1" w:styleId="CodeExergue">
    <w:name w:val="CodeExergue"/>
    <w:basedOn w:val="Policepardfaut"/>
    <w:rsid w:val="001D4AFC"/>
    <w:rPr>
      <w:rFonts w:ascii="Courier New" w:hAnsi="Courier New"/>
      <w:b/>
      <w:sz w:val="16"/>
    </w:rPr>
  </w:style>
  <w:style w:type="paragraph" w:customStyle="1" w:styleId="FigureNomDeFichier">
    <w:name w:val="FigureNomDeFichier"/>
    <w:basedOn w:val="TexteCourant"/>
    <w:qFormat/>
    <w:rsid w:val="001D4AFC"/>
    <w:pPr>
      <w:spacing w:after="0"/>
      <w:jc w:val="center"/>
    </w:pPr>
    <w:rPr>
      <w:b/>
      <w:color w:val="C0504D"/>
    </w:rPr>
  </w:style>
  <w:style w:type="character" w:customStyle="1" w:styleId="Indice">
    <w:name w:val="Indice"/>
    <w:basedOn w:val="Policepardfaut"/>
    <w:qFormat/>
    <w:rsid w:val="001D4AFC"/>
    <w:rPr>
      <w:vertAlign w:val="subscript"/>
    </w:rPr>
  </w:style>
  <w:style w:type="character" w:customStyle="1" w:styleId="Exposant">
    <w:name w:val="Exposant"/>
    <w:basedOn w:val="Policepardfaut"/>
    <w:qFormat/>
    <w:rsid w:val="001D4AFC"/>
    <w:rPr>
      <w:vertAlign w:val="superscript"/>
    </w:rPr>
  </w:style>
  <w:style w:type="character" w:customStyle="1" w:styleId="PetitesCapitales">
    <w:name w:val="PetitesCapitales"/>
    <w:basedOn w:val="Policepardfaut"/>
    <w:qFormat/>
    <w:rsid w:val="001D4AFC"/>
    <w:rPr>
      <w:smallCaps/>
    </w:rPr>
  </w:style>
  <w:style w:type="paragraph" w:customStyle="1" w:styleId="ChapitreMotsCles">
    <w:name w:val="ChapitreMotsCles"/>
    <w:basedOn w:val="TexteCourant"/>
    <w:qFormat/>
    <w:rsid w:val="001D4AFC"/>
    <w:pPr>
      <w:spacing w:before="40" w:after="40"/>
      <w:ind w:left="0"/>
      <w:jc w:val="left"/>
    </w:pPr>
    <w:rPr>
      <w:rFonts w:ascii="Arial" w:hAnsi="Arial" w:cs="Arial"/>
      <w:color w:val="A6A6A6"/>
    </w:rPr>
  </w:style>
  <w:style w:type="paragraph" w:customStyle="1" w:styleId="CitationExergueAuteur">
    <w:name w:val="CitationExergueAuteur"/>
    <w:basedOn w:val="TexteCourant"/>
    <w:next w:val="TexteCourant"/>
    <w:qFormat/>
    <w:rsid w:val="001D4AFC"/>
    <w:pPr>
      <w:spacing w:before="0"/>
      <w:jc w:val="right"/>
    </w:pPr>
    <w:rPr>
      <w:szCs w:val="24"/>
    </w:rPr>
  </w:style>
  <w:style w:type="paragraph" w:customStyle="1" w:styleId="CitationExergue">
    <w:name w:val="CitationExergue"/>
    <w:basedOn w:val="TexteCourant"/>
    <w:next w:val="CitationExergueAuteur"/>
    <w:qFormat/>
    <w:rsid w:val="001D4AFC"/>
    <w:pPr>
      <w:jc w:val="right"/>
    </w:pPr>
    <w:rPr>
      <w:i/>
    </w:rPr>
  </w:style>
  <w:style w:type="character" w:customStyle="1" w:styleId="PuceRepere">
    <w:name w:val="PuceRepere"/>
    <w:basedOn w:val="Policepardfaut"/>
    <w:qFormat/>
    <w:rsid w:val="001D4AFC"/>
    <w:rPr>
      <w:rFonts w:ascii="Arial" w:hAnsi="Arial"/>
      <w:b/>
      <w:color w:val="FFFFFF"/>
      <w:sz w:val="20"/>
      <w:bdr w:val="none" w:sz="0" w:space="0" w:color="auto"/>
      <w:shd w:val="clear" w:color="auto" w:fill="800000"/>
    </w:rPr>
  </w:style>
  <w:style w:type="paragraph" w:customStyle="1" w:styleId="CodeTitre">
    <w:name w:val="CodeTitre"/>
    <w:basedOn w:val="Code"/>
    <w:next w:val="Code"/>
    <w:rsid w:val="001D4AFC"/>
    <w:pPr>
      <w:pBdr>
        <w:left w:val="none" w:sz="0" w:space="0" w:color="auto"/>
      </w:pBdr>
      <w:spacing w:before="120"/>
    </w:pPr>
    <w:rPr>
      <w:b/>
      <w:sz w:val="20"/>
    </w:rPr>
  </w:style>
  <w:style w:type="paragraph" w:customStyle="1" w:styleId="EncadreListeANumeros">
    <w:name w:val="EncadreListeANumeros"/>
    <w:basedOn w:val="TexteCourant"/>
    <w:rsid w:val="001D4AFC"/>
    <w:pPr>
      <w:shd w:val="clear" w:color="auto" w:fill="E6E6E6"/>
      <w:spacing w:before="0" w:after="0"/>
    </w:pPr>
    <w:rPr>
      <w:rFonts w:ascii="Arial" w:hAnsi="Arial"/>
      <w:sz w:val="18"/>
    </w:rPr>
  </w:style>
  <w:style w:type="paragraph" w:customStyle="1" w:styleId="EncadreListeRetrait">
    <w:name w:val="EncadreListeRetrait"/>
    <w:basedOn w:val="TexteCourant"/>
    <w:rsid w:val="001D4AFC"/>
    <w:pPr>
      <w:shd w:val="clear" w:color="auto" w:fill="E6E6E6"/>
      <w:spacing w:before="0" w:after="0"/>
    </w:pPr>
    <w:rPr>
      <w:rFonts w:ascii="Arial" w:hAnsi="Arial"/>
      <w:sz w:val="18"/>
    </w:rPr>
  </w:style>
  <w:style w:type="paragraph" w:customStyle="1" w:styleId="EncadreSousTitre">
    <w:name w:val="EncadreSousTitre"/>
    <w:basedOn w:val="EncadreTexte"/>
    <w:next w:val="EncadreTexte"/>
    <w:rsid w:val="001D4AFC"/>
    <w:rPr>
      <w:b/>
    </w:rPr>
  </w:style>
  <w:style w:type="character" w:customStyle="1" w:styleId="NotePreTitre">
    <w:name w:val="NotePreTitre"/>
    <w:basedOn w:val="Policepardfaut"/>
    <w:rsid w:val="001D4AFC"/>
    <w:rPr>
      <w:rFonts w:ascii="Arial" w:hAnsi="Arial"/>
      <w:b/>
      <w:smallCaps/>
      <w:color w:val="808080"/>
      <w:sz w:val="18"/>
      <w:u w:val="single"/>
    </w:rPr>
  </w:style>
  <w:style w:type="character" w:customStyle="1" w:styleId="IndicationMaquettiste">
    <w:name w:val="IndicationMaquettiste"/>
    <w:basedOn w:val="Policepardfaut"/>
    <w:rsid w:val="001D4AFC"/>
    <w:rPr>
      <w:rFonts w:ascii="Times New Roman" w:hAnsi="Times New Roman"/>
      <w:color w:val="FF00FF"/>
      <w:sz w:val="24"/>
    </w:rPr>
  </w:style>
  <w:style w:type="character" w:customStyle="1" w:styleId="Menu">
    <w:name w:val="Menu"/>
    <w:basedOn w:val="Policepardfaut"/>
    <w:rsid w:val="00D36775"/>
    <w:rPr>
      <w:rFonts w:ascii="Times" w:hAnsi="Times"/>
      <w:b/>
      <w:i/>
      <w:color w:val="0424C4"/>
      <w:sz w:val="26"/>
    </w:rPr>
  </w:style>
  <w:style w:type="paragraph" w:styleId="Notedebasdepage">
    <w:name w:val="footnote text"/>
    <w:basedOn w:val="Normal"/>
    <w:link w:val="NotedebasdepageCar"/>
    <w:uiPriority w:val="99"/>
    <w:unhideWhenUsed/>
    <w:rsid w:val="002756E7"/>
  </w:style>
  <w:style w:type="character" w:customStyle="1" w:styleId="NotedebasdepageCar">
    <w:name w:val="Note de bas de page Car"/>
    <w:basedOn w:val="Policepardfaut"/>
    <w:link w:val="Notedebasdepage"/>
    <w:uiPriority w:val="99"/>
    <w:rsid w:val="002756E7"/>
    <w:rPr>
      <w:rFonts w:asciiTheme="minorHAnsi" w:eastAsiaTheme="minorEastAsia" w:hAnsiTheme="minorHAnsi" w:cstheme="minorBidi"/>
    </w:rPr>
  </w:style>
  <w:style w:type="character" w:styleId="Appelnotedebasdep">
    <w:name w:val="footnote reference"/>
    <w:basedOn w:val="Policepardfaut"/>
    <w:uiPriority w:val="99"/>
    <w:semiHidden/>
    <w:unhideWhenUsed/>
    <w:rsid w:val="002756E7"/>
    <w:rPr>
      <w:rFonts w:cs="Times New Roman"/>
      <w:vertAlign w:val="superscript"/>
    </w:rPr>
  </w:style>
  <w:style w:type="paragraph" w:styleId="Textedebulles">
    <w:name w:val="Balloon Text"/>
    <w:basedOn w:val="Normal"/>
    <w:link w:val="TextedebullesCar"/>
    <w:uiPriority w:val="99"/>
    <w:semiHidden/>
    <w:unhideWhenUsed/>
    <w:rsid w:val="008D5287"/>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8D5287"/>
    <w:rPr>
      <w:rFonts w:ascii="Tahoma" w:hAnsi="Tahoma" w:cs="Tahoma"/>
      <w:sz w:val="16"/>
      <w:szCs w:val="16"/>
      <w:lang w:eastAsia="en-US"/>
    </w:rPr>
  </w:style>
  <w:style w:type="paragraph" w:styleId="Lgende">
    <w:name w:val="caption"/>
    <w:basedOn w:val="Normal"/>
    <w:next w:val="Normal"/>
    <w:uiPriority w:val="35"/>
    <w:unhideWhenUsed/>
    <w:qFormat/>
    <w:rsid w:val="008D5287"/>
    <w:rPr>
      <w:b/>
      <w:bCs/>
      <w:color w:val="4F81BD" w:themeColor="accent1"/>
      <w:sz w:val="18"/>
      <w:szCs w:val="18"/>
    </w:rPr>
  </w:style>
  <w:style w:type="paragraph" w:styleId="Paragraphedeliste">
    <w:name w:val="List Paragraph"/>
    <w:basedOn w:val="Normal"/>
    <w:uiPriority w:val="34"/>
    <w:qFormat/>
    <w:rsid w:val="00136356"/>
    <w:pPr>
      <w:ind w:left="720"/>
      <w:contextualSpacing/>
    </w:pPr>
  </w:style>
  <w:style w:type="character" w:customStyle="1" w:styleId="Titre2Car">
    <w:name w:val="Titre 2 Car"/>
    <w:basedOn w:val="Policepardfaut"/>
    <w:link w:val="Titre2"/>
    <w:uiPriority w:val="9"/>
    <w:rsid w:val="005C753A"/>
    <w:rPr>
      <w:rFonts w:ascii="Arial" w:hAnsi="Arial"/>
      <w:b/>
      <w:sz w:val="36"/>
      <w:lang w:eastAsia="en-US"/>
    </w:rPr>
  </w:style>
  <w:style w:type="paragraph" w:styleId="NormalWeb">
    <w:name w:val="Normal (Web)"/>
    <w:basedOn w:val="Normal"/>
    <w:uiPriority w:val="99"/>
    <w:unhideWhenUsed/>
    <w:rsid w:val="00426B0C"/>
    <w:pPr>
      <w:spacing w:beforeAutospacing="1" w:after="100" w:afterAutospacing="1"/>
    </w:pPr>
    <w:rPr>
      <w:sz w:val="24"/>
      <w:szCs w:val="24"/>
    </w:rPr>
  </w:style>
  <w:style w:type="character" w:styleId="Lienhypertexte">
    <w:name w:val="Hyperlink"/>
    <w:basedOn w:val="Policepardfaut"/>
    <w:uiPriority w:val="99"/>
    <w:unhideWhenUsed/>
    <w:rsid w:val="00426B0C"/>
    <w:rPr>
      <w:color w:val="0000FF" w:themeColor="hyperlink"/>
      <w:u w:val="single"/>
    </w:rPr>
  </w:style>
  <w:style w:type="character" w:customStyle="1" w:styleId="apple-converted-space">
    <w:name w:val="apple-converted-space"/>
    <w:basedOn w:val="Policepardfaut"/>
    <w:rsid w:val="002E7D71"/>
  </w:style>
  <w:style w:type="character" w:customStyle="1" w:styleId="sparkop">
    <w:name w:val="sparkop"/>
    <w:basedOn w:val="Policepardfaut"/>
    <w:rsid w:val="002E7D71"/>
  </w:style>
  <w:style w:type="character" w:customStyle="1" w:styleId="closure">
    <w:name w:val="closure"/>
    <w:basedOn w:val="Policepardfaut"/>
    <w:rsid w:val="002E7D71"/>
  </w:style>
  <w:style w:type="paragraph" w:styleId="PrformatHTML">
    <w:name w:val="HTML Preformatted"/>
    <w:basedOn w:val="Normal"/>
    <w:link w:val="PrformatHTMLCar"/>
    <w:uiPriority w:val="99"/>
    <w:unhideWhenUsed/>
    <w:rsid w:val="005C0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rPr>
  </w:style>
  <w:style w:type="character" w:customStyle="1" w:styleId="PrformatHTMLCar">
    <w:name w:val="Préformaté HTML Car"/>
    <w:basedOn w:val="Policepardfaut"/>
    <w:link w:val="PrformatHTML"/>
    <w:uiPriority w:val="99"/>
    <w:rsid w:val="005C0C1C"/>
    <w:rPr>
      <w:rFonts w:ascii="Courier New" w:hAnsi="Courier New" w:cs="Courier New"/>
    </w:rPr>
  </w:style>
  <w:style w:type="character" w:customStyle="1" w:styleId="lang-en">
    <w:name w:val="lang-en"/>
    <w:basedOn w:val="Policepardfaut"/>
    <w:rsid w:val="006318F5"/>
    <w:rPr>
      <w:rFonts w:cs="Times New Roman"/>
    </w:rPr>
  </w:style>
  <w:style w:type="character" w:customStyle="1" w:styleId="nowrap">
    <w:name w:val="nowrap"/>
    <w:basedOn w:val="Policepardfaut"/>
    <w:rsid w:val="006318F5"/>
    <w:rPr>
      <w:rFonts w:cs="Times New Roman"/>
    </w:rPr>
  </w:style>
  <w:style w:type="character" w:styleId="CodeHTML">
    <w:name w:val="HTML Code"/>
    <w:basedOn w:val="Policepardfaut"/>
    <w:uiPriority w:val="99"/>
    <w:semiHidden/>
    <w:unhideWhenUsed/>
    <w:rsid w:val="00412998"/>
    <w:rPr>
      <w:rFonts w:ascii="Courier New" w:hAnsi="Courier New" w:cs="Courier New"/>
      <w:sz w:val="20"/>
      <w:szCs w:val="20"/>
    </w:rPr>
  </w:style>
  <w:style w:type="paragraph" w:styleId="Sansinterligne">
    <w:name w:val="No Spacing"/>
    <w:aliases w:val="dans_la_partie"/>
    <w:uiPriority w:val="1"/>
    <w:qFormat/>
    <w:rsid w:val="009C36C3"/>
    <w:pPr>
      <w:numPr>
        <w:numId w:val="4"/>
      </w:numPr>
      <w:spacing w:after="120" w:line="276" w:lineRule="auto"/>
    </w:pPr>
    <w:rPr>
      <w:rFonts w:ascii="Courier New" w:eastAsiaTheme="minorEastAsia" w:hAnsi="Courier New" w:cstheme="minorBidi"/>
      <w:szCs w:val="22"/>
    </w:rPr>
  </w:style>
  <w:style w:type="character" w:customStyle="1" w:styleId="Titre1Car">
    <w:name w:val="Titre 1 Car"/>
    <w:aliases w:val="ESSAI Car"/>
    <w:basedOn w:val="Policepardfaut"/>
    <w:link w:val="Titre1"/>
    <w:uiPriority w:val="9"/>
    <w:rsid w:val="00A269A9"/>
    <w:rPr>
      <w:rFonts w:ascii="Arial" w:eastAsiaTheme="minorEastAsia" w:hAnsi="Arial" w:cstheme="minorBidi"/>
      <w:b/>
      <w:sz w:val="48"/>
      <w:szCs w:val="22"/>
    </w:rPr>
  </w:style>
  <w:style w:type="table" w:styleId="Grilledutableau">
    <w:name w:val="Table Grid"/>
    <w:basedOn w:val="TableauNormal"/>
    <w:uiPriority w:val="59"/>
    <w:rsid w:val="00CB208B"/>
    <w:rPr>
      <w:rFonts w:asciiTheme="minorHAnsi" w:eastAsiaTheme="minorEastAsia"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4D2898"/>
    <w:rPr>
      <w:rFonts w:ascii="Arial" w:eastAsiaTheme="minorEastAsia" w:hAnsi="Arial" w:cstheme="minorBidi"/>
      <w:b/>
      <w:sz w:val="28"/>
      <w:szCs w:val="22"/>
    </w:rPr>
  </w:style>
  <w:style w:type="character" w:customStyle="1" w:styleId="Titre4Car">
    <w:name w:val="Titre 4 Car"/>
    <w:basedOn w:val="Policepardfaut"/>
    <w:link w:val="Titre4"/>
    <w:uiPriority w:val="9"/>
    <w:rsid w:val="004D2898"/>
    <w:rPr>
      <w:rFonts w:ascii="Arial" w:eastAsiaTheme="minorEastAsia" w:hAnsi="Arial" w:cstheme="minorBidi"/>
      <w:b/>
      <w:sz w:val="22"/>
      <w:szCs w:val="22"/>
    </w:rPr>
  </w:style>
  <w:style w:type="character" w:styleId="Lienhypertextesuivivisit">
    <w:name w:val="FollowedHyperlink"/>
    <w:basedOn w:val="Policepardfaut"/>
    <w:uiPriority w:val="99"/>
    <w:semiHidden/>
    <w:unhideWhenUsed/>
    <w:rsid w:val="004D2898"/>
    <w:rPr>
      <w:color w:val="800080" w:themeColor="followedHyperlink"/>
      <w:u w:val="single"/>
    </w:rPr>
  </w:style>
  <w:style w:type="character" w:customStyle="1" w:styleId="Titre1Car1">
    <w:name w:val="Titre 1 Car1"/>
    <w:aliases w:val="ESSAI Car1"/>
    <w:basedOn w:val="Policepardfaut"/>
    <w:uiPriority w:val="9"/>
    <w:rsid w:val="004D2898"/>
    <w:rPr>
      <w:rFonts w:asciiTheme="majorHAnsi" w:eastAsiaTheme="majorEastAsia" w:hAnsiTheme="majorHAnsi" w:cstheme="majorBidi"/>
      <w:b/>
      <w:bCs/>
      <w:color w:val="365F91" w:themeColor="accent1" w:themeShade="BF"/>
      <w:sz w:val="28"/>
      <w:szCs w:val="28"/>
      <w:lang w:eastAsia="fr-FR"/>
    </w:rPr>
  </w:style>
  <w:style w:type="paragraph" w:styleId="TM1">
    <w:name w:val="toc 1"/>
    <w:basedOn w:val="Normal"/>
    <w:next w:val="Normal"/>
    <w:autoRedefine/>
    <w:uiPriority w:val="39"/>
    <w:semiHidden/>
    <w:unhideWhenUsed/>
    <w:rsid w:val="004D2898"/>
    <w:pPr>
      <w:tabs>
        <w:tab w:val="right" w:leader="dot" w:pos="9062"/>
      </w:tabs>
      <w:spacing w:after="100"/>
    </w:pPr>
    <w:rPr>
      <w:rFonts w:ascii="Segoe UI" w:hAnsi="Segoe UI" w:cs="Segoe UI"/>
      <w:noProof/>
    </w:rPr>
  </w:style>
  <w:style w:type="paragraph" w:styleId="TM2">
    <w:name w:val="toc 2"/>
    <w:basedOn w:val="Normal"/>
    <w:next w:val="Normal"/>
    <w:autoRedefine/>
    <w:uiPriority w:val="39"/>
    <w:semiHidden/>
    <w:unhideWhenUsed/>
    <w:rsid w:val="004D2898"/>
    <w:pPr>
      <w:spacing w:after="100"/>
      <w:ind w:left="220"/>
    </w:pPr>
  </w:style>
  <w:style w:type="paragraph" w:styleId="TM3">
    <w:name w:val="toc 3"/>
    <w:basedOn w:val="Normal"/>
    <w:next w:val="Normal"/>
    <w:autoRedefine/>
    <w:uiPriority w:val="39"/>
    <w:semiHidden/>
    <w:unhideWhenUsed/>
    <w:rsid w:val="004D2898"/>
    <w:pPr>
      <w:spacing w:after="100"/>
      <w:ind w:left="440"/>
    </w:pPr>
  </w:style>
  <w:style w:type="paragraph" w:styleId="TM4">
    <w:name w:val="toc 4"/>
    <w:basedOn w:val="Normal"/>
    <w:next w:val="Normal"/>
    <w:autoRedefine/>
    <w:uiPriority w:val="39"/>
    <w:semiHidden/>
    <w:unhideWhenUsed/>
    <w:rsid w:val="004D2898"/>
    <w:pPr>
      <w:spacing w:after="100"/>
      <w:ind w:left="660"/>
    </w:pPr>
  </w:style>
  <w:style w:type="paragraph" w:styleId="TM5">
    <w:name w:val="toc 5"/>
    <w:basedOn w:val="Normal"/>
    <w:next w:val="Normal"/>
    <w:autoRedefine/>
    <w:uiPriority w:val="39"/>
    <w:semiHidden/>
    <w:unhideWhenUsed/>
    <w:rsid w:val="004D2898"/>
    <w:pPr>
      <w:spacing w:after="100"/>
      <w:ind w:left="880"/>
    </w:pPr>
  </w:style>
  <w:style w:type="paragraph" w:styleId="TM6">
    <w:name w:val="toc 6"/>
    <w:basedOn w:val="Normal"/>
    <w:next w:val="Normal"/>
    <w:autoRedefine/>
    <w:uiPriority w:val="39"/>
    <w:semiHidden/>
    <w:unhideWhenUsed/>
    <w:rsid w:val="004D2898"/>
    <w:pPr>
      <w:spacing w:after="100"/>
      <w:ind w:left="1100"/>
    </w:pPr>
  </w:style>
  <w:style w:type="paragraph" w:styleId="TM7">
    <w:name w:val="toc 7"/>
    <w:basedOn w:val="Normal"/>
    <w:next w:val="Normal"/>
    <w:autoRedefine/>
    <w:uiPriority w:val="39"/>
    <w:semiHidden/>
    <w:unhideWhenUsed/>
    <w:rsid w:val="004D2898"/>
    <w:pPr>
      <w:spacing w:after="100"/>
      <w:ind w:left="1320"/>
    </w:pPr>
  </w:style>
  <w:style w:type="paragraph" w:styleId="TM8">
    <w:name w:val="toc 8"/>
    <w:basedOn w:val="Normal"/>
    <w:next w:val="Normal"/>
    <w:autoRedefine/>
    <w:uiPriority w:val="39"/>
    <w:semiHidden/>
    <w:unhideWhenUsed/>
    <w:rsid w:val="004D2898"/>
    <w:pPr>
      <w:spacing w:after="100"/>
      <w:ind w:left="1540"/>
    </w:pPr>
  </w:style>
  <w:style w:type="paragraph" w:styleId="TM9">
    <w:name w:val="toc 9"/>
    <w:basedOn w:val="Normal"/>
    <w:next w:val="Normal"/>
    <w:autoRedefine/>
    <w:uiPriority w:val="39"/>
    <w:semiHidden/>
    <w:unhideWhenUsed/>
    <w:rsid w:val="004D2898"/>
    <w:pPr>
      <w:spacing w:after="100"/>
      <w:ind w:left="1760"/>
    </w:pPr>
  </w:style>
  <w:style w:type="paragraph" w:styleId="Commentaire">
    <w:name w:val="annotation text"/>
    <w:basedOn w:val="Normal"/>
    <w:link w:val="CommentaireCar1"/>
    <w:uiPriority w:val="99"/>
    <w:semiHidden/>
    <w:unhideWhenUsed/>
    <w:rsid w:val="004D2898"/>
    <w:pPr>
      <w:spacing w:line="240" w:lineRule="auto"/>
    </w:pPr>
    <w:rPr>
      <w:sz w:val="20"/>
      <w:szCs w:val="20"/>
    </w:rPr>
  </w:style>
  <w:style w:type="character" w:customStyle="1" w:styleId="CommentaireCar">
    <w:name w:val="Commentaire Car"/>
    <w:basedOn w:val="Policepardfaut"/>
    <w:uiPriority w:val="99"/>
    <w:semiHidden/>
    <w:rsid w:val="004D2898"/>
    <w:rPr>
      <w:rFonts w:asciiTheme="minorHAnsi" w:eastAsiaTheme="minorEastAsia" w:hAnsiTheme="minorHAnsi" w:cstheme="minorBidi"/>
    </w:rPr>
  </w:style>
  <w:style w:type="character" w:customStyle="1" w:styleId="En-tteCar">
    <w:name w:val="En-tête Car"/>
    <w:basedOn w:val="Policepardfaut"/>
    <w:link w:val="En-tte"/>
    <w:uiPriority w:val="99"/>
    <w:semiHidden/>
    <w:rsid w:val="004D2898"/>
    <w:rPr>
      <w:rFonts w:asciiTheme="minorHAnsi" w:eastAsiaTheme="minorEastAsia" w:hAnsiTheme="minorHAnsi" w:cstheme="minorBidi"/>
      <w:sz w:val="22"/>
      <w:szCs w:val="22"/>
    </w:rPr>
  </w:style>
  <w:style w:type="character" w:customStyle="1" w:styleId="PieddepageCar">
    <w:name w:val="Pied de page Car"/>
    <w:basedOn w:val="Policepardfaut"/>
    <w:link w:val="Pieddepage"/>
    <w:uiPriority w:val="99"/>
    <w:semiHidden/>
    <w:rsid w:val="004D2898"/>
    <w:rPr>
      <w:rFonts w:asciiTheme="minorHAnsi" w:eastAsiaTheme="minorEastAsia" w:hAnsiTheme="minorHAnsi" w:cstheme="minorBidi"/>
      <w:sz w:val="22"/>
      <w:szCs w:val="22"/>
    </w:rPr>
  </w:style>
  <w:style w:type="paragraph" w:styleId="Objetducommentaire">
    <w:name w:val="annotation subject"/>
    <w:basedOn w:val="Commentaire"/>
    <w:next w:val="Commentaire"/>
    <w:link w:val="ObjetducommentaireCar1"/>
    <w:uiPriority w:val="99"/>
    <w:semiHidden/>
    <w:unhideWhenUsed/>
    <w:rsid w:val="004D2898"/>
    <w:rPr>
      <w:b/>
      <w:bCs/>
    </w:rPr>
  </w:style>
  <w:style w:type="character" w:customStyle="1" w:styleId="ObjetducommentaireCar">
    <w:name w:val="Objet du commentaire Car"/>
    <w:basedOn w:val="CommentaireCar"/>
    <w:uiPriority w:val="99"/>
    <w:semiHidden/>
    <w:rsid w:val="004D2898"/>
    <w:rPr>
      <w:rFonts w:asciiTheme="minorHAnsi" w:eastAsiaTheme="minorEastAsia" w:hAnsiTheme="minorHAnsi" w:cstheme="minorBidi"/>
      <w:b/>
      <w:bCs/>
    </w:rPr>
  </w:style>
  <w:style w:type="paragraph" w:styleId="En-ttedetabledesmatires">
    <w:name w:val="TOC Heading"/>
    <w:basedOn w:val="Titre1"/>
    <w:next w:val="Normal"/>
    <w:uiPriority w:val="39"/>
    <w:semiHidden/>
    <w:unhideWhenUsed/>
    <w:qFormat/>
    <w:rsid w:val="004D2898"/>
    <w:pPr>
      <w:keepNext/>
      <w:keepLines/>
      <w:spacing w:before="480" w:after="0"/>
      <w:outlineLvl w:val="9"/>
    </w:pPr>
    <w:rPr>
      <w:rFonts w:asciiTheme="majorHAnsi" w:eastAsiaTheme="majorEastAsia" w:hAnsiTheme="majorHAnsi" w:cstheme="majorBidi"/>
      <w:bCs/>
      <w:color w:val="365F91" w:themeColor="accent1" w:themeShade="BF"/>
      <w:sz w:val="28"/>
      <w:szCs w:val="28"/>
      <w:lang w:eastAsia="en-US"/>
    </w:rPr>
  </w:style>
  <w:style w:type="paragraph" w:customStyle="1" w:styleId="first">
    <w:name w:val="first"/>
    <w:basedOn w:val="Normal"/>
    <w:uiPriority w:val="99"/>
    <w:rsid w:val="004D28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e">
    <w:name w:val="texte"/>
    <w:basedOn w:val="Normal"/>
    <w:uiPriority w:val="99"/>
    <w:rsid w:val="004D28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iv1">
    <w:name w:val="niv1"/>
    <w:basedOn w:val="Normal"/>
    <w:uiPriority w:val="99"/>
    <w:rsid w:val="004D28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Juvenal2Car">
    <w:name w:val="Titre Juvenal 2 Car"/>
    <w:basedOn w:val="Titre2Car"/>
    <w:link w:val="TitreJuvenal2"/>
    <w:locked/>
    <w:rsid w:val="004D2898"/>
    <w:rPr>
      <w:rFonts w:asciiTheme="majorHAnsi" w:eastAsiaTheme="majorEastAsia" w:hAnsiTheme="majorHAnsi" w:cstheme="majorBidi"/>
      <w:b/>
      <w:bCs/>
      <w:color w:val="4F81BD" w:themeColor="accent1"/>
      <w:sz w:val="24"/>
      <w:szCs w:val="26"/>
      <w:lang w:eastAsia="en-US"/>
    </w:rPr>
  </w:style>
  <w:style w:type="paragraph" w:customStyle="1" w:styleId="TitreJuvenal2">
    <w:name w:val="Titre Juvenal 2"/>
    <w:basedOn w:val="Titre2"/>
    <w:next w:val="Normal"/>
    <w:link w:val="TitreJuvenal2Car"/>
    <w:qFormat/>
    <w:rsid w:val="004D2898"/>
    <w:pPr>
      <w:keepLines/>
      <w:spacing w:before="200"/>
      <w:ind w:left="792" w:hanging="432"/>
      <w:jc w:val="both"/>
    </w:pPr>
    <w:rPr>
      <w:rFonts w:asciiTheme="majorHAnsi" w:eastAsiaTheme="majorEastAsia" w:hAnsiTheme="majorHAnsi" w:cstheme="majorBidi"/>
      <w:bCs/>
      <w:color w:val="4F81BD" w:themeColor="accent1"/>
      <w:sz w:val="24"/>
      <w:szCs w:val="26"/>
    </w:rPr>
  </w:style>
  <w:style w:type="character" w:customStyle="1" w:styleId="pln">
    <w:name w:val="pln"/>
    <w:basedOn w:val="Policepardfaut"/>
    <w:rsid w:val="004D2898"/>
  </w:style>
  <w:style w:type="character" w:customStyle="1" w:styleId="pun">
    <w:name w:val="pun"/>
    <w:basedOn w:val="Policepardfaut"/>
    <w:rsid w:val="004D2898"/>
  </w:style>
  <w:style w:type="character" w:customStyle="1" w:styleId="lit">
    <w:name w:val="lit"/>
    <w:basedOn w:val="Policepardfaut"/>
    <w:rsid w:val="004D2898"/>
  </w:style>
  <w:style w:type="character" w:customStyle="1" w:styleId="CommentaireCar1">
    <w:name w:val="Commentaire Car1"/>
    <w:basedOn w:val="Policepardfaut"/>
    <w:link w:val="Commentaire"/>
    <w:uiPriority w:val="99"/>
    <w:semiHidden/>
    <w:locked/>
    <w:rsid w:val="004D2898"/>
    <w:rPr>
      <w:rFonts w:asciiTheme="minorHAnsi" w:eastAsiaTheme="minorEastAsia" w:hAnsiTheme="minorHAnsi" w:cstheme="minorBidi"/>
    </w:rPr>
  </w:style>
  <w:style w:type="character" w:customStyle="1" w:styleId="ObjetducommentaireCar1">
    <w:name w:val="Objet du commentaire Car1"/>
    <w:basedOn w:val="CommentaireCar1"/>
    <w:link w:val="Objetducommentaire"/>
    <w:uiPriority w:val="99"/>
    <w:semiHidden/>
    <w:locked/>
    <w:rsid w:val="004D2898"/>
    <w:rPr>
      <w:rFonts w:asciiTheme="minorHAnsi" w:eastAsiaTheme="minorEastAsia" w:hAnsiTheme="minorHAnsi" w:cstheme="minorBidi"/>
      <w:b/>
      <w:bCs/>
    </w:rPr>
  </w:style>
  <w:style w:type="character" w:customStyle="1" w:styleId="price-data">
    <w:name w:val="price-data"/>
    <w:basedOn w:val="Policepardfaut"/>
    <w:rsid w:val="004D2898"/>
  </w:style>
  <w:style w:type="character" w:customStyle="1" w:styleId="codeinline">
    <w:name w:val="codeinline"/>
    <w:basedOn w:val="Policepardfaut"/>
    <w:rsid w:val="004D2898"/>
    <w:rPr>
      <w:rFonts w:ascii="Times New Roman" w:hAnsi="Times New Roman" w:cs="Times New Roman" w:hint="default"/>
    </w:rPr>
  </w:style>
  <w:style w:type="character" w:customStyle="1" w:styleId="api">
    <w:name w:val="api"/>
    <w:basedOn w:val="Policepardfaut"/>
    <w:rsid w:val="004D2898"/>
    <w:rPr>
      <w:rFonts w:ascii="Times New Roman" w:hAnsi="Times New Roman" w:cs="Times New Roman" w:hint="default"/>
    </w:rPr>
  </w:style>
  <w:style w:type="character" w:customStyle="1" w:styleId="exempledefinition">
    <w:name w:val="exempledefinition"/>
    <w:basedOn w:val="Policepardfaut"/>
    <w:rsid w:val="004D2898"/>
    <w:rPr>
      <w:rFonts w:ascii="Times New Roman" w:hAnsi="Times New Roman" w:cs="Times New Roman" w:hint="default"/>
    </w:rPr>
  </w:style>
  <w:style w:type="character" w:customStyle="1" w:styleId="romain">
    <w:name w:val="romain"/>
    <w:basedOn w:val="Policepardfaut"/>
    <w:rsid w:val="004D2898"/>
    <w:rPr>
      <w:rFonts w:ascii="Times New Roman" w:hAnsi="Times New Roman" w:cs="Times New Roman" w:hint="default"/>
    </w:rPr>
  </w:style>
  <w:style w:type="character" w:customStyle="1" w:styleId="transcription">
    <w:name w:val="transcription"/>
    <w:basedOn w:val="Policepardfaut"/>
    <w:rsid w:val="004D2898"/>
  </w:style>
  <w:style w:type="character" w:customStyle="1" w:styleId="citation">
    <w:name w:val="citation"/>
    <w:basedOn w:val="Policepardfaut"/>
    <w:rsid w:val="004D2898"/>
  </w:style>
  <w:style w:type="character" w:customStyle="1" w:styleId="italique">
    <w:name w:val="italique"/>
    <w:basedOn w:val="Policepardfaut"/>
    <w:rsid w:val="004D2898"/>
  </w:style>
  <w:style w:type="character" w:customStyle="1" w:styleId="mw-headline">
    <w:name w:val="mw-headline"/>
    <w:basedOn w:val="Policepardfaut"/>
    <w:rsid w:val="004D2898"/>
  </w:style>
  <w:style w:type="character" w:customStyle="1" w:styleId="mw-editsection">
    <w:name w:val="mw-editsection"/>
    <w:basedOn w:val="Policepardfaut"/>
    <w:rsid w:val="004D2898"/>
  </w:style>
  <w:style w:type="character" w:customStyle="1" w:styleId="mw-editsection-bracket">
    <w:name w:val="mw-editsection-bracket"/>
    <w:basedOn w:val="Policepardfaut"/>
    <w:rsid w:val="004D2898"/>
  </w:style>
  <w:style w:type="character" w:customStyle="1" w:styleId="mw-editsection-divider">
    <w:name w:val="mw-editsection-divider"/>
    <w:basedOn w:val="Policepardfaut"/>
    <w:rsid w:val="004D2898"/>
  </w:style>
  <w:style w:type="paragraph" w:customStyle="1" w:styleId="Question">
    <w:name w:val="Question"/>
    <w:basedOn w:val="TexteCourant"/>
    <w:next w:val="TexteCourant"/>
    <w:qFormat/>
    <w:rsid w:val="009C43E6"/>
    <w:pPr>
      <w:spacing w:before="360"/>
    </w:pPr>
    <w:rPr>
      <w:color w:val="1F497D" w:themeColor="text2"/>
    </w:rPr>
  </w:style>
  <w:style w:type="character" w:styleId="Marquedecommentaire">
    <w:name w:val="annotation reference"/>
    <w:basedOn w:val="Policepardfaut"/>
    <w:uiPriority w:val="99"/>
    <w:semiHidden/>
    <w:unhideWhenUsed/>
    <w:rsid w:val="009C43E6"/>
    <w:rPr>
      <w:sz w:val="16"/>
      <w:szCs w:val="16"/>
    </w:rPr>
  </w:style>
  <w:style w:type="character" w:customStyle="1" w:styleId="CodeCouleur">
    <w:name w:val="CodeCouleur"/>
    <w:basedOn w:val="Policepardfaut"/>
    <w:uiPriority w:val="1"/>
    <w:qFormat/>
    <w:rsid w:val="00074398"/>
    <w:rPr>
      <w:b/>
      <w:color w:val="0070C0"/>
    </w:rPr>
  </w:style>
  <w:style w:type="character" w:styleId="Textedelespacerserv">
    <w:name w:val="Placeholder Text"/>
    <w:basedOn w:val="Policepardfaut"/>
    <w:uiPriority w:val="99"/>
    <w:semiHidden/>
    <w:rsid w:val="00F2381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738"/>
    <w:pPr>
      <w:spacing w:after="200" w:line="276" w:lineRule="auto"/>
    </w:pPr>
    <w:rPr>
      <w:rFonts w:asciiTheme="minorHAnsi" w:eastAsiaTheme="minorEastAsia" w:hAnsiTheme="minorHAnsi" w:cstheme="minorBidi"/>
      <w:sz w:val="22"/>
      <w:szCs w:val="22"/>
    </w:rPr>
  </w:style>
  <w:style w:type="paragraph" w:styleId="Titre1">
    <w:name w:val="heading 1"/>
    <w:aliases w:val="ESSAI"/>
    <w:basedOn w:val="Normal"/>
    <w:next w:val="Normal"/>
    <w:link w:val="Titre1Car"/>
    <w:uiPriority w:val="9"/>
    <w:qFormat/>
    <w:rsid w:val="001D4AFC"/>
    <w:pPr>
      <w:spacing w:before="400" w:after="100"/>
      <w:outlineLvl w:val="0"/>
    </w:pPr>
    <w:rPr>
      <w:rFonts w:ascii="Arial" w:hAnsi="Arial"/>
      <w:b/>
      <w:sz w:val="48"/>
    </w:rPr>
  </w:style>
  <w:style w:type="paragraph" w:styleId="Titre2">
    <w:name w:val="heading 2"/>
    <w:basedOn w:val="Normal"/>
    <w:next w:val="Normal"/>
    <w:link w:val="Titre2Car"/>
    <w:uiPriority w:val="9"/>
    <w:qFormat/>
    <w:rsid w:val="001D4AFC"/>
    <w:pPr>
      <w:keepNext/>
      <w:spacing w:before="320" w:after="0"/>
      <w:outlineLvl w:val="1"/>
    </w:pPr>
    <w:rPr>
      <w:rFonts w:ascii="Arial" w:hAnsi="Arial"/>
      <w:b/>
      <w:sz w:val="36"/>
    </w:rPr>
  </w:style>
  <w:style w:type="paragraph" w:styleId="Titre3">
    <w:name w:val="heading 3"/>
    <w:basedOn w:val="Normal"/>
    <w:next w:val="Normal"/>
    <w:link w:val="Titre3Car"/>
    <w:uiPriority w:val="9"/>
    <w:qFormat/>
    <w:rsid w:val="001D4AFC"/>
    <w:pPr>
      <w:keepNext/>
      <w:keepLines/>
      <w:tabs>
        <w:tab w:val="left" w:leader="underscore" w:pos="1985"/>
      </w:tabs>
      <w:spacing w:before="240" w:after="0"/>
      <w:outlineLvl w:val="2"/>
    </w:pPr>
    <w:rPr>
      <w:rFonts w:ascii="Arial" w:hAnsi="Arial"/>
      <w:b/>
      <w:sz w:val="28"/>
    </w:rPr>
  </w:style>
  <w:style w:type="paragraph" w:styleId="Titre4">
    <w:name w:val="heading 4"/>
    <w:basedOn w:val="Normal"/>
    <w:next w:val="Normal"/>
    <w:link w:val="Titre4Car"/>
    <w:uiPriority w:val="9"/>
    <w:qFormat/>
    <w:rsid w:val="001D4AFC"/>
    <w:pPr>
      <w:keepNext/>
      <w:keepLines/>
      <w:spacing w:before="160" w:after="80"/>
      <w:outlineLvl w:val="3"/>
    </w:pPr>
    <w:rPr>
      <w:rFonts w:ascii="Arial" w:hAnsi="Arial"/>
      <w:b/>
    </w:rPr>
  </w:style>
  <w:style w:type="paragraph" w:styleId="Titre5">
    <w:name w:val="heading 5"/>
    <w:basedOn w:val="Titre4"/>
    <w:next w:val="Normal"/>
    <w:qFormat/>
    <w:rsid w:val="001D4AFC"/>
    <w:pPr>
      <w:outlineLvl w:val="4"/>
    </w:pPr>
    <w:rPr>
      <w:b w:val="0"/>
      <w:i/>
      <w:sz w:val="20"/>
    </w:rPr>
  </w:style>
  <w:style w:type="paragraph" w:styleId="Titre6">
    <w:name w:val="heading 6"/>
    <w:basedOn w:val="Normal"/>
    <w:next w:val="Normal"/>
    <w:qFormat/>
    <w:rsid w:val="001D4AFC"/>
    <w:pPr>
      <w:spacing w:before="240"/>
      <w:outlineLvl w:val="5"/>
    </w:pPr>
    <w:rPr>
      <w:rFonts w:ascii="Arial" w:hAnsi="Arial"/>
      <w:b/>
      <w:sz w:val="18"/>
    </w:rPr>
  </w:style>
  <w:style w:type="paragraph" w:styleId="Titre7">
    <w:name w:val="heading 7"/>
    <w:basedOn w:val="Normal"/>
    <w:next w:val="Normal"/>
    <w:qFormat/>
    <w:rsid w:val="001D4AFC"/>
    <w:pPr>
      <w:spacing w:before="240"/>
      <w:outlineLvl w:val="6"/>
    </w:pPr>
    <w:rPr>
      <w:rFonts w:ascii="Arial" w:hAnsi="Arial"/>
    </w:rPr>
  </w:style>
  <w:style w:type="paragraph" w:styleId="Titre8">
    <w:name w:val="heading 8"/>
    <w:basedOn w:val="Normal"/>
    <w:next w:val="Normal"/>
    <w:qFormat/>
    <w:rsid w:val="001D4AFC"/>
    <w:pPr>
      <w:spacing w:before="240"/>
      <w:outlineLvl w:val="7"/>
    </w:pPr>
    <w:rPr>
      <w:rFonts w:ascii="Arial" w:hAnsi="Arial"/>
      <w:i/>
    </w:rPr>
  </w:style>
  <w:style w:type="paragraph" w:styleId="Titre9">
    <w:name w:val="heading 9"/>
    <w:basedOn w:val="Normal"/>
    <w:next w:val="Normal"/>
    <w:qFormat/>
    <w:rsid w:val="001D4AFC"/>
    <w:pPr>
      <w:spacing w:before="24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ant">
    <w:name w:val="TexteCourant"/>
    <w:rsid w:val="001D4AFC"/>
    <w:pPr>
      <w:spacing w:before="120" w:after="120"/>
      <w:ind w:left="1985"/>
      <w:jc w:val="both"/>
    </w:pPr>
    <w:rPr>
      <w:sz w:val="24"/>
    </w:rPr>
  </w:style>
  <w:style w:type="paragraph" w:styleId="En-tte">
    <w:name w:val="header"/>
    <w:basedOn w:val="Normal"/>
    <w:link w:val="En-tteCar"/>
    <w:uiPriority w:val="99"/>
    <w:semiHidden/>
    <w:rsid w:val="001D4AFC"/>
    <w:pPr>
      <w:tabs>
        <w:tab w:val="center" w:pos="4536"/>
        <w:tab w:val="right" w:pos="9072"/>
      </w:tabs>
    </w:pPr>
  </w:style>
  <w:style w:type="paragraph" w:customStyle="1" w:styleId="ListeNiveau2">
    <w:name w:val="ListeNiveau2"/>
    <w:basedOn w:val="TexteCourant"/>
    <w:rsid w:val="001D4AFC"/>
    <w:pPr>
      <w:numPr>
        <w:numId w:val="1"/>
      </w:numPr>
      <w:tabs>
        <w:tab w:val="left" w:pos="2444"/>
      </w:tabs>
      <w:spacing w:before="0"/>
    </w:pPr>
  </w:style>
  <w:style w:type="character" w:customStyle="1" w:styleId="CodeDansTexte">
    <w:name w:val="CodeDansTexte"/>
    <w:rsid w:val="008245F5"/>
    <w:rPr>
      <w:rFonts w:ascii="Courier New" w:hAnsi="Courier New"/>
      <w:sz w:val="20"/>
    </w:rPr>
  </w:style>
  <w:style w:type="paragraph" w:customStyle="1" w:styleId="FigureNumero">
    <w:name w:val="FigureNumero"/>
    <w:basedOn w:val="TexteCourant"/>
    <w:next w:val="FigureLegende"/>
    <w:rsid w:val="001D4AFC"/>
    <w:pPr>
      <w:jc w:val="center"/>
    </w:pPr>
    <w:rPr>
      <w:b/>
      <w:color w:val="808080"/>
    </w:rPr>
  </w:style>
  <w:style w:type="paragraph" w:customStyle="1" w:styleId="FigureLegende">
    <w:name w:val="FigureLegende"/>
    <w:basedOn w:val="TexteCourant"/>
    <w:next w:val="TexteCourant"/>
    <w:rsid w:val="001D4AFC"/>
    <w:pPr>
      <w:spacing w:before="0"/>
      <w:jc w:val="center"/>
    </w:pPr>
    <w:rPr>
      <w:i/>
    </w:rPr>
  </w:style>
  <w:style w:type="character" w:customStyle="1" w:styleId="CodeCommentaire">
    <w:name w:val="CodeCommentaire"/>
    <w:rsid w:val="001D4AFC"/>
    <w:rPr>
      <w:rFonts w:ascii="Courier New" w:hAnsi="Courier New"/>
      <w:color w:val="999999"/>
      <w:sz w:val="16"/>
      <w:lang w:val="fr-FR"/>
    </w:rPr>
  </w:style>
  <w:style w:type="paragraph" w:customStyle="1" w:styleId="PartieIntroduction">
    <w:name w:val="PartieIntroduction"/>
    <w:basedOn w:val="TexteCourant"/>
    <w:next w:val="ChapitreNumero"/>
    <w:rsid w:val="001D4AFC"/>
  </w:style>
  <w:style w:type="paragraph" w:customStyle="1" w:styleId="ChapitreNumero">
    <w:name w:val="ChapitreNumero"/>
    <w:basedOn w:val="TexteCourant"/>
    <w:next w:val="ChapitreTitre"/>
    <w:rsid w:val="001D4AFC"/>
    <w:pPr>
      <w:ind w:left="0"/>
      <w:jc w:val="right"/>
      <w:outlineLvl w:val="0"/>
    </w:pPr>
    <w:rPr>
      <w:rFonts w:ascii="Arial" w:hAnsi="Arial"/>
      <w:b/>
      <w:position w:val="-100"/>
      <w:sz w:val="72"/>
    </w:rPr>
  </w:style>
  <w:style w:type="paragraph" w:customStyle="1" w:styleId="ChapitreTitre">
    <w:name w:val="ChapitreTitre"/>
    <w:basedOn w:val="TexteCourant"/>
    <w:next w:val="ChapitreIntroduction"/>
    <w:rsid w:val="001D4AFC"/>
    <w:pPr>
      <w:spacing w:after="1080"/>
      <w:ind w:left="0"/>
      <w:jc w:val="right"/>
      <w:outlineLvl w:val="0"/>
    </w:pPr>
    <w:rPr>
      <w:rFonts w:ascii="Arial" w:hAnsi="Arial"/>
      <w:b/>
      <w:sz w:val="72"/>
    </w:rPr>
  </w:style>
  <w:style w:type="paragraph" w:customStyle="1" w:styleId="ChapitreIntroduction">
    <w:name w:val="ChapitreIntroduction"/>
    <w:basedOn w:val="TexteCourant"/>
    <w:next w:val="TitreNiveau1"/>
    <w:rsid w:val="001D4AFC"/>
  </w:style>
  <w:style w:type="paragraph" w:customStyle="1" w:styleId="TitreNiveau1">
    <w:name w:val="TitreNiveau1"/>
    <w:basedOn w:val="TexteCourant"/>
    <w:next w:val="TexteCourant"/>
    <w:rsid w:val="001D4AFC"/>
    <w:pPr>
      <w:spacing w:before="600"/>
      <w:ind w:left="0"/>
      <w:outlineLvl w:val="0"/>
    </w:pPr>
    <w:rPr>
      <w:rFonts w:ascii="Arial" w:hAnsi="Arial"/>
      <w:b/>
      <w:color w:val="808080"/>
      <w:sz w:val="56"/>
    </w:rPr>
  </w:style>
  <w:style w:type="paragraph" w:customStyle="1" w:styleId="FigureLegendeInFigure">
    <w:name w:val="FigureLegendeInFigure"/>
    <w:basedOn w:val="TexteCourant"/>
    <w:next w:val="FigureNumero"/>
    <w:rsid w:val="001D4AFC"/>
    <w:pPr>
      <w:spacing w:after="0"/>
      <w:jc w:val="center"/>
    </w:pPr>
    <w:rPr>
      <w:color w:val="FF00FF"/>
    </w:rPr>
  </w:style>
  <w:style w:type="paragraph" w:customStyle="1" w:styleId="Code">
    <w:name w:val="Code"/>
    <w:basedOn w:val="TexteCourant"/>
    <w:rsid w:val="001D4AFC"/>
    <w:pPr>
      <w:pBdr>
        <w:left w:val="single" w:sz="24" w:space="4" w:color="C0C0C0"/>
      </w:pBdr>
      <w:spacing w:before="40" w:after="40"/>
    </w:pPr>
    <w:rPr>
      <w:rFonts w:ascii="Courier New" w:hAnsi="Courier New"/>
      <w:sz w:val="16"/>
    </w:rPr>
  </w:style>
  <w:style w:type="paragraph" w:customStyle="1" w:styleId="ListeANumero">
    <w:name w:val="ListeANumero"/>
    <w:basedOn w:val="TexteCourant"/>
    <w:rsid w:val="001D4AFC"/>
    <w:pPr>
      <w:ind w:left="2342" w:hanging="357"/>
    </w:pPr>
  </w:style>
  <w:style w:type="paragraph" w:customStyle="1" w:styleId="ListeAPuce">
    <w:name w:val="ListeAPuce"/>
    <w:basedOn w:val="TexteCourant"/>
    <w:rsid w:val="001D4AFC"/>
    <w:pPr>
      <w:numPr>
        <w:numId w:val="2"/>
      </w:numPr>
      <w:ind w:left="2342" w:hanging="357"/>
    </w:pPr>
  </w:style>
  <w:style w:type="paragraph" w:customStyle="1" w:styleId="ListeRetraitNiveau2">
    <w:name w:val="ListeRetraitNiveau2"/>
    <w:basedOn w:val="ListeNiveau2"/>
    <w:next w:val="ListeNiveau2"/>
    <w:rsid w:val="001D4AFC"/>
    <w:pPr>
      <w:numPr>
        <w:numId w:val="0"/>
      </w:numPr>
      <w:ind w:left="2438" w:firstLine="510"/>
    </w:pPr>
  </w:style>
  <w:style w:type="paragraph" w:customStyle="1" w:styleId="CodeDansTableau">
    <w:name w:val="CodeDansTableau"/>
    <w:basedOn w:val="Code"/>
    <w:rsid w:val="001D4AFC"/>
    <w:pPr>
      <w:keepNext/>
      <w:spacing w:before="120" w:after="120"/>
      <w:ind w:left="0"/>
      <w:jc w:val="left"/>
    </w:pPr>
  </w:style>
  <w:style w:type="paragraph" w:customStyle="1" w:styleId="TableauNumero">
    <w:name w:val="TableauNumero"/>
    <w:basedOn w:val="TexteCourant"/>
    <w:next w:val="TableauTitre"/>
    <w:rsid w:val="001D4AFC"/>
    <w:pPr>
      <w:jc w:val="center"/>
    </w:pPr>
    <w:rPr>
      <w:b/>
      <w:color w:val="808080"/>
    </w:rPr>
  </w:style>
  <w:style w:type="paragraph" w:customStyle="1" w:styleId="TableauTitre">
    <w:name w:val="TableauTitre"/>
    <w:basedOn w:val="TexteCourant"/>
    <w:next w:val="TableauTitreColonne"/>
    <w:rsid w:val="001D4AFC"/>
    <w:pPr>
      <w:keepNext/>
      <w:keepLines/>
      <w:widowControl w:val="0"/>
      <w:spacing w:before="0" w:after="240"/>
      <w:jc w:val="center"/>
    </w:pPr>
    <w:rPr>
      <w:b/>
    </w:rPr>
  </w:style>
  <w:style w:type="paragraph" w:customStyle="1" w:styleId="TableauTitreColonne">
    <w:name w:val="TableauTitreColonne"/>
    <w:basedOn w:val="TexteCourant"/>
    <w:next w:val="TableauTexte"/>
    <w:rsid w:val="001D4AFC"/>
    <w:pPr>
      <w:keepNext/>
      <w:widowControl w:val="0"/>
      <w:ind w:left="0"/>
      <w:jc w:val="center"/>
    </w:pPr>
    <w:rPr>
      <w:rFonts w:ascii="Arial" w:hAnsi="Arial"/>
      <w:b/>
      <w:smallCaps/>
      <w:sz w:val="18"/>
    </w:rPr>
  </w:style>
  <w:style w:type="paragraph" w:customStyle="1" w:styleId="TableauTexte">
    <w:name w:val="TableauTexte"/>
    <w:basedOn w:val="TexteCourant"/>
    <w:rsid w:val="001D4AFC"/>
    <w:pPr>
      <w:keepLines/>
      <w:widowControl w:val="0"/>
      <w:tabs>
        <w:tab w:val="left" w:pos="284"/>
        <w:tab w:val="left" w:pos="454"/>
        <w:tab w:val="left" w:pos="624"/>
      </w:tabs>
      <w:ind w:left="0"/>
    </w:pPr>
    <w:rPr>
      <w:rFonts w:ascii="Arial" w:hAnsi="Arial"/>
      <w:sz w:val="18"/>
      <w:lang w:val="en-GB"/>
    </w:rPr>
  </w:style>
  <w:style w:type="paragraph" w:customStyle="1" w:styleId="EncadreTexte">
    <w:name w:val="EncadreTexte"/>
    <w:basedOn w:val="TexteCourant"/>
    <w:rsid w:val="001D4AFC"/>
    <w:pPr>
      <w:shd w:val="clear" w:color="auto" w:fill="E6E6E6"/>
      <w:tabs>
        <w:tab w:val="left" w:pos="1418"/>
      </w:tabs>
    </w:pPr>
    <w:rPr>
      <w:rFonts w:ascii="Arial" w:hAnsi="Arial"/>
      <w:sz w:val="18"/>
    </w:rPr>
  </w:style>
  <w:style w:type="paragraph" w:customStyle="1" w:styleId="TitreNiveau2">
    <w:name w:val="TitreNiveau2"/>
    <w:basedOn w:val="TexteCourant"/>
    <w:next w:val="TexteCourant"/>
    <w:rsid w:val="001D4AFC"/>
    <w:pPr>
      <w:spacing w:before="360"/>
      <w:ind w:left="567"/>
      <w:outlineLvl w:val="1"/>
    </w:pPr>
    <w:rPr>
      <w:rFonts w:ascii="Arial" w:hAnsi="Arial"/>
      <w:b/>
      <w:color w:val="808080"/>
      <w:sz w:val="44"/>
    </w:rPr>
  </w:style>
  <w:style w:type="paragraph" w:customStyle="1" w:styleId="TitreNiveau3">
    <w:name w:val="TitreNiveau3"/>
    <w:basedOn w:val="TexteCourant"/>
    <w:next w:val="TexteCourant"/>
    <w:rsid w:val="001D4AFC"/>
    <w:pPr>
      <w:spacing w:before="360"/>
      <w:ind w:left="851"/>
      <w:outlineLvl w:val="2"/>
    </w:pPr>
    <w:rPr>
      <w:rFonts w:ascii="Arial" w:hAnsi="Arial"/>
      <w:b/>
      <w:color w:val="C0C0C0"/>
      <w:sz w:val="36"/>
    </w:rPr>
  </w:style>
  <w:style w:type="paragraph" w:customStyle="1" w:styleId="TitreNiveau4">
    <w:name w:val="TitreNiveau4"/>
    <w:basedOn w:val="TexteCourant"/>
    <w:next w:val="TexteCourant"/>
    <w:rsid w:val="001D4AFC"/>
    <w:pPr>
      <w:spacing w:before="240" w:after="0"/>
      <w:ind w:left="1134"/>
      <w:outlineLvl w:val="3"/>
    </w:pPr>
    <w:rPr>
      <w:rFonts w:ascii="Arial" w:hAnsi="Arial"/>
      <w:color w:val="808080"/>
      <w:sz w:val="28"/>
      <w:szCs w:val="28"/>
    </w:rPr>
  </w:style>
  <w:style w:type="paragraph" w:styleId="Explorateurdedocuments">
    <w:name w:val="Document Map"/>
    <w:basedOn w:val="Normal"/>
    <w:semiHidden/>
    <w:rsid w:val="001D4AFC"/>
    <w:pPr>
      <w:shd w:val="clear" w:color="auto" w:fill="000080"/>
    </w:pPr>
    <w:rPr>
      <w:rFonts w:ascii="Tahoma" w:hAnsi="Tahoma" w:cs="Arial Rounded MT Bold"/>
    </w:rPr>
  </w:style>
  <w:style w:type="paragraph" w:styleId="Pieddepage">
    <w:name w:val="footer"/>
    <w:basedOn w:val="Normal"/>
    <w:link w:val="PieddepageCar"/>
    <w:uiPriority w:val="99"/>
    <w:semiHidden/>
    <w:rsid w:val="001D4AFC"/>
    <w:pPr>
      <w:tabs>
        <w:tab w:val="center" w:pos="4536"/>
        <w:tab w:val="right" w:pos="9072"/>
      </w:tabs>
    </w:pPr>
  </w:style>
  <w:style w:type="paragraph" w:customStyle="1" w:styleId="ListeRetrait">
    <w:name w:val="ListeRetrait"/>
    <w:basedOn w:val="ListeAPuce"/>
    <w:rsid w:val="001D4AFC"/>
    <w:pPr>
      <w:numPr>
        <w:numId w:val="0"/>
      </w:numPr>
      <w:spacing w:before="0" w:after="0"/>
      <w:ind w:left="2325"/>
    </w:pPr>
  </w:style>
  <w:style w:type="paragraph" w:customStyle="1" w:styleId="EncadreTitre">
    <w:name w:val="EncadreTitre"/>
    <w:basedOn w:val="TexteCourant"/>
    <w:next w:val="EncadreTexte"/>
    <w:rsid w:val="001D4AFC"/>
    <w:pPr>
      <w:shd w:val="clear" w:color="auto" w:fill="D9D9D9"/>
      <w:spacing w:before="240"/>
      <w:jc w:val="center"/>
    </w:pPr>
    <w:rPr>
      <w:rFonts w:ascii="Arial" w:hAnsi="Arial"/>
      <w:b/>
    </w:rPr>
  </w:style>
  <w:style w:type="paragraph" w:customStyle="1" w:styleId="PartieNumero">
    <w:name w:val="PartieNumero"/>
    <w:basedOn w:val="TexteCourant"/>
    <w:next w:val="PartieTitre"/>
    <w:rsid w:val="001D4AFC"/>
    <w:pPr>
      <w:widowControl w:val="0"/>
      <w:pBdr>
        <w:top w:val="single" w:sz="30" w:space="8" w:color="auto"/>
      </w:pBdr>
      <w:spacing w:before="1000" w:after="400"/>
      <w:ind w:left="0"/>
      <w:jc w:val="center"/>
      <w:outlineLvl w:val="0"/>
    </w:pPr>
    <w:rPr>
      <w:rFonts w:ascii="Arial" w:hAnsi="Arial"/>
      <w:smallCaps/>
      <w:sz w:val="44"/>
    </w:rPr>
  </w:style>
  <w:style w:type="paragraph" w:customStyle="1" w:styleId="PartieTitre">
    <w:name w:val="PartieTitre"/>
    <w:basedOn w:val="TexteCourant"/>
    <w:next w:val="PartieIntroduction"/>
    <w:rsid w:val="001D4AFC"/>
    <w:pPr>
      <w:widowControl w:val="0"/>
      <w:spacing w:before="1200" w:after="600"/>
      <w:ind w:left="0"/>
      <w:jc w:val="center"/>
      <w:outlineLvl w:val="0"/>
    </w:pPr>
    <w:rPr>
      <w:rFonts w:ascii="Arial" w:hAnsi="Arial"/>
      <w:b/>
      <w:sz w:val="72"/>
    </w:rPr>
  </w:style>
  <w:style w:type="paragraph" w:customStyle="1" w:styleId="NoteTitre">
    <w:name w:val="NoteTitre"/>
    <w:basedOn w:val="TexteCourant"/>
    <w:next w:val="NoteTexte"/>
    <w:rsid w:val="001D4AFC"/>
    <w:pPr>
      <w:spacing w:after="0"/>
      <w:ind w:left="2268"/>
    </w:pPr>
    <w:rPr>
      <w:rFonts w:ascii="Arial" w:hAnsi="Arial"/>
      <w:b/>
      <w:sz w:val="18"/>
    </w:rPr>
  </w:style>
  <w:style w:type="paragraph" w:customStyle="1" w:styleId="NoteTexte">
    <w:name w:val="NoteTexte"/>
    <w:basedOn w:val="TexteCourant"/>
    <w:next w:val="Normal"/>
    <w:rsid w:val="001D4AFC"/>
    <w:pPr>
      <w:spacing w:before="40"/>
      <w:ind w:left="2268"/>
    </w:pPr>
    <w:rPr>
      <w:rFonts w:ascii="Arial" w:hAnsi="Arial"/>
      <w:sz w:val="18"/>
    </w:rPr>
  </w:style>
  <w:style w:type="paragraph" w:customStyle="1" w:styleId="FigureSource">
    <w:name w:val="FigureSource"/>
    <w:basedOn w:val="Normal"/>
    <w:rsid w:val="001D4AFC"/>
    <w:pPr>
      <w:spacing w:after="120"/>
      <w:jc w:val="center"/>
    </w:pPr>
    <w:rPr>
      <w:sz w:val="24"/>
    </w:rPr>
  </w:style>
  <w:style w:type="paragraph" w:customStyle="1" w:styleId="EncadreListeAPuce">
    <w:name w:val="EncadreListeAPuce"/>
    <w:basedOn w:val="TexteCourant"/>
    <w:next w:val="TexteCourant"/>
    <w:qFormat/>
    <w:rsid w:val="001D4AFC"/>
    <w:pPr>
      <w:numPr>
        <w:numId w:val="3"/>
      </w:numPr>
      <w:shd w:val="clear" w:color="auto" w:fill="E6E6E6"/>
      <w:spacing w:before="0" w:after="0"/>
      <w:ind w:left="1985" w:firstLine="0"/>
      <w:contextualSpacing/>
    </w:pPr>
    <w:rPr>
      <w:rFonts w:ascii="Arial" w:hAnsi="Arial" w:cs="Arial"/>
      <w:sz w:val="18"/>
      <w:szCs w:val="18"/>
    </w:rPr>
  </w:style>
  <w:style w:type="paragraph" w:customStyle="1" w:styleId="CodeResultat">
    <w:name w:val="CodeResultat"/>
    <w:basedOn w:val="Code"/>
    <w:rsid w:val="001D4AFC"/>
    <w:pPr>
      <w:pBdr>
        <w:top w:val="single" w:sz="12" w:space="1" w:color="C0C0C0"/>
        <w:left w:val="single" w:sz="12" w:space="4" w:color="C0C0C0"/>
        <w:bottom w:val="single" w:sz="12" w:space="1" w:color="C0C0C0"/>
        <w:right w:val="single" w:sz="12" w:space="4" w:color="C0C0C0"/>
      </w:pBdr>
      <w:spacing w:after="100"/>
      <w:jc w:val="left"/>
    </w:pPr>
  </w:style>
  <w:style w:type="paragraph" w:customStyle="1" w:styleId="ChapitreSommaire">
    <w:name w:val="ChapitreSommaire"/>
    <w:basedOn w:val="TexteCourant"/>
    <w:next w:val="TexteCourant"/>
    <w:rsid w:val="001D4AFC"/>
    <w:pPr>
      <w:spacing w:after="240"/>
      <w:jc w:val="left"/>
    </w:pPr>
    <w:rPr>
      <w:rFonts w:ascii="Arial" w:hAnsi="Arial"/>
      <w:i/>
    </w:rPr>
  </w:style>
  <w:style w:type="paragraph" w:customStyle="1" w:styleId="ListeANumeroNiveau2">
    <w:name w:val="ListeANumeroNiveau2"/>
    <w:basedOn w:val="ListeNiveau2"/>
    <w:rsid w:val="001D4AFC"/>
    <w:pPr>
      <w:numPr>
        <w:numId w:val="0"/>
      </w:numPr>
      <w:spacing w:before="120"/>
      <w:ind w:left="2948" w:hanging="510"/>
    </w:pPr>
  </w:style>
  <w:style w:type="paragraph" w:customStyle="1" w:styleId="PartieSommaire">
    <w:name w:val="PartieSommaire"/>
    <w:basedOn w:val="TexteCourant"/>
    <w:rsid w:val="001D4AFC"/>
    <w:rPr>
      <w:rFonts w:ascii="Arial" w:hAnsi="Arial"/>
      <w:i/>
    </w:rPr>
  </w:style>
  <w:style w:type="character" w:customStyle="1" w:styleId="URL">
    <w:name w:val="URL"/>
    <w:basedOn w:val="Policepardfaut"/>
    <w:rsid w:val="001D4AFC"/>
    <w:rPr>
      <w:rFonts w:ascii="Arial" w:hAnsi="Arial"/>
      <w:i/>
      <w:sz w:val="20"/>
    </w:rPr>
  </w:style>
  <w:style w:type="character" w:customStyle="1" w:styleId="CodeExergue">
    <w:name w:val="CodeExergue"/>
    <w:basedOn w:val="Policepardfaut"/>
    <w:rsid w:val="001D4AFC"/>
    <w:rPr>
      <w:rFonts w:ascii="Courier New" w:hAnsi="Courier New"/>
      <w:b/>
      <w:sz w:val="16"/>
    </w:rPr>
  </w:style>
  <w:style w:type="paragraph" w:customStyle="1" w:styleId="FigureNomDeFichier">
    <w:name w:val="FigureNomDeFichier"/>
    <w:basedOn w:val="TexteCourant"/>
    <w:qFormat/>
    <w:rsid w:val="001D4AFC"/>
    <w:pPr>
      <w:spacing w:after="0"/>
      <w:jc w:val="center"/>
    </w:pPr>
    <w:rPr>
      <w:b/>
      <w:color w:val="C0504D"/>
    </w:rPr>
  </w:style>
  <w:style w:type="character" w:customStyle="1" w:styleId="Indice">
    <w:name w:val="Indice"/>
    <w:basedOn w:val="Policepardfaut"/>
    <w:qFormat/>
    <w:rsid w:val="001D4AFC"/>
    <w:rPr>
      <w:vertAlign w:val="subscript"/>
    </w:rPr>
  </w:style>
  <w:style w:type="character" w:customStyle="1" w:styleId="Exposant">
    <w:name w:val="Exposant"/>
    <w:basedOn w:val="Policepardfaut"/>
    <w:qFormat/>
    <w:rsid w:val="001D4AFC"/>
    <w:rPr>
      <w:vertAlign w:val="superscript"/>
    </w:rPr>
  </w:style>
  <w:style w:type="character" w:customStyle="1" w:styleId="PetitesCapitales">
    <w:name w:val="PetitesCapitales"/>
    <w:basedOn w:val="Policepardfaut"/>
    <w:qFormat/>
    <w:rsid w:val="001D4AFC"/>
    <w:rPr>
      <w:smallCaps/>
    </w:rPr>
  </w:style>
  <w:style w:type="paragraph" w:customStyle="1" w:styleId="ChapitreMotsCles">
    <w:name w:val="ChapitreMotsCles"/>
    <w:basedOn w:val="TexteCourant"/>
    <w:qFormat/>
    <w:rsid w:val="001D4AFC"/>
    <w:pPr>
      <w:spacing w:before="40" w:after="40"/>
      <w:ind w:left="0"/>
      <w:jc w:val="left"/>
    </w:pPr>
    <w:rPr>
      <w:rFonts w:ascii="Arial" w:hAnsi="Arial" w:cs="Arial"/>
      <w:color w:val="A6A6A6"/>
    </w:rPr>
  </w:style>
  <w:style w:type="paragraph" w:customStyle="1" w:styleId="CitationExergueAuteur">
    <w:name w:val="CitationExergueAuteur"/>
    <w:basedOn w:val="TexteCourant"/>
    <w:next w:val="TexteCourant"/>
    <w:qFormat/>
    <w:rsid w:val="001D4AFC"/>
    <w:pPr>
      <w:spacing w:before="0"/>
      <w:jc w:val="right"/>
    </w:pPr>
    <w:rPr>
      <w:szCs w:val="24"/>
    </w:rPr>
  </w:style>
  <w:style w:type="paragraph" w:customStyle="1" w:styleId="CitationExergue">
    <w:name w:val="CitationExergue"/>
    <w:basedOn w:val="TexteCourant"/>
    <w:next w:val="CitationExergueAuteur"/>
    <w:qFormat/>
    <w:rsid w:val="001D4AFC"/>
    <w:pPr>
      <w:jc w:val="right"/>
    </w:pPr>
    <w:rPr>
      <w:i/>
    </w:rPr>
  </w:style>
  <w:style w:type="character" w:customStyle="1" w:styleId="PuceRepere">
    <w:name w:val="PuceRepere"/>
    <w:basedOn w:val="Policepardfaut"/>
    <w:qFormat/>
    <w:rsid w:val="001D4AFC"/>
    <w:rPr>
      <w:rFonts w:ascii="Arial" w:hAnsi="Arial"/>
      <w:b/>
      <w:color w:val="FFFFFF"/>
      <w:sz w:val="20"/>
      <w:bdr w:val="none" w:sz="0" w:space="0" w:color="auto"/>
      <w:shd w:val="clear" w:color="auto" w:fill="800000"/>
    </w:rPr>
  </w:style>
  <w:style w:type="paragraph" w:customStyle="1" w:styleId="CodeTitre">
    <w:name w:val="CodeTitre"/>
    <w:basedOn w:val="Code"/>
    <w:next w:val="Code"/>
    <w:rsid w:val="001D4AFC"/>
    <w:pPr>
      <w:pBdr>
        <w:left w:val="none" w:sz="0" w:space="0" w:color="auto"/>
      </w:pBdr>
      <w:spacing w:before="120"/>
    </w:pPr>
    <w:rPr>
      <w:b/>
      <w:sz w:val="20"/>
    </w:rPr>
  </w:style>
  <w:style w:type="paragraph" w:customStyle="1" w:styleId="EncadreListeANumeros">
    <w:name w:val="EncadreListeANumeros"/>
    <w:basedOn w:val="TexteCourant"/>
    <w:rsid w:val="001D4AFC"/>
    <w:pPr>
      <w:shd w:val="clear" w:color="auto" w:fill="E6E6E6"/>
      <w:spacing w:before="0" w:after="0"/>
    </w:pPr>
    <w:rPr>
      <w:rFonts w:ascii="Arial" w:hAnsi="Arial"/>
      <w:sz w:val="18"/>
    </w:rPr>
  </w:style>
  <w:style w:type="paragraph" w:customStyle="1" w:styleId="EncadreListeRetrait">
    <w:name w:val="EncadreListeRetrait"/>
    <w:basedOn w:val="TexteCourant"/>
    <w:rsid w:val="001D4AFC"/>
    <w:pPr>
      <w:shd w:val="clear" w:color="auto" w:fill="E6E6E6"/>
      <w:spacing w:before="0" w:after="0"/>
    </w:pPr>
    <w:rPr>
      <w:rFonts w:ascii="Arial" w:hAnsi="Arial"/>
      <w:sz w:val="18"/>
    </w:rPr>
  </w:style>
  <w:style w:type="paragraph" w:customStyle="1" w:styleId="EncadreSousTitre">
    <w:name w:val="EncadreSousTitre"/>
    <w:basedOn w:val="EncadreTexte"/>
    <w:next w:val="EncadreTexte"/>
    <w:rsid w:val="001D4AFC"/>
    <w:rPr>
      <w:b/>
    </w:rPr>
  </w:style>
  <w:style w:type="character" w:customStyle="1" w:styleId="NotePreTitre">
    <w:name w:val="NotePreTitre"/>
    <w:basedOn w:val="Policepardfaut"/>
    <w:rsid w:val="001D4AFC"/>
    <w:rPr>
      <w:rFonts w:ascii="Arial" w:hAnsi="Arial"/>
      <w:b/>
      <w:smallCaps/>
      <w:color w:val="808080"/>
      <w:sz w:val="18"/>
      <w:u w:val="single"/>
    </w:rPr>
  </w:style>
  <w:style w:type="character" w:customStyle="1" w:styleId="IndicationMaquettiste">
    <w:name w:val="IndicationMaquettiste"/>
    <w:basedOn w:val="Policepardfaut"/>
    <w:rsid w:val="001D4AFC"/>
    <w:rPr>
      <w:rFonts w:ascii="Times New Roman" w:hAnsi="Times New Roman"/>
      <w:color w:val="FF00FF"/>
      <w:sz w:val="24"/>
    </w:rPr>
  </w:style>
  <w:style w:type="character" w:customStyle="1" w:styleId="Menu">
    <w:name w:val="Menu"/>
    <w:basedOn w:val="Policepardfaut"/>
    <w:rsid w:val="00D36775"/>
    <w:rPr>
      <w:rFonts w:ascii="Times" w:hAnsi="Times"/>
      <w:b/>
      <w:i/>
      <w:color w:val="0424C4"/>
      <w:sz w:val="26"/>
    </w:rPr>
  </w:style>
  <w:style w:type="paragraph" w:styleId="Notedebasdepage">
    <w:name w:val="footnote text"/>
    <w:basedOn w:val="Normal"/>
    <w:link w:val="NotedebasdepageCar"/>
    <w:uiPriority w:val="99"/>
    <w:unhideWhenUsed/>
    <w:rsid w:val="002756E7"/>
  </w:style>
  <w:style w:type="character" w:customStyle="1" w:styleId="NotedebasdepageCar">
    <w:name w:val="Note de bas de page Car"/>
    <w:basedOn w:val="Policepardfaut"/>
    <w:link w:val="Notedebasdepage"/>
    <w:uiPriority w:val="99"/>
    <w:rsid w:val="002756E7"/>
    <w:rPr>
      <w:rFonts w:asciiTheme="minorHAnsi" w:eastAsiaTheme="minorEastAsia" w:hAnsiTheme="minorHAnsi" w:cstheme="minorBidi"/>
    </w:rPr>
  </w:style>
  <w:style w:type="character" w:styleId="Appelnotedebasdep">
    <w:name w:val="footnote reference"/>
    <w:basedOn w:val="Policepardfaut"/>
    <w:uiPriority w:val="99"/>
    <w:semiHidden/>
    <w:unhideWhenUsed/>
    <w:rsid w:val="002756E7"/>
    <w:rPr>
      <w:rFonts w:cs="Times New Roman"/>
      <w:vertAlign w:val="superscript"/>
    </w:rPr>
  </w:style>
  <w:style w:type="paragraph" w:styleId="Textedebulles">
    <w:name w:val="Balloon Text"/>
    <w:basedOn w:val="Normal"/>
    <w:link w:val="TextedebullesCar"/>
    <w:uiPriority w:val="99"/>
    <w:semiHidden/>
    <w:unhideWhenUsed/>
    <w:rsid w:val="008D5287"/>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8D5287"/>
    <w:rPr>
      <w:rFonts w:ascii="Tahoma" w:hAnsi="Tahoma" w:cs="Tahoma"/>
      <w:sz w:val="16"/>
      <w:szCs w:val="16"/>
      <w:lang w:eastAsia="en-US"/>
    </w:rPr>
  </w:style>
  <w:style w:type="paragraph" w:styleId="Lgende">
    <w:name w:val="caption"/>
    <w:basedOn w:val="Normal"/>
    <w:next w:val="Normal"/>
    <w:uiPriority w:val="35"/>
    <w:unhideWhenUsed/>
    <w:qFormat/>
    <w:rsid w:val="008D5287"/>
    <w:rPr>
      <w:b/>
      <w:bCs/>
      <w:color w:val="4F81BD" w:themeColor="accent1"/>
      <w:sz w:val="18"/>
      <w:szCs w:val="18"/>
    </w:rPr>
  </w:style>
  <w:style w:type="paragraph" w:styleId="Paragraphedeliste">
    <w:name w:val="List Paragraph"/>
    <w:basedOn w:val="Normal"/>
    <w:uiPriority w:val="34"/>
    <w:qFormat/>
    <w:rsid w:val="00136356"/>
    <w:pPr>
      <w:ind w:left="720"/>
      <w:contextualSpacing/>
    </w:pPr>
  </w:style>
  <w:style w:type="character" w:customStyle="1" w:styleId="Titre2Car">
    <w:name w:val="Titre 2 Car"/>
    <w:basedOn w:val="Policepardfaut"/>
    <w:link w:val="Titre2"/>
    <w:uiPriority w:val="9"/>
    <w:rsid w:val="005C753A"/>
    <w:rPr>
      <w:rFonts w:ascii="Arial" w:hAnsi="Arial"/>
      <w:b/>
      <w:sz w:val="36"/>
      <w:lang w:eastAsia="en-US"/>
    </w:rPr>
  </w:style>
  <w:style w:type="paragraph" w:styleId="NormalWeb">
    <w:name w:val="Normal (Web)"/>
    <w:basedOn w:val="Normal"/>
    <w:uiPriority w:val="99"/>
    <w:unhideWhenUsed/>
    <w:rsid w:val="00426B0C"/>
    <w:pPr>
      <w:spacing w:beforeAutospacing="1" w:after="100" w:afterAutospacing="1"/>
    </w:pPr>
    <w:rPr>
      <w:sz w:val="24"/>
      <w:szCs w:val="24"/>
    </w:rPr>
  </w:style>
  <w:style w:type="character" w:styleId="Lienhypertexte">
    <w:name w:val="Hyperlink"/>
    <w:basedOn w:val="Policepardfaut"/>
    <w:uiPriority w:val="99"/>
    <w:unhideWhenUsed/>
    <w:rsid w:val="00426B0C"/>
    <w:rPr>
      <w:color w:val="0000FF" w:themeColor="hyperlink"/>
      <w:u w:val="single"/>
    </w:rPr>
  </w:style>
  <w:style w:type="character" w:customStyle="1" w:styleId="apple-converted-space">
    <w:name w:val="apple-converted-space"/>
    <w:basedOn w:val="Policepardfaut"/>
    <w:rsid w:val="002E7D71"/>
  </w:style>
  <w:style w:type="character" w:customStyle="1" w:styleId="sparkop">
    <w:name w:val="sparkop"/>
    <w:basedOn w:val="Policepardfaut"/>
    <w:rsid w:val="002E7D71"/>
  </w:style>
  <w:style w:type="character" w:customStyle="1" w:styleId="closure">
    <w:name w:val="closure"/>
    <w:basedOn w:val="Policepardfaut"/>
    <w:rsid w:val="002E7D71"/>
  </w:style>
  <w:style w:type="paragraph" w:styleId="PrformatHTML">
    <w:name w:val="HTML Preformatted"/>
    <w:basedOn w:val="Normal"/>
    <w:link w:val="PrformatHTMLCar"/>
    <w:uiPriority w:val="99"/>
    <w:unhideWhenUsed/>
    <w:rsid w:val="005C0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rPr>
  </w:style>
  <w:style w:type="character" w:customStyle="1" w:styleId="PrformatHTMLCar">
    <w:name w:val="Préformaté HTML Car"/>
    <w:basedOn w:val="Policepardfaut"/>
    <w:link w:val="PrformatHTML"/>
    <w:uiPriority w:val="99"/>
    <w:rsid w:val="005C0C1C"/>
    <w:rPr>
      <w:rFonts w:ascii="Courier New" w:hAnsi="Courier New" w:cs="Courier New"/>
    </w:rPr>
  </w:style>
  <w:style w:type="character" w:customStyle="1" w:styleId="lang-en">
    <w:name w:val="lang-en"/>
    <w:basedOn w:val="Policepardfaut"/>
    <w:rsid w:val="006318F5"/>
    <w:rPr>
      <w:rFonts w:cs="Times New Roman"/>
    </w:rPr>
  </w:style>
  <w:style w:type="character" w:customStyle="1" w:styleId="nowrap">
    <w:name w:val="nowrap"/>
    <w:basedOn w:val="Policepardfaut"/>
    <w:rsid w:val="006318F5"/>
    <w:rPr>
      <w:rFonts w:cs="Times New Roman"/>
    </w:rPr>
  </w:style>
  <w:style w:type="character" w:styleId="CodeHTML">
    <w:name w:val="HTML Code"/>
    <w:basedOn w:val="Policepardfaut"/>
    <w:uiPriority w:val="99"/>
    <w:semiHidden/>
    <w:unhideWhenUsed/>
    <w:rsid w:val="00412998"/>
    <w:rPr>
      <w:rFonts w:ascii="Courier New" w:hAnsi="Courier New" w:cs="Courier New"/>
      <w:sz w:val="20"/>
      <w:szCs w:val="20"/>
    </w:rPr>
  </w:style>
  <w:style w:type="paragraph" w:styleId="Sansinterligne">
    <w:name w:val="No Spacing"/>
    <w:aliases w:val="dans_la_partie"/>
    <w:uiPriority w:val="1"/>
    <w:qFormat/>
    <w:rsid w:val="009C36C3"/>
    <w:pPr>
      <w:numPr>
        <w:numId w:val="4"/>
      </w:numPr>
      <w:spacing w:after="120" w:line="276" w:lineRule="auto"/>
    </w:pPr>
    <w:rPr>
      <w:rFonts w:ascii="Courier New" w:eastAsiaTheme="minorEastAsia" w:hAnsi="Courier New" w:cstheme="minorBidi"/>
      <w:szCs w:val="22"/>
    </w:rPr>
  </w:style>
  <w:style w:type="character" w:customStyle="1" w:styleId="Titre1Car">
    <w:name w:val="Titre 1 Car"/>
    <w:aliases w:val="ESSAI Car"/>
    <w:basedOn w:val="Policepardfaut"/>
    <w:link w:val="Titre1"/>
    <w:uiPriority w:val="9"/>
    <w:rsid w:val="00A269A9"/>
    <w:rPr>
      <w:rFonts w:ascii="Arial" w:eastAsiaTheme="minorEastAsia" w:hAnsi="Arial" w:cstheme="minorBidi"/>
      <w:b/>
      <w:sz w:val="48"/>
      <w:szCs w:val="22"/>
    </w:rPr>
  </w:style>
  <w:style w:type="table" w:styleId="Grilledutableau">
    <w:name w:val="Table Grid"/>
    <w:basedOn w:val="TableauNormal"/>
    <w:uiPriority w:val="59"/>
    <w:rsid w:val="00CB208B"/>
    <w:rPr>
      <w:rFonts w:asciiTheme="minorHAnsi" w:eastAsiaTheme="minorEastAsia"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4D2898"/>
    <w:rPr>
      <w:rFonts w:ascii="Arial" w:eastAsiaTheme="minorEastAsia" w:hAnsi="Arial" w:cstheme="minorBidi"/>
      <w:b/>
      <w:sz w:val="28"/>
      <w:szCs w:val="22"/>
    </w:rPr>
  </w:style>
  <w:style w:type="character" w:customStyle="1" w:styleId="Titre4Car">
    <w:name w:val="Titre 4 Car"/>
    <w:basedOn w:val="Policepardfaut"/>
    <w:link w:val="Titre4"/>
    <w:uiPriority w:val="9"/>
    <w:rsid w:val="004D2898"/>
    <w:rPr>
      <w:rFonts w:ascii="Arial" w:eastAsiaTheme="minorEastAsia" w:hAnsi="Arial" w:cstheme="minorBidi"/>
      <w:b/>
      <w:sz w:val="22"/>
      <w:szCs w:val="22"/>
    </w:rPr>
  </w:style>
  <w:style w:type="character" w:styleId="Lienhypertextesuivivisit">
    <w:name w:val="FollowedHyperlink"/>
    <w:basedOn w:val="Policepardfaut"/>
    <w:uiPriority w:val="99"/>
    <w:semiHidden/>
    <w:unhideWhenUsed/>
    <w:rsid w:val="004D2898"/>
    <w:rPr>
      <w:color w:val="800080" w:themeColor="followedHyperlink"/>
      <w:u w:val="single"/>
    </w:rPr>
  </w:style>
  <w:style w:type="character" w:customStyle="1" w:styleId="Titre1Car1">
    <w:name w:val="Titre 1 Car1"/>
    <w:aliases w:val="ESSAI Car1"/>
    <w:basedOn w:val="Policepardfaut"/>
    <w:uiPriority w:val="9"/>
    <w:rsid w:val="004D2898"/>
    <w:rPr>
      <w:rFonts w:asciiTheme="majorHAnsi" w:eastAsiaTheme="majorEastAsia" w:hAnsiTheme="majorHAnsi" w:cstheme="majorBidi"/>
      <w:b/>
      <w:bCs/>
      <w:color w:val="365F91" w:themeColor="accent1" w:themeShade="BF"/>
      <w:sz w:val="28"/>
      <w:szCs w:val="28"/>
      <w:lang w:eastAsia="fr-FR"/>
    </w:rPr>
  </w:style>
  <w:style w:type="paragraph" w:styleId="TM1">
    <w:name w:val="toc 1"/>
    <w:basedOn w:val="Normal"/>
    <w:next w:val="Normal"/>
    <w:autoRedefine/>
    <w:uiPriority w:val="39"/>
    <w:semiHidden/>
    <w:unhideWhenUsed/>
    <w:rsid w:val="004D2898"/>
    <w:pPr>
      <w:tabs>
        <w:tab w:val="right" w:leader="dot" w:pos="9062"/>
      </w:tabs>
      <w:spacing w:after="100"/>
    </w:pPr>
    <w:rPr>
      <w:rFonts w:ascii="Segoe UI" w:hAnsi="Segoe UI" w:cs="Segoe UI"/>
      <w:noProof/>
    </w:rPr>
  </w:style>
  <w:style w:type="paragraph" w:styleId="TM2">
    <w:name w:val="toc 2"/>
    <w:basedOn w:val="Normal"/>
    <w:next w:val="Normal"/>
    <w:autoRedefine/>
    <w:uiPriority w:val="39"/>
    <w:semiHidden/>
    <w:unhideWhenUsed/>
    <w:rsid w:val="004D2898"/>
    <w:pPr>
      <w:spacing w:after="100"/>
      <w:ind w:left="220"/>
    </w:pPr>
  </w:style>
  <w:style w:type="paragraph" w:styleId="TM3">
    <w:name w:val="toc 3"/>
    <w:basedOn w:val="Normal"/>
    <w:next w:val="Normal"/>
    <w:autoRedefine/>
    <w:uiPriority w:val="39"/>
    <w:semiHidden/>
    <w:unhideWhenUsed/>
    <w:rsid w:val="004D2898"/>
    <w:pPr>
      <w:spacing w:after="100"/>
      <w:ind w:left="440"/>
    </w:pPr>
  </w:style>
  <w:style w:type="paragraph" w:styleId="TM4">
    <w:name w:val="toc 4"/>
    <w:basedOn w:val="Normal"/>
    <w:next w:val="Normal"/>
    <w:autoRedefine/>
    <w:uiPriority w:val="39"/>
    <w:semiHidden/>
    <w:unhideWhenUsed/>
    <w:rsid w:val="004D2898"/>
    <w:pPr>
      <w:spacing w:after="100"/>
      <w:ind w:left="660"/>
    </w:pPr>
  </w:style>
  <w:style w:type="paragraph" w:styleId="TM5">
    <w:name w:val="toc 5"/>
    <w:basedOn w:val="Normal"/>
    <w:next w:val="Normal"/>
    <w:autoRedefine/>
    <w:uiPriority w:val="39"/>
    <w:semiHidden/>
    <w:unhideWhenUsed/>
    <w:rsid w:val="004D2898"/>
    <w:pPr>
      <w:spacing w:after="100"/>
      <w:ind w:left="880"/>
    </w:pPr>
  </w:style>
  <w:style w:type="paragraph" w:styleId="TM6">
    <w:name w:val="toc 6"/>
    <w:basedOn w:val="Normal"/>
    <w:next w:val="Normal"/>
    <w:autoRedefine/>
    <w:uiPriority w:val="39"/>
    <w:semiHidden/>
    <w:unhideWhenUsed/>
    <w:rsid w:val="004D2898"/>
    <w:pPr>
      <w:spacing w:after="100"/>
      <w:ind w:left="1100"/>
    </w:pPr>
  </w:style>
  <w:style w:type="paragraph" w:styleId="TM7">
    <w:name w:val="toc 7"/>
    <w:basedOn w:val="Normal"/>
    <w:next w:val="Normal"/>
    <w:autoRedefine/>
    <w:uiPriority w:val="39"/>
    <w:semiHidden/>
    <w:unhideWhenUsed/>
    <w:rsid w:val="004D2898"/>
    <w:pPr>
      <w:spacing w:after="100"/>
      <w:ind w:left="1320"/>
    </w:pPr>
  </w:style>
  <w:style w:type="paragraph" w:styleId="TM8">
    <w:name w:val="toc 8"/>
    <w:basedOn w:val="Normal"/>
    <w:next w:val="Normal"/>
    <w:autoRedefine/>
    <w:uiPriority w:val="39"/>
    <w:semiHidden/>
    <w:unhideWhenUsed/>
    <w:rsid w:val="004D2898"/>
    <w:pPr>
      <w:spacing w:after="100"/>
      <w:ind w:left="1540"/>
    </w:pPr>
  </w:style>
  <w:style w:type="paragraph" w:styleId="TM9">
    <w:name w:val="toc 9"/>
    <w:basedOn w:val="Normal"/>
    <w:next w:val="Normal"/>
    <w:autoRedefine/>
    <w:uiPriority w:val="39"/>
    <w:semiHidden/>
    <w:unhideWhenUsed/>
    <w:rsid w:val="004D2898"/>
    <w:pPr>
      <w:spacing w:after="100"/>
      <w:ind w:left="1760"/>
    </w:pPr>
  </w:style>
  <w:style w:type="paragraph" w:styleId="Commentaire">
    <w:name w:val="annotation text"/>
    <w:basedOn w:val="Normal"/>
    <w:link w:val="CommentaireCar1"/>
    <w:uiPriority w:val="99"/>
    <w:semiHidden/>
    <w:unhideWhenUsed/>
    <w:rsid w:val="004D2898"/>
    <w:pPr>
      <w:spacing w:line="240" w:lineRule="auto"/>
    </w:pPr>
    <w:rPr>
      <w:sz w:val="20"/>
      <w:szCs w:val="20"/>
    </w:rPr>
  </w:style>
  <w:style w:type="character" w:customStyle="1" w:styleId="CommentaireCar">
    <w:name w:val="Commentaire Car"/>
    <w:basedOn w:val="Policepardfaut"/>
    <w:uiPriority w:val="99"/>
    <w:semiHidden/>
    <w:rsid w:val="004D2898"/>
    <w:rPr>
      <w:rFonts w:asciiTheme="minorHAnsi" w:eastAsiaTheme="minorEastAsia" w:hAnsiTheme="minorHAnsi" w:cstheme="minorBidi"/>
    </w:rPr>
  </w:style>
  <w:style w:type="character" w:customStyle="1" w:styleId="En-tteCar">
    <w:name w:val="En-tête Car"/>
    <w:basedOn w:val="Policepardfaut"/>
    <w:link w:val="En-tte"/>
    <w:uiPriority w:val="99"/>
    <w:semiHidden/>
    <w:rsid w:val="004D2898"/>
    <w:rPr>
      <w:rFonts w:asciiTheme="minorHAnsi" w:eastAsiaTheme="minorEastAsia" w:hAnsiTheme="minorHAnsi" w:cstheme="minorBidi"/>
      <w:sz w:val="22"/>
      <w:szCs w:val="22"/>
    </w:rPr>
  </w:style>
  <w:style w:type="character" w:customStyle="1" w:styleId="PieddepageCar">
    <w:name w:val="Pied de page Car"/>
    <w:basedOn w:val="Policepardfaut"/>
    <w:link w:val="Pieddepage"/>
    <w:uiPriority w:val="99"/>
    <w:semiHidden/>
    <w:rsid w:val="004D2898"/>
    <w:rPr>
      <w:rFonts w:asciiTheme="minorHAnsi" w:eastAsiaTheme="minorEastAsia" w:hAnsiTheme="minorHAnsi" w:cstheme="minorBidi"/>
      <w:sz w:val="22"/>
      <w:szCs w:val="22"/>
    </w:rPr>
  </w:style>
  <w:style w:type="paragraph" w:styleId="Objetducommentaire">
    <w:name w:val="annotation subject"/>
    <w:basedOn w:val="Commentaire"/>
    <w:next w:val="Commentaire"/>
    <w:link w:val="ObjetducommentaireCar1"/>
    <w:uiPriority w:val="99"/>
    <w:semiHidden/>
    <w:unhideWhenUsed/>
    <w:rsid w:val="004D2898"/>
    <w:rPr>
      <w:b/>
      <w:bCs/>
    </w:rPr>
  </w:style>
  <w:style w:type="character" w:customStyle="1" w:styleId="ObjetducommentaireCar">
    <w:name w:val="Objet du commentaire Car"/>
    <w:basedOn w:val="CommentaireCar"/>
    <w:uiPriority w:val="99"/>
    <w:semiHidden/>
    <w:rsid w:val="004D2898"/>
    <w:rPr>
      <w:rFonts w:asciiTheme="minorHAnsi" w:eastAsiaTheme="minorEastAsia" w:hAnsiTheme="minorHAnsi" w:cstheme="minorBidi"/>
      <w:b/>
      <w:bCs/>
    </w:rPr>
  </w:style>
  <w:style w:type="paragraph" w:styleId="En-ttedetabledesmatires">
    <w:name w:val="TOC Heading"/>
    <w:basedOn w:val="Titre1"/>
    <w:next w:val="Normal"/>
    <w:uiPriority w:val="39"/>
    <w:semiHidden/>
    <w:unhideWhenUsed/>
    <w:qFormat/>
    <w:rsid w:val="004D2898"/>
    <w:pPr>
      <w:keepNext/>
      <w:keepLines/>
      <w:spacing w:before="480" w:after="0"/>
      <w:outlineLvl w:val="9"/>
    </w:pPr>
    <w:rPr>
      <w:rFonts w:asciiTheme="majorHAnsi" w:eastAsiaTheme="majorEastAsia" w:hAnsiTheme="majorHAnsi" w:cstheme="majorBidi"/>
      <w:bCs/>
      <w:color w:val="365F91" w:themeColor="accent1" w:themeShade="BF"/>
      <w:sz w:val="28"/>
      <w:szCs w:val="28"/>
      <w:lang w:eastAsia="en-US"/>
    </w:rPr>
  </w:style>
  <w:style w:type="paragraph" w:customStyle="1" w:styleId="first">
    <w:name w:val="first"/>
    <w:basedOn w:val="Normal"/>
    <w:uiPriority w:val="99"/>
    <w:rsid w:val="004D28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e">
    <w:name w:val="texte"/>
    <w:basedOn w:val="Normal"/>
    <w:uiPriority w:val="99"/>
    <w:rsid w:val="004D28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iv1">
    <w:name w:val="niv1"/>
    <w:basedOn w:val="Normal"/>
    <w:uiPriority w:val="99"/>
    <w:rsid w:val="004D28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Juvenal2Car">
    <w:name w:val="Titre Juvenal 2 Car"/>
    <w:basedOn w:val="Titre2Car"/>
    <w:link w:val="TitreJuvenal2"/>
    <w:locked/>
    <w:rsid w:val="004D2898"/>
    <w:rPr>
      <w:rFonts w:asciiTheme="majorHAnsi" w:eastAsiaTheme="majorEastAsia" w:hAnsiTheme="majorHAnsi" w:cstheme="majorBidi"/>
      <w:b/>
      <w:bCs/>
      <w:color w:val="4F81BD" w:themeColor="accent1"/>
      <w:sz w:val="24"/>
      <w:szCs w:val="26"/>
      <w:lang w:eastAsia="en-US"/>
    </w:rPr>
  </w:style>
  <w:style w:type="paragraph" w:customStyle="1" w:styleId="TitreJuvenal2">
    <w:name w:val="Titre Juvenal 2"/>
    <w:basedOn w:val="Titre2"/>
    <w:next w:val="Normal"/>
    <w:link w:val="TitreJuvenal2Car"/>
    <w:qFormat/>
    <w:rsid w:val="004D2898"/>
    <w:pPr>
      <w:keepLines/>
      <w:spacing w:before="200"/>
      <w:ind w:left="792" w:hanging="432"/>
      <w:jc w:val="both"/>
    </w:pPr>
    <w:rPr>
      <w:rFonts w:asciiTheme="majorHAnsi" w:eastAsiaTheme="majorEastAsia" w:hAnsiTheme="majorHAnsi" w:cstheme="majorBidi"/>
      <w:bCs/>
      <w:color w:val="4F81BD" w:themeColor="accent1"/>
      <w:sz w:val="24"/>
      <w:szCs w:val="26"/>
    </w:rPr>
  </w:style>
  <w:style w:type="character" w:customStyle="1" w:styleId="pln">
    <w:name w:val="pln"/>
    <w:basedOn w:val="Policepardfaut"/>
    <w:rsid w:val="004D2898"/>
  </w:style>
  <w:style w:type="character" w:customStyle="1" w:styleId="pun">
    <w:name w:val="pun"/>
    <w:basedOn w:val="Policepardfaut"/>
    <w:rsid w:val="004D2898"/>
  </w:style>
  <w:style w:type="character" w:customStyle="1" w:styleId="lit">
    <w:name w:val="lit"/>
    <w:basedOn w:val="Policepardfaut"/>
    <w:rsid w:val="004D2898"/>
  </w:style>
  <w:style w:type="character" w:customStyle="1" w:styleId="CommentaireCar1">
    <w:name w:val="Commentaire Car1"/>
    <w:basedOn w:val="Policepardfaut"/>
    <w:link w:val="Commentaire"/>
    <w:uiPriority w:val="99"/>
    <w:semiHidden/>
    <w:locked/>
    <w:rsid w:val="004D2898"/>
    <w:rPr>
      <w:rFonts w:asciiTheme="minorHAnsi" w:eastAsiaTheme="minorEastAsia" w:hAnsiTheme="minorHAnsi" w:cstheme="minorBidi"/>
    </w:rPr>
  </w:style>
  <w:style w:type="character" w:customStyle="1" w:styleId="ObjetducommentaireCar1">
    <w:name w:val="Objet du commentaire Car1"/>
    <w:basedOn w:val="CommentaireCar1"/>
    <w:link w:val="Objetducommentaire"/>
    <w:uiPriority w:val="99"/>
    <w:semiHidden/>
    <w:locked/>
    <w:rsid w:val="004D2898"/>
    <w:rPr>
      <w:rFonts w:asciiTheme="minorHAnsi" w:eastAsiaTheme="minorEastAsia" w:hAnsiTheme="minorHAnsi" w:cstheme="minorBidi"/>
      <w:b/>
      <w:bCs/>
    </w:rPr>
  </w:style>
  <w:style w:type="character" w:customStyle="1" w:styleId="price-data">
    <w:name w:val="price-data"/>
    <w:basedOn w:val="Policepardfaut"/>
    <w:rsid w:val="004D2898"/>
  </w:style>
  <w:style w:type="character" w:customStyle="1" w:styleId="codeinline">
    <w:name w:val="codeinline"/>
    <w:basedOn w:val="Policepardfaut"/>
    <w:rsid w:val="004D2898"/>
    <w:rPr>
      <w:rFonts w:ascii="Times New Roman" w:hAnsi="Times New Roman" w:cs="Times New Roman" w:hint="default"/>
    </w:rPr>
  </w:style>
  <w:style w:type="character" w:customStyle="1" w:styleId="api">
    <w:name w:val="api"/>
    <w:basedOn w:val="Policepardfaut"/>
    <w:rsid w:val="004D2898"/>
    <w:rPr>
      <w:rFonts w:ascii="Times New Roman" w:hAnsi="Times New Roman" w:cs="Times New Roman" w:hint="default"/>
    </w:rPr>
  </w:style>
  <w:style w:type="character" w:customStyle="1" w:styleId="exempledefinition">
    <w:name w:val="exempledefinition"/>
    <w:basedOn w:val="Policepardfaut"/>
    <w:rsid w:val="004D2898"/>
    <w:rPr>
      <w:rFonts w:ascii="Times New Roman" w:hAnsi="Times New Roman" w:cs="Times New Roman" w:hint="default"/>
    </w:rPr>
  </w:style>
  <w:style w:type="character" w:customStyle="1" w:styleId="romain">
    <w:name w:val="romain"/>
    <w:basedOn w:val="Policepardfaut"/>
    <w:rsid w:val="004D2898"/>
    <w:rPr>
      <w:rFonts w:ascii="Times New Roman" w:hAnsi="Times New Roman" w:cs="Times New Roman" w:hint="default"/>
    </w:rPr>
  </w:style>
  <w:style w:type="character" w:customStyle="1" w:styleId="transcription">
    <w:name w:val="transcription"/>
    <w:basedOn w:val="Policepardfaut"/>
    <w:rsid w:val="004D2898"/>
  </w:style>
  <w:style w:type="character" w:customStyle="1" w:styleId="citation">
    <w:name w:val="citation"/>
    <w:basedOn w:val="Policepardfaut"/>
    <w:rsid w:val="004D2898"/>
  </w:style>
  <w:style w:type="character" w:customStyle="1" w:styleId="italique">
    <w:name w:val="italique"/>
    <w:basedOn w:val="Policepardfaut"/>
    <w:rsid w:val="004D2898"/>
  </w:style>
  <w:style w:type="character" w:customStyle="1" w:styleId="mw-headline">
    <w:name w:val="mw-headline"/>
    <w:basedOn w:val="Policepardfaut"/>
    <w:rsid w:val="004D2898"/>
  </w:style>
  <w:style w:type="character" w:customStyle="1" w:styleId="mw-editsection">
    <w:name w:val="mw-editsection"/>
    <w:basedOn w:val="Policepardfaut"/>
    <w:rsid w:val="004D2898"/>
  </w:style>
  <w:style w:type="character" w:customStyle="1" w:styleId="mw-editsection-bracket">
    <w:name w:val="mw-editsection-bracket"/>
    <w:basedOn w:val="Policepardfaut"/>
    <w:rsid w:val="004D2898"/>
  </w:style>
  <w:style w:type="character" w:customStyle="1" w:styleId="mw-editsection-divider">
    <w:name w:val="mw-editsection-divider"/>
    <w:basedOn w:val="Policepardfaut"/>
    <w:rsid w:val="004D2898"/>
  </w:style>
  <w:style w:type="paragraph" w:customStyle="1" w:styleId="Question">
    <w:name w:val="Question"/>
    <w:basedOn w:val="TexteCourant"/>
    <w:next w:val="TexteCourant"/>
    <w:qFormat/>
    <w:rsid w:val="009C43E6"/>
    <w:pPr>
      <w:spacing w:before="360"/>
    </w:pPr>
    <w:rPr>
      <w:color w:val="1F497D" w:themeColor="text2"/>
    </w:rPr>
  </w:style>
  <w:style w:type="character" w:styleId="Marquedecommentaire">
    <w:name w:val="annotation reference"/>
    <w:basedOn w:val="Policepardfaut"/>
    <w:uiPriority w:val="99"/>
    <w:semiHidden/>
    <w:unhideWhenUsed/>
    <w:rsid w:val="009C43E6"/>
    <w:rPr>
      <w:sz w:val="16"/>
      <w:szCs w:val="16"/>
    </w:rPr>
  </w:style>
  <w:style w:type="character" w:customStyle="1" w:styleId="CodeCouleur">
    <w:name w:val="CodeCouleur"/>
    <w:basedOn w:val="Policepardfaut"/>
    <w:uiPriority w:val="1"/>
    <w:qFormat/>
    <w:rsid w:val="00074398"/>
    <w:rPr>
      <w:b/>
      <w:color w:val="0070C0"/>
    </w:rPr>
  </w:style>
  <w:style w:type="character" w:styleId="Textedelespacerserv">
    <w:name w:val="Placeholder Text"/>
    <w:basedOn w:val="Policepardfaut"/>
    <w:uiPriority w:val="99"/>
    <w:semiHidden/>
    <w:rsid w:val="00F2381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98812">
      <w:bodyDiv w:val="1"/>
      <w:marLeft w:val="0"/>
      <w:marRight w:val="0"/>
      <w:marTop w:val="0"/>
      <w:marBottom w:val="0"/>
      <w:divBdr>
        <w:top w:val="none" w:sz="0" w:space="0" w:color="auto"/>
        <w:left w:val="none" w:sz="0" w:space="0" w:color="auto"/>
        <w:bottom w:val="none" w:sz="0" w:space="0" w:color="auto"/>
        <w:right w:val="none" w:sz="0" w:space="0" w:color="auto"/>
      </w:divBdr>
    </w:div>
    <w:div w:id="43217476">
      <w:bodyDiv w:val="1"/>
      <w:marLeft w:val="0"/>
      <w:marRight w:val="0"/>
      <w:marTop w:val="0"/>
      <w:marBottom w:val="0"/>
      <w:divBdr>
        <w:top w:val="none" w:sz="0" w:space="0" w:color="auto"/>
        <w:left w:val="none" w:sz="0" w:space="0" w:color="auto"/>
        <w:bottom w:val="none" w:sz="0" w:space="0" w:color="auto"/>
        <w:right w:val="none" w:sz="0" w:space="0" w:color="auto"/>
      </w:divBdr>
    </w:div>
    <w:div w:id="54361241">
      <w:bodyDiv w:val="1"/>
      <w:marLeft w:val="0"/>
      <w:marRight w:val="0"/>
      <w:marTop w:val="0"/>
      <w:marBottom w:val="0"/>
      <w:divBdr>
        <w:top w:val="none" w:sz="0" w:space="0" w:color="auto"/>
        <w:left w:val="none" w:sz="0" w:space="0" w:color="auto"/>
        <w:bottom w:val="none" w:sz="0" w:space="0" w:color="auto"/>
        <w:right w:val="none" w:sz="0" w:space="0" w:color="auto"/>
      </w:divBdr>
    </w:div>
    <w:div w:id="96799078">
      <w:bodyDiv w:val="1"/>
      <w:marLeft w:val="0"/>
      <w:marRight w:val="0"/>
      <w:marTop w:val="0"/>
      <w:marBottom w:val="0"/>
      <w:divBdr>
        <w:top w:val="none" w:sz="0" w:space="0" w:color="auto"/>
        <w:left w:val="none" w:sz="0" w:space="0" w:color="auto"/>
        <w:bottom w:val="none" w:sz="0" w:space="0" w:color="auto"/>
        <w:right w:val="none" w:sz="0" w:space="0" w:color="auto"/>
      </w:divBdr>
    </w:div>
    <w:div w:id="119426261">
      <w:bodyDiv w:val="1"/>
      <w:marLeft w:val="0"/>
      <w:marRight w:val="0"/>
      <w:marTop w:val="0"/>
      <w:marBottom w:val="0"/>
      <w:divBdr>
        <w:top w:val="none" w:sz="0" w:space="0" w:color="auto"/>
        <w:left w:val="none" w:sz="0" w:space="0" w:color="auto"/>
        <w:bottom w:val="none" w:sz="0" w:space="0" w:color="auto"/>
        <w:right w:val="none" w:sz="0" w:space="0" w:color="auto"/>
      </w:divBdr>
    </w:div>
    <w:div w:id="139424156">
      <w:bodyDiv w:val="1"/>
      <w:marLeft w:val="0"/>
      <w:marRight w:val="0"/>
      <w:marTop w:val="0"/>
      <w:marBottom w:val="0"/>
      <w:divBdr>
        <w:top w:val="none" w:sz="0" w:space="0" w:color="auto"/>
        <w:left w:val="none" w:sz="0" w:space="0" w:color="auto"/>
        <w:bottom w:val="none" w:sz="0" w:space="0" w:color="auto"/>
        <w:right w:val="none" w:sz="0" w:space="0" w:color="auto"/>
      </w:divBdr>
    </w:div>
    <w:div w:id="224411581">
      <w:bodyDiv w:val="1"/>
      <w:marLeft w:val="0"/>
      <w:marRight w:val="0"/>
      <w:marTop w:val="0"/>
      <w:marBottom w:val="0"/>
      <w:divBdr>
        <w:top w:val="none" w:sz="0" w:space="0" w:color="auto"/>
        <w:left w:val="none" w:sz="0" w:space="0" w:color="auto"/>
        <w:bottom w:val="none" w:sz="0" w:space="0" w:color="auto"/>
        <w:right w:val="none" w:sz="0" w:space="0" w:color="auto"/>
      </w:divBdr>
    </w:div>
    <w:div w:id="244725544">
      <w:bodyDiv w:val="1"/>
      <w:marLeft w:val="0"/>
      <w:marRight w:val="0"/>
      <w:marTop w:val="0"/>
      <w:marBottom w:val="0"/>
      <w:divBdr>
        <w:top w:val="none" w:sz="0" w:space="0" w:color="auto"/>
        <w:left w:val="none" w:sz="0" w:space="0" w:color="auto"/>
        <w:bottom w:val="none" w:sz="0" w:space="0" w:color="auto"/>
        <w:right w:val="none" w:sz="0" w:space="0" w:color="auto"/>
      </w:divBdr>
    </w:div>
    <w:div w:id="249698622">
      <w:bodyDiv w:val="1"/>
      <w:marLeft w:val="0"/>
      <w:marRight w:val="0"/>
      <w:marTop w:val="0"/>
      <w:marBottom w:val="0"/>
      <w:divBdr>
        <w:top w:val="none" w:sz="0" w:space="0" w:color="auto"/>
        <w:left w:val="none" w:sz="0" w:space="0" w:color="auto"/>
        <w:bottom w:val="none" w:sz="0" w:space="0" w:color="auto"/>
        <w:right w:val="none" w:sz="0" w:space="0" w:color="auto"/>
      </w:divBdr>
    </w:div>
    <w:div w:id="274365468">
      <w:bodyDiv w:val="1"/>
      <w:marLeft w:val="0"/>
      <w:marRight w:val="0"/>
      <w:marTop w:val="0"/>
      <w:marBottom w:val="0"/>
      <w:divBdr>
        <w:top w:val="none" w:sz="0" w:space="0" w:color="auto"/>
        <w:left w:val="none" w:sz="0" w:space="0" w:color="auto"/>
        <w:bottom w:val="none" w:sz="0" w:space="0" w:color="auto"/>
        <w:right w:val="none" w:sz="0" w:space="0" w:color="auto"/>
      </w:divBdr>
    </w:div>
    <w:div w:id="313921409">
      <w:bodyDiv w:val="1"/>
      <w:marLeft w:val="0"/>
      <w:marRight w:val="0"/>
      <w:marTop w:val="0"/>
      <w:marBottom w:val="0"/>
      <w:divBdr>
        <w:top w:val="none" w:sz="0" w:space="0" w:color="auto"/>
        <w:left w:val="none" w:sz="0" w:space="0" w:color="auto"/>
        <w:bottom w:val="none" w:sz="0" w:space="0" w:color="auto"/>
        <w:right w:val="none" w:sz="0" w:space="0" w:color="auto"/>
      </w:divBdr>
    </w:div>
    <w:div w:id="315647437">
      <w:bodyDiv w:val="1"/>
      <w:marLeft w:val="0"/>
      <w:marRight w:val="0"/>
      <w:marTop w:val="0"/>
      <w:marBottom w:val="0"/>
      <w:divBdr>
        <w:top w:val="none" w:sz="0" w:space="0" w:color="auto"/>
        <w:left w:val="none" w:sz="0" w:space="0" w:color="auto"/>
        <w:bottom w:val="none" w:sz="0" w:space="0" w:color="auto"/>
        <w:right w:val="none" w:sz="0" w:space="0" w:color="auto"/>
      </w:divBdr>
    </w:div>
    <w:div w:id="317610648">
      <w:bodyDiv w:val="1"/>
      <w:marLeft w:val="0"/>
      <w:marRight w:val="0"/>
      <w:marTop w:val="0"/>
      <w:marBottom w:val="0"/>
      <w:divBdr>
        <w:top w:val="none" w:sz="0" w:space="0" w:color="auto"/>
        <w:left w:val="none" w:sz="0" w:space="0" w:color="auto"/>
        <w:bottom w:val="none" w:sz="0" w:space="0" w:color="auto"/>
        <w:right w:val="none" w:sz="0" w:space="0" w:color="auto"/>
      </w:divBdr>
    </w:div>
    <w:div w:id="322122020">
      <w:bodyDiv w:val="1"/>
      <w:marLeft w:val="0"/>
      <w:marRight w:val="0"/>
      <w:marTop w:val="0"/>
      <w:marBottom w:val="0"/>
      <w:divBdr>
        <w:top w:val="none" w:sz="0" w:space="0" w:color="auto"/>
        <w:left w:val="none" w:sz="0" w:space="0" w:color="auto"/>
        <w:bottom w:val="none" w:sz="0" w:space="0" w:color="auto"/>
        <w:right w:val="none" w:sz="0" w:space="0" w:color="auto"/>
      </w:divBdr>
    </w:div>
    <w:div w:id="332606281">
      <w:bodyDiv w:val="1"/>
      <w:marLeft w:val="0"/>
      <w:marRight w:val="0"/>
      <w:marTop w:val="0"/>
      <w:marBottom w:val="0"/>
      <w:divBdr>
        <w:top w:val="none" w:sz="0" w:space="0" w:color="auto"/>
        <w:left w:val="none" w:sz="0" w:space="0" w:color="auto"/>
        <w:bottom w:val="none" w:sz="0" w:space="0" w:color="auto"/>
        <w:right w:val="none" w:sz="0" w:space="0" w:color="auto"/>
      </w:divBdr>
    </w:div>
    <w:div w:id="339507207">
      <w:bodyDiv w:val="1"/>
      <w:marLeft w:val="0"/>
      <w:marRight w:val="0"/>
      <w:marTop w:val="0"/>
      <w:marBottom w:val="0"/>
      <w:divBdr>
        <w:top w:val="none" w:sz="0" w:space="0" w:color="auto"/>
        <w:left w:val="none" w:sz="0" w:space="0" w:color="auto"/>
        <w:bottom w:val="none" w:sz="0" w:space="0" w:color="auto"/>
        <w:right w:val="none" w:sz="0" w:space="0" w:color="auto"/>
      </w:divBdr>
    </w:div>
    <w:div w:id="462046223">
      <w:bodyDiv w:val="1"/>
      <w:marLeft w:val="0"/>
      <w:marRight w:val="0"/>
      <w:marTop w:val="0"/>
      <w:marBottom w:val="0"/>
      <w:divBdr>
        <w:top w:val="none" w:sz="0" w:space="0" w:color="auto"/>
        <w:left w:val="none" w:sz="0" w:space="0" w:color="auto"/>
        <w:bottom w:val="none" w:sz="0" w:space="0" w:color="auto"/>
        <w:right w:val="none" w:sz="0" w:space="0" w:color="auto"/>
      </w:divBdr>
    </w:div>
    <w:div w:id="478690284">
      <w:bodyDiv w:val="1"/>
      <w:marLeft w:val="0"/>
      <w:marRight w:val="0"/>
      <w:marTop w:val="0"/>
      <w:marBottom w:val="0"/>
      <w:divBdr>
        <w:top w:val="none" w:sz="0" w:space="0" w:color="auto"/>
        <w:left w:val="none" w:sz="0" w:space="0" w:color="auto"/>
        <w:bottom w:val="none" w:sz="0" w:space="0" w:color="auto"/>
        <w:right w:val="none" w:sz="0" w:space="0" w:color="auto"/>
      </w:divBdr>
    </w:div>
    <w:div w:id="484202483">
      <w:bodyDiv w:val="1"/>
      <w:marLeft w:val="0"/>
      <w:marRight w:val="0"/>
      <w:marTop w:val="0"/>
      <w:marBottom w:val="0"/>
      <w:divBdr>
        <w:top w:val="none" w:sz="0" w:space="0" w:color="auto"/>
        <w:left w:val="none" w:sz="0" w:space="0" w:color="auto"/>
        <w:bottom w:val="none" w:sz="0" w:space="0" w:color="auto"/>
        <w:right w:val="none" w:sz="0" w:space="0" w:color="auto"/>
      </w:divBdr>
    </w:div>
    <w:div w:id="515266542">
      <w:bodyDiv w:val="1"/>
      <w:marLeft w:val="0"/>
      <w:marRight w:val="0"/>
      <w:marTop w:val="0"/>
      <w:marBottom w:val="0"/>
      <w:divBdr>
        <w:top w:val="none" w:sz="0" w:space="0" w:color="auto"/>
        <w:left w:val="none" w:sz="0" w:space="0" w:color="auto"/>
        <w:bottom w:val="none" w:sz="0" w:space="0" w:color="auto"/>
        <w:right w:val="none" w:sz="0" w:space="0" w:color="auto"/>
      </w:divBdr>
    </w:div>
    <w:div w:id="539316541">
      <w:bodyDiv w:val="1"/>
      <w:marLeft w:val="0"/>
      <w:marRight w:val="0"/>
      <w:marTop w:val="0"/>
      <w:marBottom w:val="0"/>
      <w:divBdr>
        <w:top w:val="none" w:sz="0" w:space="0" w:color="auto"/>
        <w:left w:val="none" w:sz="0" w:space="0" w:color="auto"/>
        <w:bottom w:val="none" w:sz="0" w:space="0" w:color="auto"/>
        <w:right w:val="none" w:sz="0" w:space="0" w:color="auto"/>
      </w:divBdr>
    </w:div>
    <w:div w:id="591360067">
      <w:bodyDiv w:val="1"/>
      <w:marLeft w:val="0"/>
      <w:marRight w:val="0"/>
      <w:marTop w:val="0"/>
      <w:marBottom w:val="0"/>
      <w:divBdr>
        <w:top w:val="none" w:sz="0" w:space="0" w:color="auto"/>
        <w:left w:val="none" w:sz="0" w:space="0" w:color="auto"/>
        <w:bottom w:val="none" w:sz="0" w:space="0" w:color="auto"/>
        <w:right w:val="none" w:sz="0" w:space="0" w:color="auto"/>
      </w:divBdr>
    </w:div>
    <w:div w:id="608321777">
      <w:bodyDiv w:val="1"/>
      <w:marLeft w:val="0"/>
      <w:marRight w:val="0"/>
      <w:marTop w:val="0"/>
      <w:marBottom w:val="0"/>
      <w:divBdr>
        <w:top w:val="none" w:sz="0" w:space="0" w:color="auto"/>
        <w:left w:val="none" w:sz="0" w:space="0" w:color="auto"/>
        <w:bottom w:val="none" w:sz="0" w:space="0" w:color="auto"/>
        <w:right w:val="none" w:sz="0" w:space="0" w:color="auto"/>
      </w:divBdr>
    </w:div>
    <w:div w:id="614950133">
      <w:bodyDiv w:val="1"/>
      <w:marLeft w:val="0"/>
      <w:marRight w:val="0"/>
      <w:marTop w:val="0"/>
      <w:marBottom w:val="0"/>
      <w:divBdr>
        <w:top w:val="none" w:sz="0" w:space="0" w:color="auto"/>
        <w:left w:val="none" w:sz="0" w:space="0" w:color="auto"/>
        <w:bottom w:val="none" w:sz="0" w:space="0" w:color="auto"/>
        <w:right w:val="none" w:sz="0" w:space="0" w:color="auto"/>
      </w:divBdr>
    </w:div>
    <w:div w:id="629746908">
      <w:bodyDiv w:val="1"/>
      <w:marLeft w:val="0"/>
      <w:marRight w:val="0"/>
      <w:marTop w:val="0"/>
      <w:marBottom w:val="0"/>
      <w:divBdr>
        <w:top w:val="none" w:sz="0" w:space="0" w:color="auto"/>
        <w:left w:val="none" w:sz="0" w:space="0" w:color="auto"/>
        <w:bottom w:val="none" w:sz="0" w:space="0" w:color="auto"/>
        <w:right w:val="none" w:sz="0" w:space="0" w:color="auto"/>
      </w:divBdr>
    </w:div>
    <w:div w:id="632291681">
      <w:bodyDiv w:val="1"/>
      <w:marLeft w:val="0"/>
      <w:marRight w:val="0"/>
      <w:marTop w:val="0"/>
      <w:marBottom w:val="0"/>
      <w:divBdr>
        <w:top w:val="none" w:sz="0" w:space="0" w:color="auto"/>
        <w:left w:val="none" w:sz="0" w:space="0" w:color="auto"/>
        <w:bottom w:val="none" w:sz="0" w:space="0" w:color="auto"/>
        <w:right w:val="none" w:sz="0" w:space="0" w:color="auto"/>
      </w:divBdr>
    </w:div>
    <w:div w:id="679936271">
      <w:bodyDiv w:val="1"/>
      <w:marLeft w:val="0"/>
      <w:marRight w:val="0"/>
      <w:marTop w:val="0"/>
      <w:marBottom w:val="0"/>
      <w:divBdr>
        <w:top w:val="none" w:sz="0" w:space="0" w:color="auto"/>
        <w:left w:val="none" w:sz="0" w:space="0" w:color="auto"/>
        <w:bottom w:val="none" w:sz="0" w:space="0" w:color="auto"/>
        <w:right w:val="none" w:sz="0" w:space="0" w:color="auto"/>
      </w:divBdr>
    </w:div>
    <w:div w:id="710306087">
      <w:bodyDiv w:val="1"/>
      <w:marLeft w:val="0"/>
      <w:marRight w:val="0"/>
      <w:marTop w:val="0"/>
      <w:marBottom w:val="0"/>
      <w:divBdr>
        <w:top w:val="none" w:sz="0" w:space="0" w:color="auto"/>
        <w:left w:val="none" w:sz="0" w:space="0" w:color="auto"/>
        <w:bottom w:val="none" w:sz="0" w:space="0" w:color="auto"/>
        <w:right w:val="none" w:sz="0" w:space="0" w:color="auto"/>
      </w:divBdr>
    </w:div>
    <w:div w:id="728648748">
      <w:bodyDiv w:val="1"/>
      <w:marLeft w:val="0"/>
      <w:marRight w:val="0"/>
      <w:marTop w:val="0"/>
      <w:marBottom w:val="0"/>
      <w:divBdr>
        <w:top w:val="none" w:sz="0" w:space="0" w:color="auto"/>
        <w:left w:val="none" w:sz="0" w:space="0" w:color="auto"/>
        <w:bottom w:val="none" w:sz="0" w:space="0" w:color="auto"/>
        <w:right w:val="none" w:sz="0" w:space="0" w:color="auto"/>
      </w:divBdr>
    </w:div>
    <w:div w:id="755588961">
      <w:bodyDiv w:val="1"/>
      <w:marLeft w:val="0"/>
      <w:marRight w:val="0"/>
      <w:marTop w:val="0"/>
      <w:marBottom w:val="0"/>
      <w:divBdr>
        <w:top w:val="none" w:sz="0" w:space="0" w:color="auto"/>
        <w:left w:val="none" w:sz="0" w:space="0" w:color="auto"/>
        <w:bottom w:val="none" w:sz="0" w:space="0" w:color="auto"/>
        <w:right w:val="none" w:sz="0" w:space="0" w:color="auto"/>
      </w:divBdr>
    </w:div>
    <w:div w:id="761804350">
      <w:bodyDiv w:val="1"/>
      <w:marLeft w:val="0"/>
      <w:marRight w:val="0"/>
      <w:marTop w:val="0"/>
      <w:marBottom w:val="0"/>
      <w:divBdr>
        <w:top w:val="none" w:sz="0" w:space="0" w:color="auto"/>
        <w:left w:val="none" w:sz="0" w:space="0" w:color="auto"/>
        <w:bottom w:val="none" w:sz="0" w:space="0" w:color="auto"/>
        <w:right w:val="none" w:sz="0" w:space="0" w:color="auto"/>
      </w:divBdr>
    </w:div>
    <w:div w:id="769544179">
      <w:bodyDiv w:val="1"/>
      <w:marLeft w:val="0"/>
      <w:marRight w:val="0"/>
      <w:marTop w:val="0"/>
      <w:marBottom w:val="0"/>
      <w:divBdr>
        <w:top w:val="none" w:sz="0" w:space="0" w:color="auto"/>
        <w:left w:val="none" w:sz="0" w:space="0" w:color="auto"/>
        <w:bottom w:val="none" w:sz="0" w:space="0" w:color="auto"/>
        <w:right w:val="none" w:sz="0" w:space="0" w:color="auto"/>
      </w:divBdr>
    </w:div>
    <w:div w:id="774440668">
      <w:bodyDiv w:val="1"/>
      <w:marLeft w:val="0"/>
      <w:marRight w:val="0"/>
      <w:marTop w:val="0"/>
      <w:marBottom w:val="0"/>
      <w:divBdr>
        <w:top w:val="none" w:sz="0" w:space="0" w:color="auto"/>
        <w:left w:val="none" w:sz="0" w:space="0" w:color="auto"/>
        <w:bottom w:val="none" w:sz="0" w:space="0" w:color="auto"/>
        <w:right w:val="none" w:sz="0" w:space="0" w:color="auto"/>
      </w:divBdr>
    </w:div>
    <w:div w:id="845289202">
      <w:bodyDiv w:val="1"/>
      <w:marLeft w:val="0"/>
      <w:marRight w:val="0"/>
      <w:marTop w:val="0"/>
      <w:marBottom w:val="0"/>
      <w:divBdr>
        <w:top w:val="none" w:sz="0" w:space="0" w:color="auto"/>
        <w:left w:val="none" w:sz="0" w:space="0" w:color="auto"/>
        <w:bottom w:val="none" w:sz="0" w:space="0" w:color="auto"/>
        <w:right w:val="none" w:sz="0" w:space="0" w:color="auto"/>
      </w:divBdr>
    </w:div>
    <w:div w:id="874539208">
      <w:bodyDiv w:val="1"/>
      <w:marLeft w:val="0"/>
      <w:marRight w:val="0"/>
      <w:marTop w:val="0"/>
      <w:marBottom w:val="0"/>
      <w:divBdr>
        <w:top w:val="none" w:sz="0" w:space="0" w:color="auto"/>
        <w:left w:val="none" w:sz="0" w:space="0" w:color="auto"/>
        <w:bottom w:val="none" w:sz="0" w:space="0" w:color="auto"/>
        <w:right w:val="none" w:sz="0" w:space="0" w:color="auto"/>
      </w:divBdr>
    </w:div>
    <w:div w:id="920484217">
      <w:bodyDiv w:val="1"/>
      <w:marLeft w:val="0"/>
      <w:marRight w:val="0"/>
      <w:marTop w:val="0"/>
      <w:marBottom w:val="0"/>
      <w:divBdr>
        <w:top w:val="none" w:sz="0" w:space="0" w:color="auto"/>
        <w:left w:val="none" w:sz="0" w:space="0" w:color="auto"/>
        <w:bottom w:val="none" w:sz="0" w:space="0" w:color="auto"/>
        <w:right w:val="none" w:sz="0" w:space="0" w:color="auto"/>
      </w:divBdr>
    </w:div>
    <w:div w:id="1011182684">
      <w:bodyDiv w:val="1"/>
      <w:marLeft w:val="0"/>
      <w:marRight w:val="0"/>
      <w:marTop w:val="0"/>
      <w:marBottom w:val="0"/>
      <w:divBdr>
        <w:top w:val="none" w:sz="0" w:space="0" w:color="auto"/>
        <w:left w:val="none" w:sz="0" w:space="0" w:color="auto"/>
        <w:bottom w:val="none" w:sz="0" w:space="0" w:color="auto"/>
        <w:right w:val="none" w:sz="0" w:space="0" w:color="auto"/>
      </w:divBdr>
    </w:div>
    <w:div w:id="1014528567">
      <w:bodyDiv w:val="1"/>
      <w:marLeft w:val="0"/>
      <w:marRight w:val="0"/>
      <w:marTop w:val="0"/>
      <w:marBottom w:val="0"/>
      <w:divBdr>
        <w:top w:val="none" w:sz="0" w:space="0" w:color="auto"/>
        <w:left w:val="none" w:sz="0" w:space="0" w:color="auto"/>
        <w:bottom w:val="none" w:sz="0" w:space="0" w:color="auto"/>
        <w:right w:val="none" w:sz="0" w:space="0" w:color="auto"/>
      </w:divBdr>
    </w:div>
    <w:div w:id="1073822289">
      <w:bodyDiv w:val="1"/>
      <w:marLeft w:val="0"/>
      <w:marRight w:val="0"/>
      <w:marTop w:val="0"/>
      <w:marBottom w:val="0"/>
      <w:divBdr>
        <w:top w:val="none" w:sz="0" w:space="0" w:color="auto"/>
        <w:left w:val="none" w:sz="0" w:space="0" w:color="auto"/>
        <w:bottom w:val="none" w:sz="0" w:space="0" w:color="auto"/>
        <w:right w:val="none" w:sz="0" w:space="0" w:color="auto"/>
      </w:divBdr>
    </w:div>
    <w:div w:id="1084575271">
      <w:bodyDiv w:val="1"/>
      <w:marLeft w:val="0"/>
      <w:marRight w:val="0"/>
      <w:marTop w:val="0"/>
      <w:marBottom w:val="0"/>
      <w:divBdr>
        <w:top w:val="none" w:sz="0" w:space="0" w:color="auto"/>
        <w:left w:val="none" w:sz="0" w:space="0" w:color="auto"/>
        <w:bottom w:val="none" w:sz="0" w:space="0" w:color="auto"/>
        <w:right w:val="none" w:sz="0" w:space="0" w:color="auto"/>
      </w:divBdr>
    </w:div>
    <w:div w:id="1097017657">
      <w:bodyDiv w:val="1"/>
      <w:marLeft w:val="0"/>
      <w:marRight w:val="0"/>
      <w:marTop w:val="0"/>
      <w:marBottom w:val="0"/>
      <w:divBdr>
        <w:top w:val="none" w:sz="0" w:space="0" w:color="auto"/>
        <w:left w:val="none" w:sz="0" w:space="0" w:color="auto"/>
        <w:bottom w:val="none" w:sz="0" w:space="0" w:color="auto"/>
        <w:right w:val="none" w:sz="0" w:space="0" w:color="auto"/>
      </w:divBdr>
    </w:div>
    <w:div w:id="1138184053">
      <w:bodyDiv w:val="1"/>
      <w:marLeft w:val="0"/>
      <w:marRight w:val="0"/>
      <w:marTop w:val="0"/>
      <w:marBottom w:val="0"/>
      <w:divBdr>
        <w:top w:val="none" w:sz="0" w:space="0" w:color="auto"/>
        <w:left w:val="none" w:sz="0" w:space="0" w:color="auto"/>
        <w:bottom w:val="none" w:sz="0" w:space="0" w:color="auto"/>
        <w:right w:val="none" w:sz="0" w:space="0" w:color="auto"/>
      </w:divBdr>
    </w:div>
    <w:div w:id="1153565577">
      <w:bodyDiv w:val="1"/>
      <w:marLeft w:val="0"/>
      <w:marRight w:val="0"/>
      <w:marTop w:val="0"/>
      <w:marBottom w:val="0"/>
      <w:divBdr>
        <w:top w:val="none" w:sz="0" w:space="0" w:color="auto"/>
        <w:left w:val="none" w:sz="0" w:space="0" w:color="auto"/>
        <w:bottom w:val="none" w:sz="0" w:space="0" w:color="auto"/>
        <w:right w:val="none" w:sz="0" w:space="0" w:color="auto"/>
      </w:divBdr>
    </w:div>
    <w:div w:id="1190681606">
      <w:bodyDiv w:val="1"/>
      <w:marLeft w:val="0"/>
      <w:marRight w:val="0"/>
      <w:marTop w:val="0"/>
      <w:marBottom w:val="0"/>
      <w:divBdr>
        <w:top w:val="none" w:sz="0" w:space="0" w:color="auto"/>
        <w:left w:val="none" w:sz="0" w:space="0" w:color="auto"/>
        <w:bottom w:val="none" w:sz="0" w:space="0" w:color="auto"/>
        <w:right w:val="none" w:sz="0" w:space="0" w:color="auto"/>
      </w:divBdr>
    </w:div>
    <w:div w:id="1207109138">
      <w:bodyDiv w:val="1"/>
      <w:marLeft w:val="0"/>
      <w:marRight w:val="0"/>
      <w:marTop w:val="0"/>
      <w:marBottom w:val="0"/>
      <w:divBdr>
        <w:top w:val="none" w:sz="0" w:space="0" w:color="auto"/>
        <w:left w:val="none" w:sz="0" w:space="0" w:color="auto"/>
        <w:bottom w:val="none" w:sz="0" w:space="0" w:color="auto"/>
        <w:right w:val="none" w:sz="0" w:space="0" w:color="auto"/>
      </w:divBdr>
    </w:div>
    <w:div w:id="1219438413">
      <w:bodyDiv w:val="1"/>
      <w:marLeft w:val="0"/>
      <w:marRight w:val="0"/>
      <w:marTop w:val="0"/>
      <w:marBottom w:val="0"/>
      <w:divBdr>
        <w:top w:val="none" w:sz="0" w:space="0" w:color="auto"/>
        <w:left w:val="none" w:sz="0" w:space="0" w:color="auto"/>
        <w:bottom w:val="none" w:sz="0" w:space="0" w:color="auto"/>
        <w:right w:val="none" w:sz="0" w:space="0" w:color="auto"/>
      </w:divBdr>
    </w:div>
    <w:div w:id="1221357823">
      <w:bodyDiv w:val="1"/>
      <w:marLeft w:val="0"/>
      <w:marRight w:val="0"/>
      <w:marTop w:val="0"/>
      <w:marBottom w:val="0"/>
      <w:divBdr>
        <w:top w:val="none" w:sz="0" w:space="0" w:color="auto"/>
        <w:left w:val="none" w:sz="0" w:space="0" w:color="auto"/>
        <w:bottom w:val="none" w:sz="0" w:space="0" w:color="auto"/>
        <w:right w:val="none" w:sz="0" w:space="0" w:color="auto"/>
      </w:divBdr>
    </w:div>
    <w:div w:id="1243638095">
      <w:bodyDiv w:val="1"/>
      <w:marLeft w:val="0"/>
      <w:marRight w:val="0"/>
      <w:marTop w:val="0"/>
      <w:marBottom w:val="0"/>
      <w:divBdr>
        <w:top w:val="none" w:sz="0" w:space="0" w:color="auto"/>
        <w:left w:val="none" w:sz="0" w:space="0" w:color="auto"/>
        <w:bottom w:val="none" w:sz="0" w:space="0" w:color="auto"/>
        <w:right w:val="none" w:sz="0" w:space="0" w:color="auto"/>
      </w:divBdr>
    </w:div>
    <w:div w:id="1276449224">
      <w:bodyDiv w:val="1"/>
      <w:marLeft w:val="0"/>
      <w:marRight w:val="0"/>
      <w:marTop w:val="0"/>
      <w:marBottom w:val="0"/>
      <w:divBdr>
        <w:top w:val="none" w:sz="0" w:space="0" w:color="auto"/>
        <w:left w:val="none" w:sz="0" w:space="0" w:color="auto"/>
        <w:bottom w:val="none" w:sz="0" w:space="0" w:color="auto"/>
        <w:right w:val="none" w:sz="0" w:space="0" w:color="auto"/>
      </w:divBdr>
    </w:div>
    <w:div w:id="1286035859">
      <w:bodyDiv w:val="1"/>
      <w:marLeft w:val="0"/>
      <w:marRight w:val="0"/>
      <w:marTop w:val="0"/>
      <w:marBottom w:val="0"/>
      <w:divBdr>
        <w:top w:val="none" w:sz="0" w:space="0" w:color="auto"/>
        <w:left w:val="none" w:sz="0" w:space="0" w:color="auto"/>
        <w:bottom w:val="none" w:sz="0" w:space="0" w:color="auto"/>
        <w:right w:val="none" w:sz="0" w:space="0" w:color="auto"/>
      </w:divBdr>
    </w:div>
    <w:div w:id="1317491369">
      <w:bodyDiv w:val="1"/>
      <w:marLeft w:val="0"/>
      <w:marRight w:val="0"/>
      <w:marTop w:val="0"/>
      <w:marBottom w:val="0"/>
      <w:divBdr>
        <w:top w:val="none" w:sz="0" w:space="0" w:color="auto"/>
        <w:left w:val="none" w:sz="0" w:space="0" w:color="auto"/>
        <w:bottom w:val="none" w:sz="0" w:space="0" w:color="auto"/>
        <w:right w:val="none" w:sz="0" w:space="0" w:color="auto"/>
      </w:divBdr>
    </w:div>
    <w:div w:id="1375698204">
      <w:bodyDiv w:val="1"/>
      <w:marLeft w:val="0"/>
      <w:marRight w:val="0"/>
      <w:marTop w:val="0"/>
      <w:marBottom w:val="0"/>
      <w:divBdr>
        <w:top w:val="none" w:sz="0" w:space="0" w:color="auto"/>
        <w:left w:val="none" w:sz="0" w:space="0" w:color="auto"/>
        <w:bottom w:val="none" w:sz="0" w:space="0" w:color="auto"/>
        <w:right w:val="none" w:sz="0" w:space="0" w:color="auto"/>
      </w:divBdr>
    </w:div>
    <w:div w:id="1390687860">
      <w:bodyDiv w:val="1"/>
      <w:marLeft w:val="0"/>
      <w:marRight w:val="0"/>
      <w:marTop w:val="0"/>
      <w:marBottom w:val="0"/>
      <w:divBdr>
        <w:top w:val="none" w:sz="0" w:space="0" w:color="auto"/>
        <w:left w:val="none" w:sz="0" w:space="0" w:color="auto"/>
        <w:bottom w:val="none" w:sz="0" w:space="0" w:color="auto"/>
        <w:right w:val="none" w:sz="0" w:space="0" w:color="auto"/>
      </w:divBdr>
    </w:div>
    <w:div w:id="1419862623">
      <w:bodyDiv w:val="1"/>
      <w:marLeft w:val="0"/>
      <w:marRight w:val="0"/>
      <w:marTop w:val="0"/>
      <w:marBottom w:val="0"/>
      <w:divBdr>
        <w:top w:val="none" w:sz="0" w:space="0" w:color="auto"/>
        <w:left w:val="none" w:sz="0" w:space="0" w:color="auto"/>
        <w:bottom w:val="none" w:sz="0" w:space="0" w:color="auto"/>
        <w:right w:val="none" w:sz="0" w:space="0" w:color="auto"/>
      </w:divBdr>
    </w:div>
    <w:div w:id="1428233249">
      <w:bodyDiv w:val="1"/>
      <w:marLeft w:val="0"/>
      <w:marRight w:val="0"/>
      <w:marTop w:val="0"/>
      <w:marBottom w:val="0"/>
      <w:divBdr>
        <w:top w:val="none" w:sz="0" w:space="0" w:color="auto"/>
        <w:left w:val="none" w:sz="0" w:space="0" w:color="auto"/>
        <w:bottom w:val="none" w:sz="0" w:space="0" w:color="auto"/>
        <w:right w:val="none" w:sz="0" w:space="0" w:color="auto"/>
      </w:divBdr>
    </w:div>
    <w:div w:id="1452629154">
      <w:bodyDiv w:val="1"/>
      <w:marLeft w:val="0"/>
      <w:marRight w:val="0"/>
      <w:marTop w:val="0"/>
      <w:marBottom w:val="0"/>
      <w:divBdr>
        <w:top w:val="none" w:sz="0" w:space="0" w:color="auto"/>
        <w:left w:val="none" w:sz="0" w:space="0" w:color="auto"/>
        <w:bottom w:val="none" w:sz="0" w:space="0" w:color="auto"/>
        <w:right w:val="none" w:sz="0" w:space="0" w:color="auto"/>
      </w:divBdr>
    </w:div>
    <w:div w:id="1471170685">
      <w:bodyDiv w:val="1"/>
      <w:marLeft w:val="0"/>
      <w:marRight w:val="0"/>
      <w:marTop w:val="0"/>
      <w:marBottom w:val="0"/>
      <w:divBdr>
        <w:top w:val="none" w:sz="0" w:space="0" w:color="auto"/>
        <w:left w:val="none" w:sz="0" w:space="0" w:color="auto"/>
        <w:bottom w:val="none" w:sz="0" w:space="0" w:color="auto"/>
        <w:right w:val="none" w:sz="0" w:space="0" w:color="auto"/>
      </w:divBdr>
    </w:div>
    <w:div w:id="1546679792">
      <w:bodyDiv w:val="1"/>
      <w:marLeft w:val="0"/>
      <w:marRight w:val="0"/>
      <w:marTop w:val="0"/>
      <w:marBottom w:val="0"/>
      <w:divBdr>
        <w:top w:val="none" w:sz="0" w:space="0" w:color="auto"/>
        <w:left w:val="none" w:sz="0" w:space="0" w:color="auto"/>
        <w:bottom w:val="none" w:sz="0" w:space="0" w:color="auto"/>
        <w:right w:val="none" w:sz="0" w:space="0" w:color="auto"/>
      </w:divBdr>
    </w:div>
    <w:div w:id="1581787535">
      <w:bodyDiv w:val="1"/>
      <w:marLeft w:val="0"/>
      <w:marRight w:val="0"/>
      <w:marTop w:val="0"/>
      <w:marBottom w:val="0"/>
      <w:divBdr>
        <w:top w:val="none" w:sz="0" w:space="0" w:color="auto"/>
        <w:left w:val="none" w:sz="0" w:space="0" w:color="auto"/>
        <w:bottom w:val="none" w:sz="0" w:space="0" w:color="auto"/>
        <w:right w:val="none" w:sz="0" w:space="0" w:color="auto"/>
      </w:divBdr>
    </w:div>
    <w:div w:id="1610552112">
      <w:bodyDiv w:val="1"/>
      <w:marLeft w:val="0"/>
      <w:marRight w:val="0"/>
      <w:marTop w:val="0"/>
      <w:marBottom w:val="0"/>
      <w:divBdr>
        <w:top w:val="none" w:sz="0" w:space="0" w:color="auto"/>
        <w:left w:val="none" w:sz="0" w:space="0" w:color="auto"/>
        <w:bottom w:val="none" w:sz="0" w:space="0" w:color="auto"/>
        <w:right w:val="none" w:sz="0" w:space="0" w:color="auto"/>
      </w:divBdr>
    </w:div>
    <w:div w:id="1617641079">
      <w:bodyDiv w:val="1"/>
      <w:marLeft w:val="0"/>
      <w:marRight w:val="0"/>
      <w:marTop w:val="0"/>
      <w:marBottom w:val="0"/>
      <w:divBdr>
        <w:top w:val="none" w:sz="0" w:space="0" w:color="auto"/>
        <w:left w:val="none" w:sz="0" w:space="0" w:color="auto"/>
        <w:bottom w:val="none" w:sz="0" w:space="0" w:color="auto"/>
        <w:right w:val="none" w:sz="0" w:space="0" w:color="auto"/>
      </w:divBdr>
    </w:div>
    <w:div w:id="1633096252">
      <w:bodyDiv w:val="1"/>
      <w:marLeft w:val="0"/>
      <w:marRight w:val="0"/>
      <w:marTop w:val="0"/>
      <w:marBottom w:val="0"/>
      <w:divBdr>
        <w:top w:val="none" w:sz="0" w:space="0" w:color="auto"/>
        <w:left w:val="none" w:sz="0" w:space="0" w:color="auto"/>
        <w:bottom w:val="none" w:sz="0" w:space="0" w:color="auto"/>
        <w:right w:val="none" w:sz="0" w:space="0" w:color="auto"/>
      </w:divBdr>
    </w:div>
    <w:div w:id="1796021718">
      <w:bodyDiv w:val="1"/>
      <w:marLeft w:val="0"/>
      <w:marRight w:val="0"/>
      <w:marTop w:val="0"/>
      <w:marBottom w:val="0"/>
      <w:divBdr>
        <w:top w:val="none" w:sz="0" w:space="0" w:color="auto"/>
        <w:left w:val="none" w:sz="0" w:space="0" w:color="auto"/>
        <w:bottom w:val="none" w:sz="0" w:space="0" w:color="auto"/>
        <w:right w:val="none" w:sz="0" w:space="0" w:color="auto"/>
      </w:divBdr>
    </w:div>
    <w:div w:id="1797062767">
      <w:bodyDiv w:val="1"/>
      <w:marLeft w:val="0"/>
      <w:marRight w:val="0"/>
      <w:marTop w:val="0"/>
      <w:marBottom w:val="0"/>
      <w:divBdr>
        <w:top w:val="none" w:sz="0" w:space="0" w:color="auto"/>
        <w:left w:val="none" w:sz="0" w:space="0" w:color="auto"/>
        <w:bottom w:val="none" w:sz="0" w:space="0" w:color="auto"/>
        <w:right w:val="none" w:sz="0" w:space="0" w:color="auto"/>
      </w:divBdr>
    </w:div>
    <w:div w:id="1838185532">
      <w:bodyDiv w:val="1"/>
      <w:marLeft w:val="0"/>
      <w:marRight w:val="0"/>
      <w:marTop w:val="0"/>
      <w:marBottom w:val="0"/>
      <w:divBdr>
        <w:top w:val="none" w:sz="0" w:space="0" w:color="auto"/>
        <w:left w:val="none" w:sz="0" w:space="0" w:color="auto"/>
        <w:bottom w:val="none" w:sz="0" w:space="0" w:color="auto"/>
        <w:right w:val="none" w:sz="0" w:space="0" w:color="auto"/>
      </w:divBdr>
    </w:div>
    <w:div w:id="1887643608">
      <w:bodyDiv w:val="1"/>
      <w:marLeft w:val="0"/>
      <w:marRight w:val="0"/>
      <w:marTop w:val="0"/>
      <w:marBottom w:val="0"/>
      <w:divBdr>
        <w:top w:val="none" w:sz="0" w:space="0" w:color="auto"/>
        <w:left w:val="none" w:sz="0" w:space="0" w:color="auto"/>
        <w:bottom w:val="none" w:sz="0" w:space="0" w:color="auto"/>
        <w:right w:val="none" w:sz="0" w:space="0" w:color="auto"/>
      </w:divBdr>
    </w:div>
    <w:div w:id="1904750182">
      <w:bodyDiv w:val="1"/>
      <w:marLeft w:val="0"/>
      <w:marRight w:val="0"/>
      <w:marTop w:val="0"/>
      <w:marBottom w:val="0"/>
      <w:divBdr>
        <w:top w:val="none" w:sz="0" w:space="0" w:color="auto"/>
        <w:left w:val="none" w:sz="0" w:space="0" w:color="auto"/>
        <w:bottom w:val="none" w:sz="0" w:space="0" w:color="auto"/>
        <w:right w:val="none" w:sz="0" w:space="0" w:color="auto"/>
      </w:divBdr>
    </w:div>
    <w:div w:id="1918902592">
      <w:bodyDiv w:val="1"/>
      <w:marLeft w:val="0"/>
      <w:marRight w:val="0"/>
      <w:marTop w:val="0"/>
      <w:marBottom w:val="0"/>
      <w:divBdr>
        <w:top w:val="none" w:sz="0" w:space="0" w:color="auto"/>
        <w:left w:val="none" w:sz="0" w:space="0" w:color="auto"/>
        <w:bottom w:val="none" w:sz="0" w:space="0" w:color="auto"/>
        <w:right w:val="none" w:sz="0" w:space="0" w:color="auto"/>
      </w:divBdr>
    </w:div>
    <w:div w:id="1943802299">
      <w:bodyDiv w:val="1"/>
      <w:marLeft w:val="0"/>
      <w:marRight w:val="0"/>
      <w:marTop w:val="0"/>
      <w:marBottom w:val="0"/>
      <w:divBdr>
        <w:top w:val="none" w:sz="0" w:space="0" w:color="auto"/>
        <w:left w:val="none" w:sz="0" w:space="0" w:color="auto"/>
        <w:bottom w:val="none" w:sz="0" w:space="0" w:color="auto"/>
        <w:right w:val="none" w:sz="0" w:space="0" w:color="auto"/>
      </w:divBdr>
    </w:div>
    <w:div w:id="2010331663">
      <w:bodyDiv w:val="1"/>
      <w:marLeft w:val="0"/>
      <w:marRight w:val="0"/>
      <w:marTop w:val="0"/>
      <w:marBottom w:val="0"/>
      <w:divBdr>
        <w:top w:val="none" w:sz="0" w:space="0" w:color="auto"/>
        <w:left w:val="none" w:sz="0" w:space="0" w:color="auto"/>
        <w:bottom w:val="none" w:sz="0" w:space="0" w:color="auto"/>
        <w:right w:val="none" w:sz="0" w:space="0" w:color="auto"/>
      </w:divBdr>
    </w:div>
    <w:div w:id="2018381899">
      <w:bodyDiv w:val="1"/>
      <w:marLeft w:val="0"/>
      <w:marRight w:val="0"/>
      <w:marTop w:val="0"/>
      <w:marBottom w:val="0"/>
      <w:divBdr>
        <w:top w:val="none" w:sz="0" w:space="0" w:color="auto"/>
        <w:left w:val="none" w:sz="0" w:space="0" w:color="auto"/>
        <w:bottom w:val="none" w:sz="0" w:space="0" w:color="auto"/>
        <w:right w:val="none" w:sz="0" w:space="0" w:color="auto"/>
      </w:divBdr>
    </w:div>
    <w:div w:id="2022270046">
      <w:bodyDiv w:val="1"/>
      <w:marLeft w:val="0"/>
      <w:marRight w:val="0"/>
      <w:marTop w:val="0"/>
      <w:marBottom w:val="0"/>
      <w:divBdr>
        <w:top w:val="none" w:sz="0" w:space="0" w:color="auto"/>
        <w:left w:val="none" w:sz="0" w:space="0" w:color="auto"/>
        <w:bottom w:val="none" w:sz="0" w:space="0" w:color="auto"/>
        <w:right w:val="none" w:sz="0" w:space="0" w:color="auto"/>
      </w:divBdr>
    </w:div>
    <w:div w:id="2062707253">
      <w:bodyDiv w:val="1"/>
      <w:marLeft w:val="0"/>
      <w:marRight w:val="0"/>
      <w:marTop w:val="0"/>
      <w:marBottom w:val="0"/>
      <w:divBdr>
        <w:top w:val="none" w:sz="0" w:space="0" w:color="auto"/>
        <w:left w:val="none" w:sz="0" w:space="0" w:color="auto"/>
        <w:bottom w:val="none" w:sz="0" w:space="0" w:color="auto"/>
        <w:right w:val="none" w:sz="0" w:space="0" w:color="auto"/>
      </w:divBdr>
    </w:div>
    <w:div w:id="213216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image" Target="media/image7.png"/><Relationship Id="rId23" Type="http://schemas.microsoft.com/office/2016/09/relationships/commentsIds" Target="commentsIds.xm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chokogo\AppData\Roaming\Microsoft\Templates\FeuilleStyles_Eyrolles_Informatique_2017.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6D14B-CB72-4049-9EB1-850C2E814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FeuilleStyles_Eyrolles_Informatique_2017.dotm</Template>
  <TotalTime>3</TotalTime>
  <Pages>79</Pages>
  <Words>20373</Words>
  <Characters>111069</Characters>
  <Application>Microsoft Office Word</Application>
  <DocSecurity>0</DocSecurity>
  <Lines>925</Lines>
  <Paragraphs>262</Paragraphs>
  <ScaleCrop>false</ScaleCrop>
  <HeadingPairs>
    <vt:vector size="2" baseType="variant">
      <vt:variant>
        <vt:lpstr>Titre</vt:lpstr>
      </vt:variant>
      <vt:variant>
        <vt:i4>1</vt:i4>
      </vt:variant>
    </vt:vector>
  </HeadingPairs>
  <TitlesOfParts>
    <vt:vector size="1" baseType="lpstr">
      <vt:lpstr>Titre du chapitre</vt:lpstr>
    </vt:vector>
  </TitlesOfParts>
  <Company>Microsoft</Company>
  <LinksUpToDate>false</LinksUpToDate>
  <CharactersWithSpaces>131180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 du chapitre</dc:title>
  <dc:subject>Titre de l'ouvrage</dc:subject>
  <dc:creator>Juvenal CHOKOGOUE (jchokogo)</dc:creator>
  <cp:lastModifiedBy>HABIAN Alexandre</cp:lastModifiedBy>
  <cp:revision>6</cp:revision>
  <cp:lastPrinted>2018-07-04T21:33:00Z</cp:lastPrinted>
  <dcterms:created xsi:type="dcterms:W3CDTF">2018-07-05T08:01:00Z</dcterms:created>
  <dcterms:modified xsi:type="dcterms:W3CDTF">2018-07-05T08:03:00Z</dcterms:modified>
</cp:coreProperties>
</file>